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3ECCD" w14:textId="08951191" w:rsidR="00352D5C" w:rsidRPr="00352D5C" w:rsidRDefault="00352D5C" w:rsidP="00352D5C">
      <w:pPr>
        <w:spacing w:after="0" w:line="240" w:lineRule="auto"/>
        <w:jc w:val="right"/>
        <w:rPr>
          <w:rFonts w:ascii="Times New Roman" w:hAnsi="Times New Roman" w:cs="Times New Roman"/>
          <w:sz w:val="24"/>
          <w:szCs w:val="24"/>
        </w:rPr>
      </w:pPr>
      <w:bookmarkStart w:id="0" w:name="_Hlk106321365"/>
      <w:r w:rsidRPr="00352D5C">
        <w:rPr>
          <w:rFonts w:ascii="Times New Roman" w:hAnsi="Times New Roman" w:cs="Times New Roman"/>
          <w:sz w:val="24"/>
          <w:szCs w:val="24"/>
        </w:rPr>
        <w:t>EELNÕU</w:t>
      </w:r>
    </w:p>
    <w:p w14:paraId="0E2685D5" w14:textId="14447EFD" w:rsidR="00352D5C" w:rsidRPr="00352D5C" w:rsidRDefault="00B7799E" w:rsidP="00352D5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26</w:t>
      </w:r>
      <w:r w:rsidR="00EB0D55" w:rsidRPr="00DA73F0">
        <w:rPr>
          <w:rFonts w:ascii="Times New Roman" w:hAnsi="Times New Roman" w:cs="Times New Roman"/>
          <w:sz w:val="24"/>
          <w:szCs w:val="24"/>
        </w:rPr>
        <w:t>.08</w:t>
      </w:r>
      <w:r w:rsidR="00352D5C" w:rsidRPr="00DA73F0">
        <w:rPr>
          <w:rFonts w:ascii="Times New Roman" w:hAnsi="Times New Roman" w:cs="Times New Roman"/>
          <w:sz w:val="24"/>
          <w:szCs w:val="24"/>
        </w:rPr>
        <w:t>.2024</w:t>
      </w:r>
    </w:p>
    <w:p w14:paraId="5B114AF8" w14:textId="77777777" w:rsidR="00352D5C" w:rsidRDefault="00352D5C">
      <w:pPr>
        <w:spacing w:after="0"/>
        <w:jc w:val="center"/>
        <w:rPr>
          <w:rFonts w:ascii="Times New Roman" w:hAnsi="Times New Roman" w:cs="Times New Roman"/>
          <w:b/>
          <w:bCs/>
          <w:sz w:val="32"/>
          <w:szCs w:val="32"/>
        </w:rPr>
        <w:pPrChange w:id="1" w:author="Aili Sandre" w:date="2024-09-10T15:21:00Z">
          <w:pPr>
            <w:jc w:val="center"/>
          </w:pPr>
        </w:pPrChange>
      </w:pPr>
    </w:p>
    <w:p w14:paraId="0451B5B2" w14:textId="11FED039" w:rsidR="000C1BED" w:rsidRDefault="000C1BED">
      <w:pPr>
        <w:spacing w:after="0"/>
        <w:jc w:val="center"/>
        <w:rPr>
          <w:ins w:id="2" w:author="Aili Sandre" w:date="2024-09-10T15:21:00Z"/>
          <w:rFonts w:ascii="Times New Roman" w:hAnsi="Times New Roman" w:cs="Times New Roman"/>
          <w:b/>
          <w:bCs/>
          <w:sz w:val="32"/>
          <w:szCs w:val="32"/>
        </w:rPr>
        <w:pPrChange w:id="3" w:author="Aili Sandre" w:date="2024-09-10T15:21:00Z">
          <w:pPr>
            <w:jc w:val="center"/>
          </w:pPr>
        </w:pPrChange>
      </w:pPr>
      <w:r w:rsidRPr="00E36F9B">
        <w:rPr>
          <w:rFonts w:ascii="Times New Roman" w:hAnsi="Times New Roman" w:cs="Times New Roman"/>
          <w:b/>
          <w:bCs/>
          <w:sz w:val="32"/>
          <w:szCs w:val="32"/>
        </w:rPr>
        <w:t>Teadus- ja arendustegevuse</w:t>
      </w:r>
      <w:r w:rsidR="00EA3FFD" w:rsidRPr="00E36F9B">
        <w:rPr>
          <w:rFonts w:ascii="Times New Roman" w:hAnsi="Times New Roman" w:cs="Times New Roman"/>
          <w:b/>
          <w:bCs/>
          <w:sz w:val="32"/>
          <w:szCs w:val="32"/>
        </w:rPr>
        <w:t xml:space="preserve"> ning innovatsiooni</w:t>
      </w:r>
      <w:r w:rsidRPr="00E36F9B">
        <w:rPr>
          <w:rFonts w:ascii="Times New Roman" w:hAnsi="Times New Roman" w:cs="Times New Roman"/>
          <w:b/>
          <w:bCs/>
          <w:sz w:val="32"/>
          <w:szCs w:val="32"/>
        </w:rPr>
        <w:t xml:space="preserve"> </w:t>
      </w:r>
      <w:commentRangeStart w:id="4"/>
      <w:del w:id="5" w:author="Mari Käbi" w:date="2024-09-19T13:08:00Z">
        <w:r w:rsidRPr="00E36F9B" w:rsidDel="00FB2BEF">
          <w:rPr>
            <w:rFonts w:ascii="Times New Roman" w:hAnsi="Times New Roman" w:cs="Times New Roman"/>
            <w:b/>
            <w:bCs/>
            <w:sz w:val="32"/>
            <w:szCs w:val="32"/>
          </w:rPr>
          <w:delText xml:space="preserve">korralduse </w:delText>
        </w:r>
      </w:del>
      <w:commentRangeEnd w:id="4"/>
      <w:r w:rsidR="00FB2BEF">
        <w:rPr>
          <w:rStyle w:val="Kommentaariviide"/>
        </w:rPr>
        <w:commentReference w:id="4"/>
      </w:r>
      <w:r w:rsidRPr="00E36F9B">
        <w:rPr>
          <w:rFonts w:ascii="Times New Roman" w:hAnsi="Times New Roman" w:cs="Times New Roman"/>
          <w:b/>
          <w:bCs/>
          <w:sz w:val="32"/>
          <w:szCs w:val="32"/>
        </w:rPr>
        <w:t>seadus</w:t>
      </w:r>
      <w:bookmarkEnd w:id="0"/>
    </w:p>
    <w:p w14:paraId="3DD2EE2F" w14:textId="77777777" w:rsidR="00A665C6" w:rsidRPr="00E36F9B" w:rsidRDefault="00A665C6">
      <w:pPr>
        <w:spacing w:after="0"/>
        <w:jc w:val="center"/>
        <w:rPr>
          <w:rFonts w:ascii="Times New Roman" w:hAnsi="Times New Roman" w:cs="Times New Roman"/>
          <w:b/>
          <w:bCs/>
          <w:sz w:val="32"/>
          <w:szCs w:val="32"/>
        </w:rPr>
        <w:pPrChange w:id="6" w:author="Aili Sandre" w:date="2024-09-10T15:21:00Z">
          <w:pPr>
            <w:jc w:val="center"/>
          </w:pPr>
        </w:pPrChange>
      </w:pPr>
    </w:p>
    <w:p w14:paraId="37AEFF5E" w14:textId="77777777" w:rsidR="003A6C19" w:rsidRPr="00E36F9B" w:rsidRDefault="003A6C19" w:rsidP="003A6C19">
      <w:pPr>
        <w:spacing w:after="0"/>
        <w:jc w:val="center"/>
        <w:rPr>
          <w:rFonts w:ascii="Times New Roman" w:hAnsi="Times New Roman" w:cs="Times New Roman"/>
          <w:b/>
          <w:bCs/>
          <w:sz w:val="24"/>
          <w:szCs w:val="24"/>
        </w:rPr>
      </w:pPr>
      <w:r w:rsidRPr="00E36F9B">
        <w:rPr>
          <w:rFonts w:ascii="Times New Roman" w:hAnsi="Times New Roman" w:cs="Times New Roman"/>
          <w:b/>
          <w:bCs/>
          <w:sz w:val="24"/>
          <w:szCs w:val="24"/>
        </w:rPr>
        <w:t>1. peatükk</w:t>
      </w:r>
    </w:p>
    <w:p w14:paraId="13008CE6" w14:textId="4F878DE4" w:rsidR="000C1BED" w:rsidRPr="00E36F9B" w:rsidRDefault="000C1BED" w:rsidP="003A6C19">
      <w:pPr>
        <w:spacing w:after="0"/>
        <w:jc w:val="center"/>
        <w:rPr>
          <w:rFonts w:ascii="Times New Roman" w:hAnsi="Times New Roman" w:cs="Times New Roman"/>
          <w:b/>
          <w:bCs/>
          <w:sz w:val="24"/>
          <w:szCs w:val="24"/>
        </w:rPr>
      </w:pPr>
      <w:r w:rsidRPr="00E36F9B">
        <w:rPr>
          <w:rFonts w:ascii="Times New Roman" w:hAnsi="Times New Roman" w:cs="Times New Roman"/>
          <w:b/>
          <w:bCs/>
          <w:sz w:val="24"/>
          <w:szCs w:val="24"/>
        </w:rPr>
        <w:t>Üldsätted</w:t>
      </w:r>
    </w:p>
    <w:p w14:paraId="6F51F113" w14:textId="77777777" w:rsidR="009A20B9" w:rsidRPr="00E36F9B" w:rsidRDefault="009A20B9" w:rsidP="003A6C19">
      <w:pPr>
        <w:spacing w:after="0"/>
        <w:jc w:val="center"/>
        <w:rPr>
          <w:rFonts w:ascii="Times New Roman" w:hAnsi="Times New Roman" w:cs="Times New Roman"/>
          <w:b/>
          <w:bCs/>
          <w:sz w:val="24"/>
          <w:szCs w:val="24"/>
        </w:rPr>
      </w:pPr>
    </w:p>
    <w:p w14:paraId="6D7C5989" w14:textId="39F85A64" w:rsidR="00E472F6" w:rsidRPr="00E472F6" w:rsidRDefault="00E472F6" w:rsidP="00E472F6">
      <w:pPr>
        <w:spacing w:after="0" w:line="240" w:lineRule="auto"/>
        <w:jc w:val="both"/>
        <w:rPr>
          <w:rFonts w:ascii="Times New Roman" w:hAnsi="Times New Roman" w:cs="Times New Roman"/>
          <w:b/>
          <w:bCs/>
          <w:sz w:val="24"/>
          <w:szCs w:val="24"/>
        </w:rPr>
      </w:pPr>
      <w:r w:rsidRPr="00E472F6">
        <w:rPr>
          <w:rFonts w:ascii="Times New Roman" w:hAnsi="Times New Roman" w:cs="Times New Roman"/>
          <w:b/>
          <w:bCs/>
          <w:sz w:val="24"/>
          <w:szCs w:val="24"/>
        </w:rPr>
        <w:t>§ 1. Reguleerimis</w:t>
      </w:r>
      <w:r w:rsidR="00A51DA6">
        <w:rPr>
          <w:rFonts w:ascii="Times New Roman" w:hAnsi="Times New Roman" w:cs="Times New Roman"/>
          <w:b/>
          <w:bCs/>
          <w:sz w:val="24"/>
          <w:szCs w:val="24"/>
        </w:rPr>
        <w:t>-</w:t>
      </w:r>
      <w:r w:rsidRPr="00E472F6">
        <w:rPr>
          <w:rFonts w:ascii="Times New Roman" w:hAnsi="Times New Roman" w:cs="Times New Roman"/>
          <w:b/>
          <w:bCs/>
          <w:sz w:val="24"/>
          <w:szCs w:val="24"/>
        </w:rPr>
        <w:t xml:space="preserve"> ja kohaldamisala</w:t>
      </w:r>
    </w:p>
    <w:p w14:paraId="5683D794" w14:textId="77777777" w:rsidR="00E472F6" w:rsidRPr="00E472F6" w:rsidRDefault="00E472F6" w:rsidP="00E472F6">
      <w:pPr>
        <w:spacing w:after="0" w:line="240" w:lineRule="auto"/>
        <w:jc w:val="both"/>
        <w:rPr>
          <w:rFonts w:ascii="Times New Roman" w:hAnsi="Times New Roman" w:cs="Times New Roman"/>
          <w:b/>
          <w:bCs/>
          <w:sz w:val="24"/>
          <w:szCs w:val="24"/>
        </w:rPr>
      </w:pPr>
    </w:p>
    <w:p w14:paraId="1AF225E7" w14:textId="07B07B35" w:rsidR="00E472F6" w:rsidRPr="00E472F6" w:rsidRDefault="1A4580E6" w:rsidP="00BD7E7C">
      <w:pPr>
        <w:pStyle w:val="lige"/>
      </w:pPr>
      <w:r w:rsidRPr="76BE5841">
        <w:t>(1) Käesolev</w:t>
      </w:r>
      <w:r w:rsidR="00A51DA6">
        <w:t>a</w:t>
      </w:r>
      <w:r w:rsidRPr="76BE5841">
        <w:t xml:space="preserve"> seadus</w:t>
      </w:r>
      <w:r w:rsidR="00A51DA6">
        <w:t>ega</w:t>
      </w:r>
      <w:r w:rsidRPr="76BE5841">
        <w:t xml:space="preserve"> sätesta</w:t>
      </w:r>
      <w:r w:rsidR="00A51DA6">
        <w:t>takse</w:t>
      </w:r>
      <w:r w:rsidRPr="76BE5841">
        <w:t xml:space="preserve"> teadus- ja arendustegevuse ning innovatsiooni riikliku korralduse, rahastamise ja järelevalve alused.</w:t>
      </w:r>
    </w:p>
    <w:p w14:paraId="56A4E04A" w14:textId="12619009" w:rsidR="00E472F6" w:rsidRPr="00E472F6" w:rsidRDefault="00E472F6" w:rsidP="00E472F6">
      <w:pPr>
        <w:spacing w:after="0" w:line="240" w:lineRule="auto"/>
        <w:jc w:val="both"/>
        <w:rPr>
          <w:rFonts w:ascii="Times New Roman" w:hAnsi="Times New Roman" w:cs="Times New Roman"/>
          <w:sz w:val="24"/>
          <w:szCs w:val="24"/>
        </w:rPr>
      </w:pPr>
    </w:p>
    <w:p w14:paraId="62CFC98C" w14:textId="18A7D003" w:rsidR="00E472F6" w:rsidRPr="00E472F6" w:rsidRDefault="00E472F6" w:rsidP="00BD7E7C">
      <w:pPr>
        <w:pStyle w:val="lige"/>
      </w:pPr>
      <w:r w:rsidRPr="00E472F6">
        <w:t>(2) Käesolevas seaduses ette</w:t>
      </w:r>
      <w:r w:rsidR="00EF0CB0">
        <w:t xml:space="preserve"> </w:t>
      </w:r>
      <w:r w:rsidRPr="00E472F6">
        <w:t xml:space="preserve">nähtud haldusmenetlusele kohaldatakse haldusmenetluse seaduse sätteid, arvestades käesoleva seaduse </w:t>
      </w:r>
      <w:commentRangeStart w:id="7"/>
      <w:r w:rsidRPr="00E472F6">
        <w:t>erisusi</w:t>
      </w:r>
      <w:commentRangeEnd w:id="7"/>
      <w:r w:rsidR="008136F7">
        <w:rPr>
          <w:rStyle w:val="Kommentaariviide"/>
          <w:rFonts w:asciiTheme="minorHAnsi" w:hAnsiTheme="minorHAnsi" w:cstheme="minorBidi"/>
        </w:rPr>
        <w:commentReference w:id="7"/>
      </w:r>
      <w:r w:rsidRPr="00E472F6">
        <w:t>.</w:t>
      </w:r>
    </w:p>
    <w:p w14:paraId="5873F07A" w14:textId="3C97F818" w:rsidR="00E472F6" w:rsidRPr="00E472F6" w:rsidRDefault="00E472F6" w:rsidP="00E472F6">
      <w:pPr>
        <w:spacing w:after="0" w:line="240" w:lineRule="auto"/>
        <w:contextualSpacing/>
        <w:jc w:val="both"/>
        <w:rPr>
          <w:rFonts w:ascii="Times New Roman" w:hAnsi="Times New Roman" w:cs="Times New Roman"/>
          <w:b/>
          <w:bCs/>
          <w:sz w:val="24"/>
          <w:szCs w:val="24"/>
        </w:rPr>
      </w:pPr>
    </w:p>
    <w:p w14:paraId="4B171AF4" w14:textId="4FE18050" w:rsidR="00ED1EC5" w:rsidRDefault="00ED1EC5" w:rsidP="00E472F6">
      <w:pPr>
        <w:spacing w:after="0" w:line="240" w:lineRule="auto"/>
        <w:contextualSpacing/>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CF08CF">
        <w:rPr>
          <w:rFonts w:ascii="Times New Roman" w:hAnsi="Times New Roman" w:cs="Times New Roman"/>
          <w:b/>
          <w:bCs/>
          <w:sz w:val="24"/>
          <w:szCs w:val="24"/>
        </w:rPr>
        <w:t>2.</w:t>
      </w:r>
      <w:r>
        <w:rPr>
          <w:rFonts w:ascii="Times New Roman" w:hAnsi="Times New Roman" w:cs="Times New Roman"/>
          <w:b/>
          <w:bCs/>
          <w:sz w:val="24"/>
          <w:szCs w:val="24"/>
        </w:rPr>
        <w:t xml:space="preserve"> </w:t>
      </w:r>
      <w:commentRangeStart w:id="8"/>
      <w:r>
        <w:rPr>
          <w:rFonts w:ascii="Times New Roman" w:hAnsi="Times New Roman" w:cs="Times New Roman"/>
          <w:b/>
          <w:bCs/>
          <w:sz w:val="24"/>
          <w:szCs w:val="24"/>
        </w:rPr>
        <w:t>Teadus- ja arendustegevus ning innovatsioon</w:t>
      </w:r>
      <w:commentRangeEnd w:id="8"/>
      <w:r w:rsidR="00FB2BEF">
        <w:rPr>
          <w:rStyle w:val="Kommentaariviide"/>
        </w:rPr>
        <w:commentReference w:id="8"/>
      </w:r>
    </w:p>
    <w:p w14:paraId="28F22391" w14:textId="77777777" w:rsidR="00200A97" w:rsidRDefault="00200A97" w:rsidP="00E472F6">
      <w:pPr>
        <w:spacing w:after="0" w:line="240" w:lineRule="auto"/>
        <w:contextualSpacing/>
        <w:jc w:val="both"/>
        <w:rPr>
          <w:rFonts w:ascii="Times New Roman" w:hAnsi="Times New Roman" w:cs="Times New Roman"/>
          <w:b/>
          <w:bCs/>
          <w:sz w:val="24"/>
          <w:szCs w:val="24"/>
        </w:rPr>
      </w:pPr>
    </w:p>
    <w:p w14:paraId="59B8EBBE" w14:textId="18258A23" w:rsidR="00ED1EC5" w:rsidRPr="00B3219F" w:rsidRDefault="00BD7E7C" w:rsidP="00BD7E7C">
      <w:pPr>
        <w:pStyle w:val="lige"/>
        <w:rPr>
          <w:b/>
        </w:rPr>
      </w:pPr>
      <w:r>
        <w:t xml:space="preserve">(1) </w:t>
      </w:r>
      <w:r w:rsidR="00ED1EC5">
        <w:t>T</w:t>
      </w:r>
      <w:r w:rsidR="00ED1EC5" w:rsidRPr="00CD040C">
        <w:t xml:space="preserve">eadus- ja arendustegevus on uudne, loominguline, ettemääramatu tulemusega, süstemaatiline ning ülekantav </w:t>
      </w:r>
      <w:commentRangeStart w:id="9"/>
      <w:r w:rsidR="00ED1EC5" w:rsidRPr="00CD040C">
        <w:t>ja/või</w:t>
      </w:r>
      <w:commentRangeEnd w:id="9"/>
      <w:r w:rsidR="00D6413E">
        <w:rPr>
          <w:rStyle w:val="Kommentaariviide"/>
          <w:rFonts w:asciiTheme="minorHAnsi" w:hAnsiTheme="minorHAnsi" w:cstheme="minorBidi"/>
        </w:rPr>
        <w:commentReference w:id="9"/>
      </w:r>
      <w:r w:rsidR="00ED1EC5" w:rsidRPr="00CD040C">
        <w:t xml:space="preserve"> korratav uurimis- ja arendustöö, mille eesmärk on saada uusi teadmisi ja leida teadmistele uusi rakendusalasid ning mis jaguneb alusuuringuteks, rakendusuuringuteks ja eksperimentaalarenduseks</w:t>
      </w:r>
      <w:r w:rsidR="00ED1EC5">
        <w:t>.</w:t>
      </w:r>
    </w:p>
    <w:p w14:paraId="06E416A8" w14:textId="77777777" w:rsidR="00200A97" w:rsidRPr="00CD040C" w:rsidRDefault="00200A97" w:rsidP="00BD7E7C">
      <w:pPr>
        <w:pStyle w:val="lige"/>
        <w:rPr>
          <w:b/>
          <w:bCs/>
        </w:rPr>
      </w:pPr>
    </w:p>
    <w:p w14:paraId="243F0ED5" w14:textId="4BB154D5" w:rsidR="00ED1EC5" w:rsidRPr="00B3219F" w:rsidRDefault="00BD7E7C" w:rsidP="00BD7E7C">
      <w:pPr>
        <w:pStyle w:val="lige"/>
        <w:rPr>
          <w:b/>
        </w:rPr>
      </w:pPr>
      <w:r>
        <w:t xml:space="preserve">(2) </w:t>
      </w:r>
      <w:r w:rsidR="00ED1EC5">
        <w:t>A</w:t>
      </w:r>
      <w:r w:rsidR="00ED1EC5" w:rsidRPr="00E472F6">
        <w:t xml:space="preserve">lusuuring </w:t>
      </w:r>
      <w:r w:rsidR="00ED1EC5">
        <w:t>on</w:t>
      </w:r>
      <w:r w:rsidR="00ED1EC5" w:rsidRPr="00E472F6">
        <w:t xml:space="preserve"> teoreetiline või katsetel </w:t>
      </w:r>
      <w:ins w:id="10" w:author="Aili Sandre" w:date="2024-09-09T11:46:00Z">
        <w:r w:rsidR="008136F7">
          <w:t>põhinev</w:t>
        </w:r>
      </w:ins>
      <w:del w:id="11" w:author="Aili Sandre" w:date="2024-09-09T11:46:00Z">
        <w:r w:rsidR="00ED1EC5" w:rsidRPr="00E472F6" w:rsidDel="008136F7">
          <w:delText>rajanev</w:delText>
        </w:r>
      </w:del>
      <w:r w:rsidR="00ED1EC5" w:rsidRPr="00E472F6">
        <w:t xml:space="preserve"> uurimistöö uute teadmiste saamiseks nähtuste ja faktide põhialuste kohta, seadmata eesmärgiks saadud teadmiste rakendamist praktikas</w:t>
      </w:r>
      <w:r w:rsidR="00D90343">
        <w:t>.</w:t>
      </w:r>
    </w:p>
    <w:p w14:paraId="5B8286BD" w14:textId="77777777" w:rsidR="00200A97" w:rsidRPr="00CD040C" w:rsidRDefault="00200A97" w:rsidP="00BD7E7C">
      <w:pPr>
        <w:pStyle w:val="lige"/>
        <w:rPr>
          <w:b/>
          <w:bCs/>
        </w:rPr>
      </w:pPr>
    </w:p>
    <w:p w14:paraId="7CA15458" w14:textId="6771F899" w:rsidR="00ED1EC5" w:rsidRDefault="00BD7E7C" w:rsidP="00BD7E7C">
      <w:pPr>
        <w:pStyle w:val="lige"/>
      </w:pPr>
      <w:r>
        <w:t xml:space="preserve">(3) </w:t>
      </w:r>
      <w:r w:rsidR="00ED1EC5" w:rsidRPr="00CD040C">
        <w:t>Rakendusuuring on uurimistöö uute teadmiste saamiseks otsese eesmärgiga rakendada saadud teadmisi praktikas</w:t>
      </w:r>
      <w:r w:rsidR="00ED1EC5">
        <w:t>.</w:t>
      </w:r>
    </w:p>
    <w:p w14:paraId="5306A056" w14:textId="77777777" w:rsidR="00200A97" w:rsidRDefault="00200A97" w:rsidP="00BD7E7C">
      <w:pPr>
        <w:pStyle w:val="lige"/>
      </w:pPr>
    </w:p>
    <w:p w14:paraId="62079562" w14:textId="745842D8" w:rsidR="00ED1EC5" w:rsidRDefault="00BD7E7C" w:rsidP="00BD7E7C">
      <w:pPr>
        <w:pStyle w:val="lige"/>
      </w:pPr>
      <w:r>
        <w:t xml:space="preserve">(4) </w:t>
      </w:r>
      <w:r w:rsidR="00ED1EC5">
        <w:t>E</w:t>
      </w:r>
      <w:r w:rsidR="00ED1EC5" w:rsidRPr="00ED1EC5">
        <w:t>ksperimentaalarendus on süstemaatiline tegevus, mis põhineb alus- või rakendusuuringutest saadud teadmistel ja praktilisel kogemusel ning mille tulemusena luuakse uusi või täiustatakse olemasolevaid teenuseid, tooteid või protsesse</w:t>
      </w:r>
      <w:r w:rsidR="00ED1EC5">
        <w:t>.</w:t>
      </w:r>
    </w:p>
    <w:p w14:paraId="14120E2F" w14:textId="77777777" w:rsidR="00200A97" w:rsidRDefault="00200A97" w:rsidP="00BD7E7C">
      <w:pPr>
        <w:pStyle w:val="lige"/>
      </w:pPr>
    </w:p>
    <w:p w14:paraId="3DDFEA59" w14:textId="194A0216" w:rsidR="00ED1EC5" w:rsidRDefault="00BD7E7C" w:rsidP="00BD7E7C">
      <w:pPr>
        <w:pStyle w:val="lige"/>
      </w:pPr>
      <w:r>
        <w:t xml:space="preserve">(5) </w:t>
      </w:r>
      <w:r w:rsidR="00ED1EC5">
        <w:t>I</w:t>
      </w:r>
      <w:r w:rsidR="00ED1EC5" w:rsidRPr="00A230CF">
        <w:t xml:space="preserve">nnovatsioon </w:t>
      </w:r>
      <w:r w:rsidR="00ED1EC5">
        <w:t>on</w:t>
      </w:r>
      <w:r w:rsidR="00ED1EC5" w:rsidRPr="00A230CF">
        <w:t xml:space="preserve"> teadus- ja arendustegevusel põhinev uue või senisega võrreldes oluliselt</w:t>
      </w:r>
      <w:r w:rsidR="00ED1EC5" w:rsidRPr="00E472F6">
        <w:t xml:space="preserve"> täiustatud toote või teenuse kättesaadavaks tegemine või uuendatud protsessi kasutuselevõtmine</w:t>
      </w:r>
      <w:r w:rsidR="00ED1EC5">
        <w:t>, mille</w:t>
      </w:r>
      <w:r w:rsidR="00ED1EC5" w:rsidRPr="00E472F6">
        <w:t xml:space="preserve"> eesmärk on luua väärtust ja saavutada konkurentsieelis, mis aitab kaasa ettevõtja, organisatsiooni või laiemalt ühiskonna arengule ja suurendab tootlikkust, tõhusust ja tulemuslikkust, soodustades üldist majandus</w:t>
      </w:r>
      <w:r w:rsidR="00ED1EC5">
        <w:t xml:space="preserve">e ja heaolu </w:t>
      </w:r>
      <w:r w:rsidR="00ED1EC5" w:rsidRPr="00E472F6">
        <w:t>kasvu</w:t>
      </w:r>
      <w:r w:rsidR="00ED1EC5">
        <w:t>.</w:t>
      </w:r>
    </w:p>
    <w:p w14:paraId="4FE7F906" w14:textId="77777777" w:rsidR="00200A97" w:rsidRDefault="00200A97" w:rsidP="00BD7E7C">
      <w:pPr>
        <w:pStyle w:val="lige"/>
      </w:pPr>
    </w:p>
    <w:p w14:paraId="2A469EB4" w14:textId="2F32F094" w:rsidR="00ED1EC5" w:rsidRDefault="00BD7E7C" w:rsidP="00BD7E7C">
      <w:pPr>
        <w:pStyle w:val="lige"/>
      </w:pPr>
      <w:r>
        <w:t xml:space="preserve">(6) </w:t>
      </w:r>
      <w:r w:rsidR="00ED1EC5">
        <w:t>T</w:t>
      </w:r>
      <w:r w:rsidR="00ED1EC5" w:rsidRPr="00ED1EC5">
        <w:t xml:space="preserve">eadmussiire on protsess, mille eesmärk on omandada, koguda ja jagada väljendatavaid ja </w:t>
      </w:r>
      <w:proofErr w:type="spellStart"/>
      <w:r w:rsidR="00ED1EC5" w:rsidRPr="00ED1EC5">
        <w:t>vaiketeadmisi</w:t>
      </w:r>
      <w:proofErr w:type="spellEnd"/>
      <w:r w:rsidR="00ED1EC5" w:rsidRPr="00ED1EC5">
        <w:t xml:space="preserve">, sealhulgas oskusi ja pädevust, nii majandusliku kui ka mittemajandusliku tegevuse käigus, näiteks teaduskoostöö, nõustamise, litsentsimise, idufirmade loomise, </w:t>
      </w:r>
      <w:ins w:id="12" w:author="Aili Sandre" w:date="2024-09-10T09:03:00Z">
        <w:r w:rsidR="005A77CB">
          <w:t xml:space="preserve">teadmiste </w:t>
        </w:r>
      </w:ins>
      <w:r w:rsidR="00ED1EC5" w:rsidRPr="00ED1EC5">
        <w:t>avaldamise ning teadlaste ja nimetatud tegevusaladega seotud muude töötajate liikuvuse kaudu</w:t>
      </w:r>
      <w:r w:rsidR="00ED1EC5">
        <w:t>.</w:t>
      </w:r>
    </w:p>
    <w:p w14:paraId="1FF71A55" w14:textId="77777777" w:rsidR="00603462" w:rsidRPr="008136F7" w:rsidRDefault="00603462">
      <w:pPr>
        <w:spacing w:after="0" w:line="240" w:lineRule="auto"/>
        <w:jc w:val="both"/>
        <w:rPr>
          <w:rFonts w:ascii="Times New Roman" w:hAnsi="Times New Roman" w:cs="Times New Roman"/>
          <w:sz w:val="24"/>
          <w:szCs w:val="24"/>
          <w:rPrChange w:id="13" w:author="Aili Sandre" w:date="2024-09-09T11:48:00Z">
            <w:rPr/>
          </w:rPrChange>
        </w:rPr>
        <w:pPrChange w:id="14" w:author="Aili Sandre" w:date="2024-09-09T11:48:00Z">
          <w:pPr>
            <w:pStyle w:val="Loendilik"/>
            <w:spacing w:after="0" w:line="240" w:lineRule="auto"/>
            <w:jc w:val="both"/>
          </w:pPr>
        </w:pPrChange>
      </w:pPr>
    </w:p>
    <w:p w14:paraId="339E3F10" w14:textId="37CC2F51" w:rsidR="00ED1EC5" w:rsidRPr="00CD040C" w:rsidRDefault="00ED1EC5" w:rsidP="00ED1EC5">
      <w:pPr>
        <w:spacing w:after="0" w:line="240" w:lineRule="auto"/>
        <w:jc w:val="both"/>
        <w:rPr>
          <w:rFonts w:ascii="Times New Roman" w:hAnsi="Times New Roman" w:cs="Times New Roman"/>
          <w:b/>
          <w:bCs/>
          <w:sz w:val="24"/>
          <w:szCs w:val="24"/>
        </w:rPr>
      </w:pPr>
      <w:commentRangeStart w:id="15"/>
      <w:r w:rsidRPr="00CD040C">
        <w:rPr>
          <w:rFonts w:ascii="Times New Roman" w:hAnsi="Times New Roman" w:cs="Times New Roman"/>
          <w:b/>
          <w:bCs/>
          <w:sz w:val="24"/>
          <w:szCs w:val="24"/>
        </w:rPr>
        <w:t xml:space="preserve">§ </w:t>
      </w:r>
      <w:r w:rsidR="00CF08CF">
        <w:rPr>
          <w:rFonts w:ascii="Times New Roman" w:hAnsi="Times New Roman" w:cs="Times New Roman"/>
          <w:b/>
          <w:bCs/>
          <w:sz w:val="24"/>
          <w:szCs w:val="24"/>
        </w:rPr>
        <w:t>3.</w:t>
      </w:r>
      <w:r w:rsidRPr="00CD040C">
        <w:rPr>
          <w:rFonts w:ascii="Times New Roman" w:hAnsi="Times New Roman" w:cs="Times New Roman"/>
          <w:b/>
          <w:bCs/>
          <w:sz w:val="24"/>
          <w:szCs w:val="24"/>
        </w:rPr>
        <w:t xml:space="preserve"> Teadus- ja arendustegevuse osa</w:t>
      </w:r>
      <w:ins w:id="16" w:author="Aili Sandre" w:date="2024-09-09T15:09:00Z">
        <w:r w:rsidR="003F7485">
          <w:rPr>
            <w:rFonts w:ascii="Times New Roman" w:hAnsi="Times New Roman" w:cs="Times New Roman"/>
            <w:b/>
            <w:bCs/>
            <w:sz w:val="24"/>
            <w:szCs w:val="24"/>
          </w:rPr>
          <w:t>lised</w:t>
        </w:r>
      </w:ins>
      <w:del w:id="17" w:author="Aili Sandre" w:date="2024-09-09T15:09:00Z">
        <w:r w:rsidRPr="00CD040C" w:rsidDel="003F7485">
          <w:rPr>
            <w:rFonts w:ascii="Times New Roman" w:hAnsi="Times New Roman" w:cs="Times New Roman"/>
            <w:b/>
            <w:bCs/>
            <w:sz w:val="24"/>
            <w:szCs w:val="24"/>
          </w:rPr>
          <w:delText>pooled</w:delText>
        </w:r>
      </w:del>
      <w:commentRangeEnd w:id="15"/>
      <w:r w:rsidR="00FF14F0">
        <w:rPr>
          <w:rStyle w:val="Kommentaariviide"/>
        </w:rPr>
        <w:commentReference w:id="15"/>
      </w:r>
    </w:p>
    <w:p w14:paraId="6F533F1D" w14:textId="77777777" w:rsidR="00200A97" w:rsidRPr="00CD040C" w:rsidRDefault="00200A97" w:rsidP="00ED1EC5">
      <w:pPr>
        <w:spacing w:after="0" w:line="240" w:lineRule="auto"/>
        <w:jc w:val="both"/>
        <w:rPr>
          <w:rFonts w:ascii="Times New Roman" w:hAnsi="Times New Roman" w:cs="Times New Roman"/>
          <w:b/>
          <w:bCs/>
          <w:sz w:val="24"/>
          <w:szCs w:val="24"/>
        </w:rPr>
      </w:pPr>
    </w:p>
    <w:p w14:paraId="6874B4B2" w14:textId="565ED261" w:rsidR="00ED1EC5" w:rsidRDefault="00DA56F2" w:rsidP="00DA56F2">
      <w:pPr>
        <w:pStyle w:val="lige"/>
      </w:pPr>
      <w:r>
        <w:t xml:space="preserve">(1) </w:t>
      </w:r>
      <w:r w:rsidR="00603462">
        <w:t>T</w:t>
      </w:r>
      <w:r w:rsidR="00603462" w:rsidRPr="00603462">
        <w:t>eadlane on spetsialist, kes loob uusi teadmisi, tehes uuringuid ja täiustades või arendades kontseptsioone, teooriaid, mudeleid, tehnikaid, instrumente, tarkvara või töömeetodeid</w:t>
      </w:r>
      <w:r w:rsidR="00603462">
        <w:t>.</w:t>
      </w:r>
    </w:p>
    <w:p w14:paraId="4A5B709B" w14:textId="77777777" w:rsidR="00DA56F2" w:rsidRDefault="00DA56F2" w:rsidP="00DA56F2">
      <w:pPr>
        <w:pStyle w:val="lige"/>
      </w:pPr>
    </w:p>
    <w:p w14:paraId="3DDC2334" w14:textId="1D29205A" w:rsidR="00603462" w:rsidRDefault="00DA56F2" w:rsidP="00DA56F2">
      <w:pPr>
        <w:pStyle w:val="lige"/>
      </w:pPr>
      <w:r>
        <w:t xml:space="preserve">(2) </w:t>
      </w:r>
      <w:bookmarkStart w:id="18" w:name="_Hlk175320390"/>
      <w:r w:rsidR="00603462">
        <w:t>T</w:t>
      </w:r>
      <w:r w:rsidR="00603462" w:rsidRPr="00603462">
        <w:t xml:space="preserve">eadus- ja arendusasutus </w:t>
      </w:r>
      <w:bookmarkEnd w:id="18"/>
      <w:r w:rsidR="00603462" w:rsidRPr="00603462">
        <w:t xml:space="preserve">on käesoleva seaduse kohaselt juriidiline isik või asutus, mille vähemalt ühe teadus- ja arendustegevuse valdkonna kohta on tehtud positiivne </w:t>
      </w:r>
      <w:proofErr w:type="spellStart"/>
      <w:r w:rsidR="00603462" w:rsidRPr="00603462">
        <w:t>evalveerimisotsus</w:t>
      </w:r>
      <w:proofErr w:type="spellEnd"/>
      <w:r w:rsidR="00603462" w:rsidRPr="00603462">
        <w:t xml:space="preserve"> </w:t>
      </w:r>
      <w:del w:id="19" w:author="Aili Sandre" w:date="2024-09-09T11:49:00Z">
        <w:r w:rsidR="00603462" w:rsidRPr="00603462" w:rsidDel="008136F7">
          <w:delText xml:space="preserve">vastavalt </w:delText>
        </w:r>
      </w:del>
      <w:r w:rsidR="00603462" w:rsidRPr="00603462">
        <w:t xml:space="preserve">käesoleva seaduse § </w:t>
      </w:r>
      <w:r w:rsidR="003B7948">
        <w:t>16</w:t>
      </w:r>
      <w:r w:rsidR="00603462" w:rsidRPr="00603462">
        <w:t xml:space="preserve"> lõike</w:t>
      </w:r>
      <w:del w:id="20" w:author="Aili Sandre" w:date="2024-09-09T14:32:00Z">
        <w:r w:rsidR="00603462" w:rsidRPr="00603462" w:rsidDel="00674458">
          <w:delText>s</w:delText>
        </w:r>
      </w:del>
      <w:r w:rsidR="00603462" w:rsidRPr="00603462">
        <w:t xml:space="preserve"> </w:t>
      </w:r>
      <w:r w:rsidR="009177E7">
        <w:t>7</w:t>
      </w:r>
      <w:r w:rsidR="009177E7" w:rsidRPr="00603462">
        <w:t xml:space="preserve"> </w:t>
      </w:r>
      <w:ins w:id="21" w:author="Aili Sandre" w:date="2024-09-09T14:32:00Z">
        <w:r w:rsidR="00674458">
          <w:t>kohaselt</w:t>
        </w:r>
      </w:ins>
      <w:del w:id="22" w:author="Aili Sandre" w:date="2024-09-09T14:32:00Z">
        <w:r w:rsidR="00603462" w:rsidRPr="00603462" w:rsidDel="00674458">
          <w:delText>sätestatule</w:delText>
        </w:r>
      </w:del>
      <w:r w:rsidR="00603462" w:rsidRPr="00603462">
        <w:t xml:space="preserve">, välja arvatud ülikool ja </w:t>
      </w:r>
      <w:proofErr w:type="spellStart"/>
      <w:r w:rsidR="00603462" w:rsidRPr="00603462">
        <w:t>evalveeritud</w:t>
      </w:r>
      <w:proofErr w:type="spellEnd"/>
      <w:r w:rsidR="00603462" w:rsidRPr="00603462">
        <w:t xml:space="preserve"> rakenduskõrgkool</w:t>
      </w:r>
      <w:r w:rsidR="00603462">
        <w:t>.</w:t>
      </w:r>
    </w:p>
    <w:p w14:paraId="377890D3" w14:textId="77777777" w:rsidR="00200A97" w:rsidRDefault="00200A97" w:rsidP="00DA56F2">
      <w:pPr>
        <w:pStyle w:val="lige"/>
      </w:pPr>
    </w:p>
    <w:p w14:paraId="79ABE5E2" w14:textId="1474FCFA" w:rsidR="003B7948" w:rsidRDefault="00603462" w:rsidP="00DA56F2">
      <w:pPr>
        <w:pStyle w:val="lige"/>
      </w:pPr>
      <w:r>
        <w:t>(3)</w:t>
      </w:r>
      <w:r w:rsidR="00DA56F2">
        <w:t xml:space="preserve"> </w:t>
      </w:r>
      <w:commentRangeStart w:id="23"/>
      <w:r w:rsidRPr="00CD040C">
        <w:t xml:space="preserve">Ülikool on kõrgharidusseaduse § 20 tähenduses õppe-, loome- ning teadus- ja arendusasutus, millele on antud õppeõigus kõrgharidustaseme kolmel astmel ning mille doktoriõpe põhineb positiivselt </w:t>
      </w:r>
      <w:proofErr w:type="spellStart"/>
      <w:r w:rsidRPr="00CD040C">
        <w:t>evalveeritud</w:t>
      </w:r>
      <w:proofErr w:type="spellEnd"/>
      <w:r w:rsidRPr="00CD040C">
        <w:t xml:space="preserve"> teadus- ja arendustegevusel.</w:t>
      </w:r>
      <w:commentRangeEnd w:id="23"/>
      <w:r w:rsidR="005F12BC">
        <w:rPr>
          <w:rStyle w:val="Kommentaariviide"/>
          <w:rFonts w:asciiTheme="minorHAnsi" w:hAnsiTheme="minorHAnsi" w:cstheme="minorBidi"/>
        </w:rPr>
        <w:commentReference w:id="23"/>
      </w:r>
    </w:p>
    <w:p w14:paraId="61D40717" w14:textId="77777777" w:rsidR="00200A97" w:rsidRPr="00DA56F2" w:rsidRDefault="00200A97" w:rsidP="00DA56F2">
      <w:pPr>
        <w:pStyle w:val="lige"/>
      </w:pPr>
    </w:p>
    <w:p w14:paraId="72DD5262" w14:textId="256D8B93" w:rsidR="00E472F6" w:rsidRPr="00E472F6" w:rsidRDefault="00DA56F2" w:rsidP="00DA56F2">
      <w:pPr>
        <w:pStyle w:val="lige"/>
      </w:pPr>
      <w:r>
        <w:t xml:space="preserve">(4) </w:t>
      </w:r>
      <w:proofErr w:type="spellStart"/>
      <w:r w:rsidR="00603462" w:rsidRPr="00677834">
        <w:t>Evalveeritud</w:t>
      </w:r>
      <w:proofErr w:type="spellEnd"/>
      <w:r w:rsidR="00603462" w:rsidRPr="00677834">
        <w:t xml:space="preserve"> rakenduskõrgkool on käesoleva seaduse </w:t>
      </w:r>
      <w:r w:rsidR="003B7948">
        <w:t>kohaselt</w:t>
      </w:r>
      <w:r w:rsidR="00603462" w:rsidRPr="00677834">
        <w:t xml:space="preserve"> rakenduskõrgkool, mille vähemalt ühe teadus- ja arendustegevuse valdkonna kohta on tehtud positiivne </w:t>
      </w:r>
      <w:proofErr w:type="spellStart"/>
      <w:r w:rsidR="00603462" w:rsidRPr="00677834">
        <w:t>evalveerimisotsus</w:t>
      </w:r>
      <w:proofErr w:type="spellEnd"/>
      <w:r w:rsidR="00603462" w:rsidRPr="00677834">
        <w:t xml:space="preserve"> </w:t>
      </w:r>
      <w:del w:id="24" w:author="Aili Sandre" w:date="2024-09-09T14:33:00Z">
        <w:r w:rsidR="00603462" w:rsidRPr="00677834" w:rsidDel="00674458">
          <w:delText xml:space="preserve">vastavalt </w:delText>
        </w:r>
      </w:del>
      <w:r w:rsidR="00603462" w:rsidRPr="00677834">
        <w:t>käesoleva seaduse § 1</w:t>
      </w:r>
      <w:r w:rsidR="003B7948">
        <w:t>6</w:t>
      </w:r>
      <w:r w:rsidR="00603462" w:rsidRPr="00677834">
        <w:t xml:space="preserve"> lõike</w:t>
      </w:r>
      <w:del w:id="25" w:author="Aili Sandre" w:date="2024-09-09T14:33:00Z">
        <w:r w:rsidR="00603462" w:rsidRPr="00677834" w:rsidDel="00674458">
          <w:delText>s</w:delText>
        </w:r>
      </w:del>
      <w:r w:rsidR="00603462" w:rsidRPr="00677834">
        <w:t xml:space="preserve"> </w:t>
      </w:r>
      <w:r w:rsidR="009177E7">
        <w:t>7</w:t>
      </w:r>
      <w:r w:rsidR="009177E7" w:rsidRPr="00677834">
        <w:t xml:space="preserve"> </w:t>
      </w:r>
      <w:ins w:id="26" w:author="Aili Sandre" w:date="2024-09-09T14:33:00Z">
        <w:r w:rsidR="00674458">
          <w:t>kohaselt</w:t>
        </w:r>
      </w:ins>
      <w:del w:id="27" w:author="Aili Sandre" w:date="2024-09-09T14:33:00Z">
        <w:r w:rsidR="00603462" w:rsidRPr="00677834" w:rsidDel="00674458">
          <w:delText>sätestatule</w:delText>
        </w:r>
      </w:del>
      <w:r w:rsidR="00603462" w:rsidRPr="00677834">
        <w:t xml:space="preserve"> või mis on läbinud institutsionaalse akrediteerimise </w:t>
      </w:r>
      <w:del w:id="28" w:author="Aili Sandre" w:date="2024-09-09T14:33:00Z">
        <w:r w:rsidR="00603462" w:rsidRPr="00677834" w:rsidDel="00674458">
          <w:delText xml:space="preserve">vastavalt </w:delText>
        </w:r>
      </w:del>
      <w:r w:rsidR="00603462" w:rsidRPr="00677834">
        <w:t>§ 1</w:t>
      </w:r>
      <w:r w:rsidR="003B7948">
        <w:t>5</w:t>
      </w:r>
      <w:r w:rsidR="00603462" w:rsidRPr="00677834">
        <w:t xml:space="preserve"> lõike</w:t>
      </w:r>
      <w:del w:id="29" w:author="Aili Sandre" w:date="2024-09-09T14:33:00Z">
        <w:r w:rsidR="00603462" w:rsidRPr="00677834" w:rsidDel="00674458">
          <w:delText>s</w:delText>
        </w:r>
      </w:del>
      <w:r w:rsidR="00603462" w:rsidRPr="00677834">
        <w:t xml:space="preserve"> </w:t>
      </w:r>
      <w:r w:rsidR="006861F5">
        <w:t>4</w:t>
      </w:r>
      <w:r w:rsidR="006861F5" w:rsidRPr="00677834">
        <w:t xml:space="preserve"> </w:t>
      </w:r>
      <w:ins w:id="30" w:author="Aili Sandre" w:date="2024-09-09T14:33:00Z">
        <w:r w:rsidR="00674458">
          <w:t>kohaselt</w:t>
        </w:r>
      </w:ins>
      <w:del w:id="31" w:author="Aili Sandre" w:date="2024-09-09T14:33:00Z">
        <w:r w:rsidR="00603462" w:rsidRPr="00677834" w:rsidDel="00674458">
          <w:delText>sätestatule</w:delText>
        </w:r>
      </w:del>
      <w:r w:rsidR="00603462" w:rsidRPr="00677834">
        <w:t>.</w:t>
      </w:r>
    </w:p>
    <w:p w14:paraId="176A5698" w14:textId="77777777" w:rsidR="00C3329C" w:rsidRDefault="00C3329C" w:rsidP="00C3329C">
      <w:pPr>
        <w:spacing w:after="0" w:line="240" w:lineRule="auto"/>
        <w:jc w:val="both"/>
        <w:rPr>
          <w:rFonts w:ascii="Times New Roman" w:hAnsi="Times New Roman" w:cs="Times New Roman"/>
          <w:sz w:val="24"/>
          <w:szCs w:val="24"/>
        </w:rPr>
      </w:pPr>
    </w:p>
    <w:p w14:paraId="5F9E00D0" w14:textId="03BFCFC1" w:rsidR="00C3329C" w:rsidRPr="00C3329C" w:rsidRDefault="00C3329C" w:rsidP="00C3329C">
      <w:pPr>
        <w:spacing w:after="0" w:line="240" w:lineRule="auto"/>
        <w:jc w:val="both"/>
        <w:rPr>
          <w:rFonts w:ascii="Times New Roman" w:hAnsi="Times New Roman" w:cs="Times New Roman"/>
          <w:b/>
          <w:bCs/>
          <w:sz w:val="24"/>
          <w:szCs w:val="24"/>
        </w:rPr>
      </w:pPr>
      <w:r w:rsidRPr="00C3329C">
        <w:rPr>
          <w:rFonts w:ascii="Times New Roman" w:hAnsi="Times New Roman" w:cs="Times New Roman"/>
          <w:b/>
          <w:bCs/>
          <w:sz w:val="24"/>
          <w:szCs w:val="24"/>
        </w:rPr>
        <w:t xml:space="preserve">§ </w:t>
      </w:r>
      <w:r w:rsidR="00CF08CF">
        <w:rPr>
          <w:rFonts w:ascii="Times New Roman" w:hAnsi="Times New Roman" w:cs="Times New Roman"/>
          <w:b/>
          <w:bCs/>
          <w:sz w:val="24"/>
          <w:szCs w:val="24"/>
        </w:rPr>
        <w:t>4</w:t>
      </w:r>
      <w:r w:rsidRPr="00C3329C">
        <w:rPr>
          <w:rFonts w:ascii="Times New Roman" w:hAnsi="Times New Roman" w:cs="Times New Roman"/>
          <w:b/>
          <w:bCs/>
          <w:sz w:val="24"/>
          <w:szCs w:val="24"/>
        </w:rPr>
        <w:t>. Teaduseetika</w:t>
      </w:r>
      <w:del w:id="32" w:author="Aili Sandre" w:date="2024-09-09T14:33:00Z">
        <w:r w:rsidR="0043339D" w:rsidDel="00674458">
          <w:rPr>
            <w:rFonts w:ascii="Times New Roman" w:hAnsi="Times New Roman" w:cs="Times New Roman"/>
            <w:b/>
            <w:bCs/>
            <w:sz w:val="24"/>
            <w:szCs w:val="24"/>
          </w:rPr>
          <w:delText xml:space="preserve"> </w:delText>
        </w:r>
      </w:del>
    </w:p>
    <w:p w14:paraId="575059E5" w14:textId="77777777" w:rsidR="00200A97" w:rsidRPr="00C3329C" w:rsidRDefault="00200A97" w:rsidP="00C3329C">
      <w:pPr>
        <w:spacing w:after="0" w:line="240" w:lineRule="auto"/>
        <w:jc w:val="both"/>
        <w:rPr>
          <w:rFonts w:ascii="Times New Roman" w:hAnsi="Times New Roman" w:cs="Times New Roman"/>
          <w:b/>
          <w:bCs/>
          <w:sz w:val="24"/>
          <w:szCs w:val="24"/>
        </w:rPr>
      </w:pPr>
    </w:p>
    <w:p w14:paraId="782A55DF" w14:textId="77A16D92" w:rsidR="00C3329C" w:rsidRPr="00C3329C" w:rsidRDefault="00E03325" w:rsidP="00E03325">
      <w:pPr>
        <w:pStyle w:val="lige"/>
      </w:pPr>
      <w:r>
        <w:t xml:space="preserve">(1) </w:t>
      </w:r>
      <w:commentRangeStart w:id="33"/>
      <w:r w:rsidR="00C3329C" w:rsidRPr="00C3329C">
        <w:t>Teaduseetika on eetika tegevuspõhimõtete järgimine teadus- ja arendustegevuses</w:t>
      </w:r>
      <w:ins w:id="34" w:author="Aili Sandre" w:date="2024-09-09T14:34:00Z">
        <w:r w:rsidR="00674458">
          <w:t>. Selle</w:t>
        </w:r>
      </w:ins>
      <w:del w:id="35" w:author="Aili Sandre" w:date="2024-09-09T14:34:00Z">
        <w:r w:rsidR="00C3329C" w:rsidRPr="00C3329C" w:rsidDel="00674458">
          <w:delText>, mille</w:delText>
        </w:r>
      </w:del>
      <w:r w:rsidR="00C3329C" w:rsidRPr="00C3329C">
        <w:t xml:space="preserve"> eesmärk on tagada teadus- ja arendustegevuse usaldusväärus</w:t>
      </w:r>
      <w:ins w:id="36" w:author="Aili Sandre" w:date="2024-09-09T14:34:00Z">
        <w:r w:rsidR="00674458">
          <w:t>. T</w:t>
        </w:r>
      </w:ins>
      <w:del w:id="37" w:author="Aili Sandre" w:date="2024-09-09T14:34:00Z">
        <w:r w:rsidR="00C3329C" w:rsidRPr="00C3329C" w:rsidDel="00674458">
          <w:delText>; t</w:delText>
        </w:r>
      </w:del>
      <w:r w:rsidR="00C3329C" w:rsidRPr="00C3329C">
        <w:t xml:space="preserve">eaduseetika </w:t>
      </w:r>
      <w:ins w:id="38" w:author="Aili Sandre" w:date="2024-09-10T09:08:00Z">
        <w:r w:rsidR="005A77CB">
          <w:t>all mõistetakse</w:t>
        </w:r>
      </w:ins>
      <w:del w:id="39" w:author="Aili Sandre" w:date="2024-09-09T14:37:00Z">
        <w:r w:rsidR="00C3329C" w:rsidRPr="00C3329C" w:rsidDel="00674458">
          <w:delText>hõlmab</w:delText>
        </w:r>
      </w:del>
      <w:r w:rsidR="00C3329C" w:rsidRPr="00C3329C">
        <w:t xml:space="preserve"> ausate ja kontrollitavate meetodite, heade tavade, reeglite, </w:t>
      </w:r>
      <w:commentRangeStart w:id="40"/>
      <w:r w:rsidR="00C3329C" w:rsidRPr="00674458">
        <w:rPr>
          <w:highlight w:val="yellow"/>
          <w:rPrChange w:id="41" w:author="Aili Sandre" w:date="2024-09-09T14:35:00Z">
            <w:rPr/>
          </w:rPrChange>
        </w:rPr>
        <w:t>regulatsioonide</w:t>
      </w:r>
      <w:commentRangeEnd w:id="40"/>
      <w:r w:rsidR="00674458">
        <w:rPr>
          <w:rStyle w:val="Kommentaariviide"/>
          <w:rFonts w:asciiTheme="minorHAnsi" w:hAnsiTheme="minorHAnsi" w:cstheme="minorBidi"/>
        </w:rPr>
        <w:commentReference w:id="40"/>
      </w:r>
      <w:r w:rsidR="00C3329C" w:rsidRPr="00C3329C">
        <w:t xml:space="preserve"> ja juhendite järgimist teadus</w:t>
      </w:r>
      <w:del w:id="42" w:author="Aili Sandre" w:date="2024-09-09T14:42:00Z">
        <w:r w:rsidR="00C3329C" w:rsidRPr="00C3329C" w:rsidDel="00F74908">
          <w:delText>t</w:delText>
        </w:r>
      </w:del>
      <w:r w:rsidR="00C3329C" w:rsidRPr="00C3329C">
        <w:t xml:space="preserve">- ja arendustegevuse planeerimisel, </w:t>
      </w:r>
      <w:ins w:id="43" w:author="Aili Sandre" w:date="2024-09-09T14:36:00Z">
        <w:r w:rsidR="00674458">
          <w:t>ellu</w:t>
        </w:r>
      </w:ins>
      <w:del w:id="44" w:author="Aili Sandre" w:date="2024-09-09T14:36:00Z">
        <w:r w:rsidR="00C3329C" w:rsidRPr="00C3329C" w:rsidDel="00674458">
          <w:delText>läbi</w:delText>
        </w:r>
      </w:del>
      <w:r w:rsidR="00C3329C" w:rsidRPr="00C3329C">
        <w:t>viimisel ja tulemuste avaldamisel</w:t>
      </w:r>
      <w:commentRangeEnd w:id="33"/>
      <w:r w:rsidR="003F7485">
        <w:rPr>
          <w:rStyle w:val="Kommentaariviide"/>
          <w:rFonts w:asciiTheme="minorHAnsi" w:hAnsiTheme="minorHAnsi" w:cstheme="minorBidi"/>
        </w:rPr>
        <w:commentReference w:id="33"/>
      </w:r>
      <w:ins w:id="45" w:author="Aili Sandre" w:date="2024-09-09T14:36:00Z">
        <w:r w:rsidR="00674458">
          <w:t>. T</w:t>
        </w:r>
      </w:ins>
      <w:del w:id="46" w:author="Aili Sandre" w:date="2024-09-09T14:36:00Z">
        <w:r w:rsidR="00C3329C" w:rsidRPr="00C3329C" w:rsidDel="00674458">
          <w:delText>; t</w:delText>
        </w:r>
      </w:del>
      <w:r w:rsidR="00C3329C" w:rsidRPr="00C3329C">
        <w:t xml:space="preserve">eaduseetika alla kuulub ka teadlaste kutse-eetika, mis </w:t>
      </w:r>
      <w:ins w:id="47" w:author="Aili Sandre" w:date="2024-09-10T09:09:00Z">
        <w:r w:rsidR="005A77CB">
          <w:t>tähendab</w:t>
        </w:r>
      </w:ins>
      <w:del w:id="48" w:author="Aili Sandre" w:date="2024-09-10T09:09:00Z">
        <w:r w:rsidR="00C3329C" w:rsidRPr="00C3329C" w:rsidDel="005A77CB">
          <w:delText>hõlmab</w:delText>
        </w:r>
      </w:del>
      <w:r w:rsidR="00C3329C" w:rsidRPr="00C3329C">
        <w:t xml:space="preserve"> eetiliste normide ja väärtuste jär</w:t>
      </w:r>
      <w:commentRangeStart w:id="49"/>
      <w:r w:rsidR="00C3329C" w:rsidRPr="00C3329C">
        <w:t>g</w:t>
      </w:r>
      <w:ins w:id="50" w:author="Mari Käbi" w:date="2024-09-12T12:28:00Z">
        <w:r w:rsidR="00D6413E">
          <w:t>i</w:t>
        </w:r>
      </w:ins>
      <w:r w:rsidR="00C3329C" w:rsidRPr="00C3329C">
        <w:t>m</w:t>
      </w:r>
      <w:commentRangeEnd w:id="49"/>
      <w:r w:rsidR="00D6413E">
        <w:rPr>
          <w:rStyle w:val="Kommentaariviide"/>
          <w:rFonts w:asciiTheme="minorHAnsi" w:hAnsiTheme="minorHAnsi" w:cstheme="minorBidi"/>
        </w:rPr>
        <w:commentReference w:id="49"/>
      </w:r>
      <w:r w:rsidR="00C3329C" w:rsidRPr="00C3329C">
        <w:t>ist teadlase töös.</w:t>
      </w:r>
    </w:p>
    <w:p w14:paraId="5A1FCA67" w14:textId="77777777" w:rsidR="00200A97" w:rsidRPr="00200A97" w:rsidRDefault="00200A97" w:rsidP="00E03325">
      <w:pPr>
        <w:pStyle w:val="lige"/>
      </w:pPr>
    </w:p>
    <w:p w14:paraId="6F3D7499" w14:textId="44057AFD" w:rsidR="00200A97" w:rsidRDefault="00E03325" w:rsidP="00E03325">
      <w:pPr>
        <w:pStyle w:val="lige"/>
      </w:pPr>
      <w:r>
        <w:t xml:space="preserve">(2) </w:t>
      </w:r>
      <w:r w:rsidR="00C3329C" w:rsidRPr="00C3329C">
        <w:t>Teaduse hea tava on teadus- ja arendustegevuse osa</w:t>
      </w:r>
      <w:ins w:id="51" w:author="Aili Sandre" w:date="2024-09-09T15:10:00Z">
        <w:r w:rsidR="003F7485">
          <w:t>liste</w:t>
        </w:r>
      </w:ins>
      <w:del w:id="52" w:author="Aili Sandre" w:date="2024-09-09T15:10:00Z">
        <w:r w:rsidR="00C3329C" w:rsidRPr="00C3329C" w:rsidDel="003F7485">
          <w:delText>poolte</w:delText>
        </w:r>
      </w:del>
      <w:r w:rsidR="00C3329C" w:rsidRPr="00C3329C">
        <w:t xml:space="preserve"> omavaheline kokkulepe, milles sõnastatakse teadustöö</w:t>
      </w:r>
      <w:ins w:id="53" w:author="Aili Sandre" w:date="2024-09-10T09:09:00Z">
        <w:r w:rsidR="005A77CB">
          <w:t>d</w:t>
        </w:r>
      </w:ins>
      <w:del w:id="54" w:author="Aili Sandre" w:date="2024-09-10T09:09:00Z">
        <w:r w:rsidR="00C3329C" w:rsidRPr="00C3329C" w:rsidDel="005A77CB">
          <w:delText xml:space="preserve"> </w:delText>
        </w:r>
      </w:del>
      <w:del w:id="55" w:author="Aili Sandre" w:date="2024-09-09T14:49:00Z">
        <w:r w:rsidR="00C3329C" w:rsidRPr="00C3329C" w:rsidDel="00F74908">
          <w:delText>läbiviimist</w:delText>
        </w:r>
      </w:del>
      <w:r w:rsidR="00C3329C" w:rsidRPr="00C3329C">
        <w:t xml:space="preserve"> suunavad </w:t>
      </w:r>
      <w:del w:id="56" w:author="Aili Sandre" w:date="2024-09-09T14:49:00Z">
        <w:r w:rsidR="00C3329C" w:rsidRPr="00C3329C" w:rsidDel="00F74908">
          <w:delText>tegevus</w:delText>
        </w:r>
      </w:del>
      <w:r w:rsidR="00C3329C" w:rsidRPr="00C3329C">
        <w:t>põhimõtted, mida kõik t</w:t>
      </w:r>
      <w:r w:rsidR="00A80C86">
        <w:t>eadus-</w:t>
      </w:r>
      <w:r w:rsidR="000557CB">
        <w:t xml:space="preserve"> </w:t>
      </w:r>
      <w:r w:rsidR="00A80C86">
        <w:t>ja arendustegevuse osa</w:t>
      </w:r>
      <w:ins w:id="57" w:author="Aili Sandre" w:date="2024-09-09T16:59:00Z">
        <w:r w:rsidR="00C31826">
          <w:t>lised</w:t>
        </w:r>
      </w:ins>
      <w:del w:id="58" w:author="Aili Sandre" w:date="2024-09-09T16:59:00Z">
        <w:r w:rsidR="00A80C86" w:rsidDel="00C31826">
          <w:delText>pooled</w:delText>
        </w:r>
      </w:del>
      <w:r w:rsidR="00C3329C" w:rsidRPr="00C3329C">
        <w:t xml:space="preserve"> ühiselt tunnustavad ja järgivad.</w:t>
      </w:r>
    </w:p>
    <w:p w14:paraId="0F8C8B83" w14:textId="77777777" w:rsidR="00200A97" w:rsidRPr="00200A97" w:rsidRDefault="00200A97" w:rsidP="00E03325">
      <w:pPr>
        <w:pStyle w:val="lige"/>
      </w:pPr>
    </w:p>
    <w:p w14:paraId="3B42FB39" w14:textId="003450EC" w:rsidR="00C3329C" w:rsidRPr="00CF08CF" w:rsidRDefault="00E03325" w:rsidP="00BC0699">
      <w:pPr>
        <w:pStyle w:val="lige"/>
      </w:pPr>
      <w:r>
        <w:t xml:space="preserve">(3) </w:t>
      </w:r>
      <w:r w:rsidR="00C3329C" w:rsidRPr="00C3329C">
        <w:t xml:space="preserve">Üldtunnustatud teaduseetika normid on üldine nimetus tegevuspõhimõtete, tavade, reeglite ja juhiste kohta, </w:t>
      </w:r>
      <w:ins w:id="59" w:author="Aili Sandre" w:date="2024-09-10T09:11:00Z">
        <w:r w:rsidR="00187873" w:rsidRPr="00C3329C">
          <w:t xml:space="preserve">mis lepitakse kokku ja sõnastatakse heas tavas või eetikakoodeksis </w:t>
        </w:r>
        <w:r w:rsidR="00187873">
          <w:t xml:space="preserve">ning </w:t>
        </w:r>
      </w:ins>
      <w:r w:rsidR="00C3329C" w:rsidRPr="00C3329C">
        <w:t>mis suunavad ja juhivad teadlaste tegevust uurimistöö</w:t>
      </w:r>
      <w:ins w:id="60" w:author="Aili Sandre" w:date="2024-09-10T09:10:00Z">
        <w:r w:rsidR="005A77CB">
          <w:t>des</w:t>
        </w:r>
      </w:ins>
      <w:del w:id="61" w:author="Aili Sandre" w:date="2024-09-10T09:10:00Z">
        <w:r w:rsidR="00C3329C" w:rsidRPr="00C3329C" w:rsidDel="005A77CB">
          <w:delText xml:space="preserve"> </w:delText>
        </w:r>
      </w:del>
      <w:del w:id="62" w:author="Aili Sandre" w:date="2024-09-09T14:50:00Z">
        <w:r w:rsidR="00C3329C" w:rsidRPr="00C3329C" w:rsidDel="00F74908">
          <w:delText>läbiviimisel</w:delText>
        </w:r>
      </w:del>
      <w:r w:rsidR="00C3329C" w:rsidRPr="00C3329C">
        <w:t xml:space="preserve">, teadlaste omavahelisi suhteid </w:t>
      </w:r>
      <w:commentRangeStart w:id="63"/>
      <w:r w:rsidR="00C3329C" w:rsidRPr="00C3329C">
        <w:t xml:space="preserve">teaduskogukonnas </w:t>
      </w:r>
      <w:commentRangeEnd w:id="63"/>
      <w:r w:rsidR="00776E5F">
        <w:rPr>
          <w:rStyle w:val="Kommentaariviide"/>
          <w:rFonts w:asciiTheme="minorHAnsi" w:hAnsiTheme="minorHAnsi" w:cstheme="minorBidi"/>
        </w:rPr>
        <w:commentReference w:id="63"/>
      </w:r>
      <w:r w:rsidR="00C3329C" w:rsidRPr="00C3329C">
        <w:t>ning teadlaste suhteid üldisemalt kogu ühiskonnaga</w:t>
      </w:r>
      <w:ins w:id="64" w:author="Aili Sandre" w:date="2024-09-10T09:11:00Z">
        <w:r w:rsidR="00187873">
          <w:t>.</w:t>
        </w:r>
      </w:ins>
      <w:del w:id="65" w:author="Aili Sandre" w:date="2024-09-10T09:11:00Z">
        <w:r w:rsidR="00C3329C" w:rsidRPr="00C3329C" w:rsidDel="00187873">
          <w:delText>, mis lepitakse kokku ja sõnastatakse heas tavas või eetikakoodeksis</w:delText>
        </w:r>
      </w:del>
      <w:r w:rsidR="00C3329C" w:rsidRPr="00C3329C">
        <w:t>.</w:t>
      </w:r>
    </w:p>
    <w:p w14:paraId="50C62353" w14:textId="77777777" w:rsidR="00E472F6" w:rsidRPr="00E472F6" w:rsidRDefault="00E472F6" w:rsidP="00E472F6">
      <w:pPr>
        <w:spacing w:after="0" w:line="240" w:lineRule="auto"/>
        <w:jc w:val="both"/>
        <w:rPr>
          <w:rFonts w:ascii="Times New Roman" w:hAnsi="Times New Roman" w:cs="Times New Roman"/>
          <w:b/>
          <w:bCs/>
          <w:sz w:val="24"/>
          <w:szCs w:val="24"/>
        </w:rPr>
      </w:pPr>
    </w:p>
    <w:p w14:paraId="5C46105A" w14:textId="3E451B3A" w:rsidR="00E472F6" w:rsidRPr="00E472F6" w:rsidRDefault="00E472F6" w:rsidP="00E472F6">
      <w:pPr>
        <w:spacing w:after="0" w:line="240" w:lineRule="auto"/>
        <w:jc w:val="both"/>
        <w:rPr>
          <w:rFonts w:ascii="Times New Roman" w:hAnsi="Times New Roman" w:cs="Times New Roman"/>
          <w:b/>
          <w:bCs/>
          <w:sz w:val="24"/>
          <w:szCs w:val="24"/>
        </w:rPr>
      </w:pPr>
      <w:r w:rsidRPr="00A230CF">
        <w:rPr>
          <w:rFonts w:ascii="Times New Roman" w:hAnsi="Times New Roman" w:cs="Times New Roman"/>
          <w:b/>
          <w:bCs/>
          <w:sz w:val="24"/>
          <w:szCs w:val="24"/>
        </w:rPr>
        <w:t xml:space="preserve">§ </w:t>
      </w:r>
      <w:r w:rsidR="00C5611A">
        <w:rPr>
          <w:rFonts w:ascii="Times New Roman" w:hAnsi="Times New Roman" w:cs="Times New Roman"/>
          <w:b/>
          <w:bCs/>
          <w:sz w:val="24"/>
          <w:szCs w:val="24"/>
        </w:rPr>
        <w:t>5</w:t>
      </w:r>
      <w:r w:rsidRPr="00A230CF">
        <w:rPr>
          <w:rFonts w:ascii="Times New Roman" w:hAnsi="Times New Roman" w:cs="Times New Roman"/>
          <w:b/>
          <w:bCs/>
          <w:sz w:val="24"/>
          <w:szCs w:val="24"/>
        </w:rPr>
        <w:t>.</w:t>
      </w:r>
      <w:r w:rsidRPr="00E472F6">
        <w:rPr>
          <w:rFonts w:ascii="Times New Roman" w:hAnsi="Times New Roman" w:cs="Times New Roman"/>
          <w:b/>
          <w:bCs/>
          <w:sz w:val="24"/>
          <w:szCs w:val="24"/>
        </w:rPr>
        <w:t xml:space="preserve"> Teadus- ja arendustegevuse põhimõtted</w:t>
      </w:r>
    </w:p>
    <w:p w14:paraId="3A198871" w14:textId="77777777" w:rsidR="00AC1427" w:rsidRDefault="00AC1427" w:rsidP="00E472F6">
      <w:pPr>
        <w:spacing w:after="0" w:line="240" w:lineRule="auto"/>
        <w:jc w:val="both"/>
        <w:rPr>
          <w:rFonts w:ascii="Times New Roman" w:hAnsi="Times New Roman" w:cs="Times New Roman"/>
          <w:sz w:val="24"/>
          <w:szCs w:val="24"/>
        </w:rPr>
      </w:pPr>
    </w:p>
    <w:p w14:paraId="796BA5E3" w14:textId="6C1D3B5D" w:rsidR="00E472F6" w:rsidRPr="00E472F6" w:rsidRDefault="00E472F6" w:rsidP="00E472F6">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 xml:space="preserve">Teadus- ja arendustegevuse korraldamisel </w:t>
      </w:r>
      <w:r w:rsidR="00966908">
        <w:rPr>
          <w:rFonts w:ascii="Times New Roman" w:hAnsi="Times New Roman" w:cs="Times New Roman"/>
          <w:sz w:val="24"/>
          <w:szCs w:val="24"/>
        </w:rPr>
        <w:t>ning</w:t>
      </w:r>
      <w:r w:rsidRPr="00E472F6">
        <w:rPr>
          <w:rFonts w:ascii="Times New Roman" w:hAnsi="Times New Roman" w:cs="Times New Roman"/>
          <w:sz w:val="24"/>
          <w:szCs w:val="24"/>
        </w:rPr>
        <w:t xml:space="preserve"> </w:t>
      </w:r>
      <w:ins w:id="66" w:author="Aili Sandre" w:date="2024-09-09T15:10:00Z">
        <w:r w:rsidR="003F7485">
          <w:rPr>
            <w:rFonts w:ascii="Times New Roman" w:hAnsi="Times New Roman" w:cs="Times New Roman"/>
            <w:sz w:val="24"/>
            <w:szCs w:val="24"/>
          </w:rPr>
          <w:t>ellu</w:t>
        </w:r>
      </w:ins>
      <w:del w:id="67" w:author="Aili Sandre" w:date="2024-09-09T15:10:00Z">
        <w:r w:rsidRPr="00E472F6" w:rsidDel="003F7485">
          <w:rPr>
            <w:rFonts w:ascii="Times New Roman" w:hAnsi="Times New Roman" w:cs="Times New Roman"/>
            <w:sz w:val="24"/>
            <w:szCs w:val="24"/>
          </w:rPr>
          <w:delText>läbi</w:delText>
        </w:r>
      </w:del>
      <w:r w:rsidRPr="00E472F6">
        <w:rPr>
          <w:rFonts w:ascii="Times New Roman" w:hAnsi="Times New Roman" w:cs="Times New Roman"/>
          <w:sz w:val="24"/>
          <w:szCs w:val="24"/>
        </w:rPr>
        <w:t>viimisel lähtutakse:</w:t>
      </w:r>
    </w:p>
    <w:p w14:paraId="31C7EA21" w14:textId="0F96479D" w:rsidR="00E472F6" w:rsidRPr="00E472F6" w:rsidRDefault="00E472F6" w:rsidP="00E472F6">
      <w:pPr>
        <w:spacing w:after="0" w:line="240" w:lineRule="auto"/>
        <w:jc w:val="both"/>
        <w:rPr>
          <w:rFonts w:ascii="Times New Roman" w:hAnsi="Times New Roman" w:cs="Times New Roman"/>
          <w:sz w:val="24"/>
          <w:szCs w:val="24"/>
        </w:rPr>
      </w:pPr>
      <w:r w:rsidRPr="52F858DC">
        <w:rPr>
          <w:rFonts w:ascii="Times New Roman" w:hAnsi="Times New Roman" w:cs="Times New Roman"/>
          <w:sz w:val="24"/>
          <w:szCs w:val="24"/>
        </w:rPr>
        <w:t xml:space="preserve">1) akadeemilisest vabadusest, mille kohaselt </w:t>
      </w:r>
      <w:r w:rsidR="0020797A" w:rsidRPr="52F858DC">
        <w:rPr>
          <w:rFonts w:ascii="Times New Roman" w:hAnsi="Times New Roman" w:cs="Times New Roman"/>
          <w:sz w:val="24"/>
          <w:szCs w:val="24"/>
        </w:rPr>
        <w:t xml:space="preserve">on </w:t>
      </w:r>
      <w:r w:rsidRPr="52F858DC">
        <w:rPr>
          <w:rFonts w:ascii="Times New Roman" w:hAnsi="Times New Roman" w:cs="Times New Roman"/>
          <w:sz w:val="24"/>
          <w:szCs w:val="24"/>
        </w:rPr>
        <w:t>teadus- ja arendustegevuse te</w:t>
      </w:r>
      <w:ins w:id="68" w:author="Aili Sandre" w:date="2024-09-09T15:11:00Z">
        <w:r w:rsidR="003F7485">
          <w:rPr>
            <w:rFonts w:ascii="Times New Roman" w:hAnsi="Times New Roman" w:cs="Times New Roman"/>
            <w:sz w:val="24"/>
            <w:szCs w:val="24"/>
          </w:rPr>
          <w:t>gijal</w:t>
        </w:r>
      </w:ins>
      <w:del w:id="69" w:author="Aili Sandre" w:date="2024-09-09T15:11:00Z">
        <w:r w:rsidRPr="52F858DC" w:rsidDel="003F7485">
          <w:rPr>
            <w:rFonts w:ascii="Times New Roman" w:hAnsi="Times New Roman" w:cs="Times New Roman"/>
            <w:sz w:val="24"/>
            <w:szCs w:val="24"/>
          </w:rPr>
          <w:delText>ostajal</w:delText>
        </w:r>
      </w:del>
      <w:r w:rsidRPr="52F858DC">
        <w:rPr>
          <w:rFonts w:ascii="Times New Roman" w:hAnsi="Times New Roman" w:cs="Times New Roman"/>
          <w:sz w:val="24"/>
          <w:szCs w:val="24"/>
        </w:rPr>
        <w:t xml:space="preserve"> õigus otsustada teadus- ja arendustegevuse sisu </w:t>
      </w:r>
      <w:r w:rsidR="00FD5230">
        <w:rPr>
          <w:rFonts w:ascii="Times New Roman" w:hAnsi="Times New Roman" w:cs="Times New Roman"/>
          <w:sz w:val="24"/>
          <w:szCs w:val="24"/>
        </w:rPr>
        <w:t xml:space="preserve">ja </w:t>
      </w:r>
      <w:r w:rsidRPr="52F858DC">
        <w:rPr>
          <w:rFonts w:ascii="Times New Roman" w:hAnsi="Times New Roman" w:cs="Times New Roman"/>
          <w:sz w:val="24"/>
          <w:szCs w:val="24"/>
        </w:rPr>
        <w:t xml:space="preserve">meetodite </w:t>
      </w:r>
      <w:r w:rsidR="00FD5230">
        <w:rPr>
          <w:rFonts w:ascii="Times New Roman" w:hAnsi="Times New Roman" w:cs="Times New Roman"/>
          <w:sz w:val="24"/>
          <w:szCs w:val="24"/>
        </w:rPr>
        <w:t xml:space="preserve">ning tulemuste levitamise </w:t>
      </w:r>
      <w:r w:rsidRPr="52F858DC">
        <w:rPr>
          <w:rFonts w:ascii="Times New Roman" w:hAnsi="Times New Roman" w:cs="Times New Roman"/>
          <w:sz w:val="24"/>
          <w:szCs w:val="24"/>
        </w:rPr>
        <w:t>üle</w:t>
      </w:r>
      <w:r w:rsidR="008A3B76">
        <w:rPr>
          <w:rFonts w:ascii="Times New Roman" w:hAnsi="Times New Roman" w:cs="Times New Roman"/>
          <w:sz w:val="24"/>
          <w:szCs w:val="24"/>
        </w:rPr>
        <w:t>, kui seda ei piira teised õigusaktid</w:t>
      </w:r>
      <w:r w:rsidR="00533A5E">
        <w:rPr>
          <w:rFonts w:ascii="Times New Roman" w:hAnsi="Times New Roman" w:cs="Times New Roman"/>
          <w:sz w:val="24"/>
          <w:szCs w:val="24"/>
        </w:rPr>
        <w:t>,</w:t>
      </w:r>
      <w:r w:rsidR="008A3B76">
        <w:rPr>
          <w:rFonts w:ascii="Times New Roman" w:hAnsi="Times New Roman" w:cs="Times New Roman"/>
          <w:sz w:val="24"/>
          <w:szCs w:val="24"/>
        </w:rPr>
        <w:t xml:space="preserve"> muud kokkulepped või tingimused</w:t>
      </w:r>
      <w:r w:rsidRPr="52F858DC">
        <w:rPr>
          <w:rFonts w:ascii="Times New Roman" w:hAnsi="Times New Roman" w:cs="Times New Roman"/>
          <w:sz w:val="24"/>
          <w:szCs w:val="24"/>
        </w:rPr>
        <w:t>;</w:t>
      </w:r>
    </w:p>
    <w:p w14:paraId="60F80DD7" w14:textId="45BF7F53" w:rsidR="00F92F0D" w:rsidRDefault="00E472F6" w:rsidP="00E472F6">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 xml:space="preserve">2) üldtunnustatud teaduseetika normidest </w:t>
      </w:r>
      <w:r w:rsidR="0020797A">
        <w:rPr>
          <w:rFonts w:ascii="Times New Roman" w:hAnsi="Times New Roman" w:cs="Times New Roman"/>
          <w:sz w:val="24"/>
          <w:szCs w:val="24"/>
        </w:rPr>
        <w:t>ja</w:t>
      </w:r>
      <w:r w:rsidR="0020797A" w:rsidRPr="00E472F6">
        <w:rPr>
          <w:rFonts w:ascii="Times New Roman" w:hAnsi="Times New Roman" w:cs="Times New Roman"/>
          <w:sz w:val="24"/>
          <w:szCs w:val="24"/>
        </w:rPr>
        <w:t xml:space="preserve"> </w:t>
      </w:r>
      <w:r w:rsidRPr="00E472F6">
        <w:rPr>
          <w:rFonts w:ascii="Times New Roman" w:hAnsi="Times New Roman" w:cs="Times New Roman"/>
          <w:sz w:val="24"/>
          <w:szCs w:val="24"/>
        </w:rPr>
        <w:t>teaduse heast tavast;</w:t>
      </w:r>
    </w:p>
    <w:p w14:paraId="576FDBD8" w14:textId="4D494216" w:rsidR="00E472F6" w:rsidRPr="00E472F6" w:rsidRDefault="00E472F6" w:rsidP="00E472F6">
      <w:pPr>
        <w:spacing w:after="0" w:line="240" w:lineRule="auto"/>
        <w:jc w:val="both"/>
        <w:rPr>
          <w:rFonts w:ascii="Times New Roman" w:hAnsi="Times New Roman" w:cs="Times New Roman"/>
          <w:sz w:val="24"/>
          <w:szCs w:val="24"/>
        </w:rPr>
      </w:pPr>
      <w:r w:rsidRPr="52F858DC">
        <w:rPr>
          <w:rFonts w:ascii="Times New Roman" w:hAnsi="Times New Roman" w:cs="Times New Roman"/>
          <w:sz w:val="24"/>
          <w:szCs w:val="24"/>
        </w:rPr>
        <w:t>3)</w:t>
      </w:r>
      <w:r w:rsidR="00B76905">
        <w:rPr>
          <w:rFonts w:ascii="Times New Roman" w:hAnsi="Times New Roman" w:cs="Times New Roman"/>
          <w:sz w:val="24"/>
          <w:szCs w:val="24"/>
        </w:rPr>
        <w:t xml:space="preserve"> </w:t>
      </w:r>
      <w:ins w:id="70" w:author="Aili Sandre" w:date="2024-09-09T15:12:00Z">
        <w:r w:rsidR="003F7485">
          <w:rPr>
            <w:rFonts w:ascii="Times New Roman" w:hAnsi="Times New Roman" w:cs="Times New Roman"/>
            <w:sz w:val="24"/>
            <w:szCs w:val="24"/>
          </w:rPr>
          <w:t xml:space="preserve">põhimõttest, et </w:t>
        </w:r>
      </w:ins>
      <w:r w:rsidRPr="52F858DC">
        <w:rPr>
          <w:rFonts w:ascii="Times New Roman" w:hAnsi="Times New Roman" w:cs="Times New Roman"/>
          <w:sz w:val="24"/>
          <w:szCs w:val="24"/>
        </w:rPr>
        <w:t>avalikest vahenditest rahastatud teadus- ja arendustegevuse tulemus</w:t>
      </w:r>
      <w:ins w:id="71" w:author="Aili Sandre" w:date="2024-09-09T15:12:00Z">
        <w:r w:rsidR="003F7485">
          <w:rPr>
            <w:rFonts w:ascii="Times New Roman" w:hAnsi="Times New Roman" w:cs="Times New Roman"/>
            <w:sz w:val="24"/>
            <w:szCs w:val="24"/>
          </w:rPr>
          <w:t>ed</w:t>
        </w:r>
      </w:ins>
      <w:del w:id="72" w:author="Aili Sandre" w:date="2024-09-09T15:12:00Z">
        <w:r w:rsidRPr="52F858DC" w:rsidDel="003F7485">
          <w:rPr>
            <w:rFonts w:ascii="Times New Roman" w:hAnsi="Times New Roman" w:cs="Times New Roman"/>
            <w:sz w:val="24"/>
            <w:szCs w:val="24"/>
          </w:rPr>
          <w:delText>te</w:delText>
        </w:r>
      </w:del>
      <w:r w:rsidRPr="52F858DC">
        <w:rPr>
          <w:rFonts w:ascii="Times New Roman" w:hAnsi="Times New Roman" w:cs="Times New Roman"/>
          <w:sz w:val="24"/>
          <w:szCs w:val="24"/>
        </w:rPr>
        <w:t xml:space="preserve"> ja andme</w:t>
      </w:r>
      <w:ins w:id="73" w:author="Aili Sandre" w:date="2024-09-09T15:12:00Z">
        <w:r w:rsidR="003F7485">
          <w:rPr>
            <w:rFonts w:ascii="Times New Roman" w:hAnsi="Times New Roman" w:cs="Times New Roman"/>
            <w:sz w:val="24"/>
            <w:szCs w:val="24"/>
          </w:rPr>
          <w:t>d on</w:t>
        </w:r>
      </w:ins>
      <w:del w:id="74" w:author="Aili Sandre" w:date="2024-09-09T15:12:00Z">
        <w:r w:rsidRPr="52F858DC" w:rsidDel="003F7485">
          <w:rPr>
            <w:rFonts w:ascii="Times New Roman" w:hAnsi="Times New Roman" w:cs="Times New Roman"/>
            <w:sz w:val="24"/>
            <w:szCs w:val="24"/>
          </w:rPr>
          <w:delText>te</w:delText>
        </w:r>
      </w:del>
      <w:r w:rsidRPr="52F858DC">
        <w:rPr>
          <w:rFonts w:ascii="Times New Roman" w:hAnsi="Times New Roman" w:cs="Times New Roman"/>
          <w:sz w:val="24"/>
          <w:szCs w:val="24"/>
        </w:rPr>
        <w:t xml:space="preserve"> kättesaadav</w:t>
      </w:r>
      <w:ins w:id="75" w:author="Aili Sandre" w:date="2024-09-09T15:12:00Z">
        <w:r w:rsidR="003F7485">
          <w:rPr>
            <w:rFonts w:ascii="Times New Roman" w:hAnsi="Times New Roman" w:cs="Times New Roman"/>
            <w:sz w:val="24"/>
            <w:szCs w:val="24"/>
          </w:rPr>
          <w:t>ad</w:t>
        </w:r>
      </w:ins>
      <w:del w:id="76" w:author="Aili Sandre" w:date="2024-09-09T15:12:00Z">
        <w:r w:rsidRPr="52F858DC" w:rsidDel="003F7485">
          <w:rPr>
            <w:rFonts w:ascii="Times New Roman" w:hAnsi="Times New Roman" w:cs="Times New Roman"/>
            <w:sz w:val="24"/>
            <w:szCs w:val="24"/>
          </w:rPr>
          <w:delText>usest</w:delText>
        </w:r>
      </w:del>
      <w:r w:rsidRPr="52F858DC">
        <w:rPr>
          <w:rFonts w:ascii="Times New Roman" w:hAnsi="Times New Roman" w:cs="Times New Roman"/>
          <w:sz w:val="24"/>
          <w:szCs w:val="24"/>
        </w:rPr>
        <w:t xml:space="preserve"> avalikkusele, kui seda ei piira teised õigusaktid.</w:t>
      </w:r>
    </w:p>
    <w:p w14:paraId="7951CA9A" w14:textId="77777777" w:rsidR="00E472F6" w:rsidRDefault="00E472F6" w:rsidP="00E472F6">
      <w:pPr>
        <w:spacing w:after="0" w:line="240" w:lineRule="auto"/>
        <w:jc w:val="both"/>
        <w:rPr>
          <w:rFonts w:ascii="Times New Roman" w:hAnsi="Times New Roman" w:cs="Times New Roman"/>
          <w:sz w:val="24"/>
          <w:szCs w:val="24"/>
        </w:rPr>
      </w:pPr>
    </w:p>
    <w:p w14:paraId="51D66DAE" w14:textId="77777777" w:rsidR="00E472F6" w:rsidRPr="00E472F6" w:rsidRDefault="00E472F6" w:rsidP="00E472F6">
      <w:pPr>
        <w:spacing w:after="0" w:line="240" w:lineRule="auto"/>
        <w:jc w:val="center"/>
        <w:rPr>
          <w:rFonts w:ascii="Times New Roman" w:hAnsi="Times New Roman" w:cs="Times New Roman"/>
          <w:b/>
          <w:bCs/>
          <w:sz w:val="24"/>
          <w:szCs w:val="24"/>
        </w:rPr>
      </w:pPr>
      <w:r w:rsidRPr="00E472F6">
        <w:rPr>
          <w:rFonts w:ascii="Times New Roman" w:hAnsi="Times New Roman" w:cs="Times New Roman"/>
          <w:b/>
          <w:bCs/>
          <w:sz w:val="24"/>
          <w:szCs w:val="24"/>
        </w:rPr>
        <w:t>2. peatükk</w:t>
      </w:r>
    </w:p>
    <w:p w14:paraId="2A3A903E" w14:textId="77777777" w:rsidR="00E472F6" w:rsidRPr="00E472F6" w:rsidRDefault="00E472F6" w:rsidP="00E472F6">
      <w:pPr>
        <w:spacing w:after="0" w:line="240" w:lineRule="auto"/>
        <w:jc w:val="center"/>
        <w:rPr>
          <w:rFonts w:ascii="Times New Roman" w:hAnsi="Times New Roman" w:cs="Times New Roman"/>
          <w:b/>
          <w:bCs/>
          <w:sz w:val="24"/>
          <w:szCs w:val="24"/>
        </w:rPr>
      </w:pPr>
      <w:r w:rsidRPr="00E472F6">
        <w:rPr>
          <w:rFonts w:ascii="Times New Roman" w:hAnsi="Times New Roman" w:cs="Times New Roman"/>
          <w:b/>
          <w:bCs/>
          <w:sz w:val="24"/>
          <w:szCs w:val="24"/>
        </w:rPr>
        <w:t xml:space="preserve">Teadus- ja arendustegevuse ning innovatsiooni </w:t>
      </w:r>
      <w:commentRangeStart w:id="77"/>
      <w:r w:rsidRPr="00E472F6">
        <w:rPr>
          <w:rFonts w:ascii="Times New Roman" w:hAnsi="Times New Roman" w:cs="Times New Roman"/>
          <w:b/>
          <w:bCs/>
          <w:sz w:val="24"/>
          <w:szCs w:val="24"/>
        </w:rPr>
        <w:t>riiklik korraldamine</w:t>
      </w:r>
      <w:commentRangeEnd w:id="77"/>
      <w:r w:rsidR="00B441C3">
        <w:rPr>
          <w:rStyle w:val="Kommentaariviide"/>
        </w:rPr>
        <w:commentReference w:id="77"/>
      </w:r>
    </w:p>
    <w:p w14:paraId="23BC60CF" w14:textId="77777777" w:rsidR="00E472F6" w:rsidRPr="00352D5C" w:rsidRDefault="00E472F6" w:rsidP="00E472F6">
      <w:pPr>
        <w:spacing w:after="0" w:line="240" w:lineRule="auto"/>
        <w:jc w:val="both"/>
        <w:rPr>
          <w:rFonts w:ascii="Times New Roman" w:hAnsi="Times New Roman" w:cs="Times New Roman"/>
          <w:sz w:val="24"/>
          <w:szCs w:val="24"/>
        </w:rPr>
      </w:pPr>
    </w:p>
    <w:p w14:paraId="0CDAA737" w14:textId="69FE42E3" w:rsidR="00E472F6" w:rsidRPr="00E472F6" w:rsidRDefault="00E472F6" w:rsidP="00E472F6">
      <w:pPr>
        <w:spacing w:after="0" w:line="240" w:lineRule="auto"/>
        <w:jc w:val="both"/>
        <w:rPr>
          <w:rFonts w:ascii="Times New Roman" w:hAnsi="Times New Roman" w:cs="Times New Roman"/>
          <w:b/>
          <w:bCs/>
          <w:sz w:val="24"/>
          <w:szCs w:val="24"/>
        </w:rPr>
      </w:pPr>
      <w:r w:rsidRPr="00A230CF">
        <w:rPr>
          <w:rFonts w:ascii="Times New Roman" w:hAnsi="Times New Roman" w:cs="Times New Roman"/>
          <w:b/>
          <w:bCs/>
          <w:sz w:val="24"/>
          <w:szCs w:val="24"/>
        </w:rPr>
        <w:t xml:space="preserve">§ </w:t>
      </w:r>
      <w:r w:rsidR="00C5611A">
        <w:rPr>
          <w:rFonts w:ascii="Times New Roman" w:hAnsi="Times New Roman" w:cs="Times New Roman"/>
          <w:b/>
          <w:bCs/>
          <w:sz w:val="24"/>
          <w:szCs w:val="24"/>
        </w:rPr>
        <w:t>6</w:t>
      </w:r>
      <w:r w:rsidRPr="00A230CF">
        <w:rPr>
          <w:rFonts w:ascii="Times New Roman" w:hAnsi="Times New Roman" w:cs="Times New Roman"/>
          <w:b/>
          <w:bCs/>
          <w:sz w:val="24"/>
          <w:szCs w:val="24"/>
        </w:rPr>
        <w:t>. Vabariigi</w:t>
      </w:r>
      <w:r w:rsidRPr="00E472F6">
        <w:rPr>
          <w:rFonts w:ascii="Times New Roman" w:hAnsi="Times New Roman" w:cs="Times New Roman"/>
          <w:b/>
          <w:bCs/>
          <w:sz w:val="24"/>
          <w:szCs w:val="24"/>
        </w:rPr>
        <w:t xml:space="preserve"> Valitsuse ülesanded</w:t>
      </w:r>
    </w:p>
    <w:p w14:paraId="3B4D9D6E" w14:textId="77777777" w:rsidR="00E472F6" w:rsidRPr="00E472F6" w:rsidRDefault="00E472F6" w:rsidP="00E472F6">
      <w:pPr>
        <w:spacing w:after="0" w:line="240" w:lineRule="auto"/>
        <w:jc w:val="both"/>
        <w:rPr>
          <w:rFonts w:ascii="Times New Roman" w:hAnsi="Times New Roman" w:cs="Times New Roman"/>
          <w:sz w:val="24"/>
          <w:szCs w:val="24"/>
        </w:rPr>
      </w:pPr>
    </w:p>
    <w:p w14:paraId="2B9D647F" w14:textId="33A019A4" w:rsidR="00E472F6" w:rsidRPr="00E472F6" w:rsidRDefault="00E472F6" w:rsidP="00E472F6">
      <w:pPr>
        <w:spacing w:after="0" w:line="240" w:lineRule="auto"/>
        <w:jc w:val="both"/>
        <w:rPr>
          <w:rFonts w:ascii="Times New Roman" w:hAnsi="Times New Roman" w:cs="Times New Roman"/>
          <w:sz w:val="24"/>
          <w:szCs w:val="24"/>
        </w:rPr>
      </w:pPr>
      <w:r w:rsidRPr="00A230CF">
        <w:rPr>
          <w:rFonts w:ascii="Times New Roman" w:hAnsi="Times New Roman" w:cs="Times New Roman"/>
          <w:sz w:val="24"/>
          <w:szCs w:val="24"/>
        </w:rPr>
        <w:t>(1)</w:t>
      </w:r>
      <w:r w:rsidRPr="00E472F6">
        <w:rPr>
          <w:rFonts w:ascii="Times New Roman" w:hAnsi="Times New Roman" w:cs="Times New Roman"/>
          <w:sz w:val="24"/>
          <w:szCs w:val="24"/>
        </w:rPr>
        <w:t xml:space="preserve"> Vabariigi Valitsus kujundab </w:t>
      </w:r>
      <w:r w:rsidR="00121FC2" w:rsidRPr="008E3683">
        <w:rPr>
          <w:rFonts w:ascii="Times New Roman" w:hAnsi="Times New Roman" w:cs="Times New Roman"/>
          <w:sz w:val="24"/>
          <w:szCs w:val="24"/>
        </w:rPr>
        <w:t>riiklikku</w:t>
      </w:r>
      <w:r w:rsidRPr="008E3683">
        <w:rPr>
          <w:rFonts w:ascii="Times New Roman" w:hAnsi="Times New Roman" w:cs="Times New Roman"/>
          <w:sz w:val="24"/>
          <w:szCs w:val="24"/>
        </w:rPr>
        <w:t xml:space="preserve"> </w:t>
      </w:r>
      <w:r w:rsidR="00E63297" w:rsidRPr="008E3683">
        <w:rPr>
          <w:rFonts w:ascii="Times New Roman" w:hAnsi="Times New Roman" w:cs="Times New Roman"/>
          <w:sz w:val="24"/>
          <w:szCs w:val="24"/>
        </w:rPr>
        <w:t>teadus- ja arendus</w:t>
      </w:r>
      <w:ins w:id="78" w:author="Aili Sandre" w:date="2024-09-09T15:24:00Z">
        <w:r w:rsidR="002C5371" w:rsidRPr="008E3683">
          <w:rPr>
            <w:rFonts w:ascii="Times New Roman" w:hAnsi="Times New Roman" w:cs="Times New Roman"/>
            <w:sz w:val="24"/>
            <w:szCs w:val="24"/>
            <w:rPrChange w:id="79" w:author="Aili Sandre" w:date="2024-09-09T17:02:00Z">
              <w:rPr>
                <w:rFonts w:ascii="Times New Roman" w:hAnsi="Times New Roman" w:cs="Times New Roman"/>
                <w:sz w:val="24"/>
                <w:szCs w:val="24"/>
                <w:highlight w:val="yellow"/>
              </w:rPr>
            </w:rPrChange>
          </w:rPr>
          <w:t>tegevuse</w:t>
        </w:r>
      </w:ins>
      <w:del w:id="80" w:author="Aili Sandre" w:date="2024-09-09T15:24:00Z">
        <w:r w:rsidR="00E63297" w:rsidRPr="008E3683" w:rsidDel="002C5371">
          <w:rPr>
            <w:rFonts w:ascii="Times New Roman" w:hAnsi="Times New Roman" w:cs="Times New Roman"/>
            <w:sz w:val="24"/>
            <w:szCs w:val="24"/>
          </w:rPr>
          <w:delText>-</w:delText>
        </w:r>
      </w:del>
      <w:r w:rsidR="00E63297" w:rsidRPr="008E3683">
        <w:rPr>
          <w:rFonts w:ascii="Times New Roman" w:hAnsi="Times New Roman" w:cs="Times New Roman"/>
          <w:sz w:val="24"/>
          <w:szCs w:val="24"/>
        </w:rPr>
        <w:t xml:space="preserve"> ning innovatsiooni</w:t>
      </w:r>
      <w:ins w:id="81" w:author="Aili Sandre" w:date="2024-09-09T15:24:00Z">
        <w:r w:rsidR="002C5371" w:rsidRPr="008E3683">
          <w:rPr>
            <w:rFonts w:ascii="Times New Roman" w:hAnsi="Times New Roman" w:cs="Times New Roman"/>
            <w:sz w:val="24"/>
            <w:szCs w:val="24"/>
            <w:rPrChange w:id="82" w:author="Aili Sandre" w:date="2024-09-09T17:02:00Z">
              <w:rPr>
                <w:rFonts w:ascii="Times New Roman" w:hAnsi="Times New Roman" w:cs="Times New Roman"/>
                <w:sz w:val="24"/>
                <w:szCs w:val="24"/>
                <w:highlight w:val="yellow"/>
              </w:rPr>
            </w:rPrChange>
          </w:rPr>
          <w:t xml:space="preserve"> </w:t>
        </w:r>
      </w:ins>
      <w:commentRangeStart w:id="83"/>
      <w:r w:rsidR="00E63297" w:rsidRPr="008E3683">
        <w:rPr>
          <w:rFonts w:ascii="Times New Roman" w:hAnsi="Times New Roman" w:cs="Times New Roman"/>
          <w:sz w:val="24"/>
          <w:szCs w:val="24"/>
        </w:rPr>
        <w:t>poliitikat</w:t>
      </w:r>
      <w:commentRangeEnd w:id="83"/>
      <w:r w:rsidR="002C5371" w:rsidRPr="008E3683">
        <w:rPr>
          <w:rStyle w:val="Kommentaariviide"/>
        </w:rPr>
        <w:commentReference w:id="83"/>
      </w:r>
      <w:r w:rsidR="00E63297" w:rsidRPr="008E3683">
        <w:rPr>
          <w:rFonts w:ascii="Times New Roman" w:hAnsi="Times New Roman" w:cs="Times New Roman"/>
          <w:sz w:val="24"/>
          <w:szCs w:val="24"/>
        </w:rPr>
        <w:t xml:space="preserve">, mis arvestab </w:t>
      </w:r>
      <w:r w:rsidRPr="008E3683">
        <w:rPr>
          <w:rFonts w:ascii="Times New Roman" w:hAnsi="Times New Roman" w:cs="Times New Roman"/>
          <w:sz w:val="24"/>
          <w:szCs w:val="24"/>
        </w:rPr>
        <w:t xml:space="preserve">Eesti eeldusi, tingimusi </w:t>
      </w:r>
      <w:r w:rsidR="00E63297" w:rsidRPr="008E3683">
        <w:rPr>
          <w:rFonts w:ascii="Times New Roman" w:hAnsi="Times New Roman" w:cs="Times New Roman"/>
          <w:sz w:val="24"/>
          <w:szCs w:val="24"/>
        </w:rPr>
        <w:t xml:space="preserve">ja </w:t>
      </w:r>
      <w:r w:rsidRPr="008E3683">
        <w:rPr>
          <w:rFonts w:ascii="Times New Roman" w:hAnsi="Times New Roman" w:cs="Times New Roman"/>
          <w:sz w:val="24"/>
          <w:szCs w:val="24"/>
        </w:rPr>
        <w:t>vajadusi.</w:t>
      </w:r>
    </w:p>
    <w:p w14:paraId="50252651" w14:textId="77777777" w:rsidR="00E472F6" w:rsidRPr="00E472F6" w:rsidRDefault="00E472F6" w:rsidP="00E472F6">
      <w:pPr>
        <w:spacing w:after="0" w:line="240" w:lineRule="auto"/>
        <w:jc w:val="both"/>
        <w:rPr>
          <w:rFonts w:ascii="Times New Roman" w:hAnsi="Times New Roman" w:cs="Times New Roman"/>
          <w:sz w:val="24"/>
          <w:szCs w:val="24"/>
        </w:rPr>
      </w:pPr>
    </w:p>
    <w:p w14:paraId="3C3BC486" w14:textId="34F02686" w:rsidR="00E472F6" w:rsidRPr="00E472F6" w:rsidRDefault="00E472F6" w:rsidP="00E472F6">
      <w:pPr>
        <w:spacing w:after="0" w:line="240" w:lineRule="auto"/>
        <w:jc w:val="both"/>
        <w:rPr>
          <w:rFonts w:ascii="Times New Roman" w:hAnsi="Times New Roman" w:cs="Times New Roman"/>
          <w:sz w:val="24"/>
          <w:szCs w:val="24"/>
        </w:rPr>
      </w:pPr>
      <w:r w:rsidRPr="00A230CF">
        <w:rPr>
          <w:rFonts w:ascii="Times New Roman" w:hAnsi="Times New Roman" w:cs="Times New Roman"/>
          <w:sz w:val="24"/>
          <w:szCs w:val="24"/>
        </w:rPr>
        <w:t>(2)</w:t>
      </w:r>
      <w:r w:rsidRPr="00E472F6">
        <w:rPr>
          <w:rFonts w:ascii="Times New Roman" w:hAnsi="Times New Roman" w:cs="Times New Roman"/>
          <w:sz w:val="24"/>
          <w:szCs w:val="24"/>
        </w:rPr>
        <w:t xml:space="preserve"> Vabariigi Valitsus</w:t>
      </w:r>
      <w:r w:rsidR="00E32DE3">
        <w:rPr>
          <w:rFonts w:ascii="Times New Roman" w:hAnsi="Times New Roman" w:cs="Times New Roman"/>
          <w:sz w:val="24"/>
          <w:szCs w:val="24"/>
        </w:rPr>
        <w:t xml:space="preserve"> </w:t>
      </w:r>
      <w:r w:rsidRPr="00E472F6">
        <w:rPr>
          <w:rFonts w:ascii="Times New Roman" w:hAnsi="Times New Roman" w:cs="Times New Roman"/>
          <w:sz w:val="24"/>
          <w:szCs w:val="24"/>
        </w:rPr>
        <w:t>teadus- ja arendustegevuse ning innovatsiooni korraldamisel:</w:t>
      </w:r>
    </w:p>
    <w:p w14:paraId="2442BE43" w14:textId="02734168" w:rsidR="00E32DE3" w:rsidRPr="00E472F6" w:rsidRDefault="000D644E" w:rsidP="00E32DE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1</w:t>
      </w:r>
      <w:r w:rsidR="00E32DE3" w:rsidRPr="00E472F6">
        <w:rPr>
          <w:rFonts w:ascii="Times New Roman" w:hAnsi="Times New Roman" w:cs="Times New Roman"/>
          <w:sz w:val="24"/>
          <w:szCs w:val="24"/>
        </w:rPr>
        <w:t xml:space="preserve">) </w:t>
      </w:r>
      <w:r w:rsidR="008652D4" w:rsidRPr="008652D4">
        <w:rPr>
          <w:rFonts w:ascii="Times New Roman" w:hAnsi="Times New Roman" w:cs="Times New Roman"/>
          <w:sz w:val="24"/>
          <w:szCs w:val="24"/>
        </w:rPr>
        <w:t>tagab teadus- ja arendustegevuse ning innovatsioonisüsteemi tervikliku toimimise</w:t>
      </w:r>
      <w:ins w:id="84" w:author="Aili Sandre" w:date="2024-09-10T11:14:00Z">
        <w:r w:rsidR="00BD6F74">
          <w:rPr>
            <w:rFonts w:ascii="Times New Roman" w:hAnsi="Times New Roman" w:cs="Times New Roman"/>
            <w:sz w:val="24"/>
            <w:szCs w:val="24"/>
          </w:rPr>
          <w:t>,</w:t>
        </w:r>
      </w:ins>
      <w:r w:rsidR="008652D4" w:rsidRPr="008652D4">
        <w:rPr>
          <w:rFonts w:ascii="Times New Roman" w:hAnsi="Times New Roman" w:cs="Times New Roman"/>
          <w:sz w:val="24"/>
          <w:szCs w:val="24"/>
        </w:rPr>
        <w:t xml:space="preserve"> lähtu</w:t>
      </w:r>
      <w:ins w:id="85" w:author="Aili Sandre" w:date="2024-09-10T09:13:00Z">
        <w:r w:rsidR="00187873">
          <w:rPr>
            <w:rFonts w:ascii="Times New Roman" w:hAnsi="Times New Roman" w:cs="Times New Roman"/>
            <w:sz w:val="24"/>
            <w:szCs w:val="24"/>
          </w:rPr>
          <w:t>des</w:t>
        </w:r>
      </w:ins>
      <w:del w:id="86" w:author="Aili Sandre" w:date="2024-09-10T09:13:00Z">
        <w:r w:rsidR="008652D4" w:rsidRPr="008652D4" w:rsidDel="00187873">
          <w:rPr>
            <w:rFonts w:ascii="Times New Roman" w:hAnsi="Times New Roman" w:cs="Times New Roman"/>
            <w:sz w:val="24"/>
            <w:szCs w:val="24"/>
          </w:rPr>
          <w:delText>valt</w:delText>
        </w:r>
      </w:del>
      <w:r w:rsidR="008652D4" w:rsidRPr="008652D4">
        <w:rPr>
          <w:rFonts w:ascii="Times New Roman" w:hAnsi="Times New Roman" w:cs="Times New Roman"/>
          <w:sz w:val="24"/>
          <w:szCs w:val="24"/>
        </w:rPr>
        <w:t xml:space="preserve"> riigi strateegi</w:t>
      </w:r>
      <w:r w:rsidR="00AC1427">
        <w:rPr>
          <w:rFonts w:ascii="Times New Roman" w:hAnsi="Times New Roman" w:cs="Times New Roman"/>
          <w:sz w:val="24"/>
          <w:szCs w:val="24"/>
        </w:rPr>
        <w:t>listest eesmärkidest;</w:t>
      </w:r>
    </w:p>
    <w:p w14:paraId="4A5D21AE" w14:textId="664616C4" w:rsidR="00E472F6" w:rsidRPr="008E3683" w:rsidRDefault="000D644E" w:rsidP="00E472F6">
      <w:pPr>
        <w:spacing w:after="0" w:line="240" w:lineRule="auto"/>
        <w:jc w:val="both"/>
        <w:rPr>
          <w:rFonts w:ascii="Times New Roman" w:hAnsi="Times New Roman" w:cs="Times New Roman"/>
          <w:sz w:val="24"/>
          <w:szCs w:val="24"/>
        </w:rPr>
      </w:pPr>
      <w:r w:rsidRPr="006A6DF8">
        <w:rPr>
          <w:rFonts w:ascii="Times New Roman" w:hAnsi="Times New Roman" w:cs="Times New Roman"/>
          <w:sz w:val="24"/>
          <w:szCs w:val="24"/>
        </w:rPr>
        <w:t>2</w:t>
      </w:r>
      <w:r w:rsidR="00E472F6" w:rsidRPr="006A6DF8">
        <w:rPr>
          <w:rFonts w:ascii="Times New Roman" w:hAnsi="Times New Roman" w:cs="Times New Roman"/>
          <w:sz w:val="24"/>
          <w:szCs w:val="24"/>
        </w:rPr>
        <w:t xml:space="preserve">) </w:t>
      </w:r>
      <w:r w:rsidR="00004444" w:rsidRPr="006A6DF8">
        <w:rPr>
          <w:rFonts w:ascii="Times New Roman" w:hAnsi="Times New Roman" w:cs="Times New Roman"/>
          <w:sz w:val="24"/>
          <w:szCs w:val="24"/>
        </w:rPr>
        <w:t>esitab seisukoha</w:t>
      </w:r>
      <w:r w:rsidR="003A48C8" w:rsidRPr="006A6DF8">
        <w:rPr>
          <w:rFonts w:ascii="Times New Roman" w:hAnsi="Times New Roman" w:cs="Times New Roman"/>
          <w:sz w:val="24"/>
          <w:szCs w:val="24"/>
        </w:rPr>
        <w:t xml:space="preserve"> </w:t>
      </w:r>
      <w:r w:rsidR="009D0DF5" w:rsidRPr="006A6DF8">
        <w:rPr>
          <w:rFonts w:ascii="Times New Roman" w:hAnsi="Times New Roman" w:cs="Times New Roman"/>
          <w:sz w:val="24"/>
          <w:szCs w:val="24"/>
        </w:rPr>
        <w:t>valitsusasutuse hallatava</w:t>
      </w:r>
      <w:r w:rsidR="003A48C8" w:rsidRPr="006A6DF8">
        <w:rPr>
          <w:rFonts w:ascii="Times New Roman" w:hAnsi="Times New Roman" w:cs="Times New Roman"/>
          <w:sz w:val="24"/>
          <w:szCs w:val="24"/>
        </w:rPr>
        <w:t xml:space="preserve"> </w:t>
      </w:r>
      <w:r w:rsidR="009D0DF5" w:rsidRPr="006A6DF8">
        <w:rPr>
          <w:rFonts w:ascii="Times New Roman" w:hAnsi="Times New Roman" w:cs="Times New Roman"/>
          <w:sz w:val="24"/>
          <w:szCs w:val="24"/>
        </w:rPr>
        <w:t>riigiasutus</w:t>
      </w:r>
      <w:r w:rsidR="003A48C8" w:rsidRPr="006A6DF8">
        <w:rPr>
          <w:rFonts w:ascii="Times New Roman" w:hAnsi="Times New Roman" w:cs="Times New Roman"/>
          <w:sz w:val="24"/>
          <w:szCs w:val="24"/>
        </w:rPr>
        <w:t>e</w:t>
      </w:r>
      <w:r w:rsidR="009D0DF5" w:rsidRPr="006A6DF8">
        <w:rPr>
          <w:rFonts w:ascii="Times New Roman" w:hAnsi="Times New Roman" w:cs="Times New Roman"/>
          <w:sz w:val="24"/>
          <w:szCs w:val="24"/>
        </w:rPr>
        <w:t>, mis põhitegevusena tegele</w:t>
      </w:r>
      <w:r w:rsidR="003A48C8" w:rsidRPr="006A6DF8">
        <w:rPr>
          <w:rFonts w:ascii="Times New Roman" w:hAnsi="Times New Roman" w:cs="Times New Roman"/>
          <w:sz w:val="24"/>
          <w:szCs w:val="24"/>
        </w:rPr>
        <w:t>b</w:t>
      </w:r>
      <w:r w:rsidR="009D0DF5" w:rsidRPr="006A6DF8">
        <w:rPr>
          <w:rFonts w:ascii="Times New Roman" w:hAnsi="Times New Roman" w:cs="Times New Roman"/>
          <w:sz w:val="24"/>
          <w:szCs w:val="24"/>
        </w:rPr>
        <w:t xml:space="preserve"> </w:t>
      </w:r>
      <w:r w:rsidR="005C3253" w:rsidRPr="006A6DF8">
        <w:rPr>
          <w:rFonts w:ascii="Times New Roman" w:hAnsi="Times New Roman" w:cs="Times New Roman"/>
          <w:sz w:val="24"/>
          <w:szCs w:val="24"/>
        </w:rPr>
        <w:t>teadus- ja arendustegevusega</w:t>
      </w:r>
      <w:r w:rsidR="00E472F6" w:rsidRPr="006A6DF8">
        <w:rPr>
          <w:rFonts w:ascii="Times New Roman" w:hAnsi="Times New Roman" w:cs="Times New Roman"/>
          <w:sz w:val="24"/>
          <w:szCs w:val="24"/>
        </w:rPr>
        <w:t>, ümber</w:t>
      </w:r>
      <w:r w:rsidR="003A48C8" w:rsidRPr="006A6DF8">
        <w:rPr>
          <w:rFonts w:ascii="Times New Roman" w:hAnsi="Times New Roman" w:cs="Times New Roman"/>
          <w:sz w:val="24"/>
          <w:szCs w:val="24"/>
        </w:rPr>
        <w:t>korraldamise</w:t>
      </w:r>
      <w:r w:rsidR="00E472F6" w:rsidRPr="006A6DF8">
        <w:rPr>
          <w:rFonts w:ascii="Times New Roman" w:hAnsi="Times New Roman" w:cs="Times New Roman"/>
          <w:sz w:val="24"/>
          <w:szCs w:val="24"/>
        </w:rPr>
        <w:t xml:space="preserve"> ja lõpeta</w:t>
      </w:r>
      <w:r w:rsidR="003A48C8" w:rsidRPr="006A6DF8">
        <w:rPr>
          <w:rFonts w:ascii="Times New Roman" w:hAnsi="Times New Roman" w:cs="Times New Roman"/>
          <w:sz w:val="24"/>
          <w:szCs w:val="24"/>
        </w:rPr>
        <w:t>mise</w:t>
      </w:r>
      <w:r w:rsidR="00E472F6" w:rsidRPr="006A6DF8">
        <w:rPr>
          <w:rFonts w:ascii="Times New Roman" w:hAnsi="Times New Roman" w:cs="Times New Roman"/>
          <w:sz w:val="24"/>
          <w:szCs w:val="24"/>
        </w:rPr>
        <w:t xml:space="preserve"> </w:t>
      </w:r>
      <w:r w:rsidR="003A48C8" w:rsidRPr="006A6DF8">
        <w:rPr>
          <w:rFonts w:ascii="Times New Roman" w:hAnsi="Times New Roman" w:cs="Times New Roman"/>
          <w:sz w:val="24"/>
          <w:szCs w:val="24"/>
        </w:rPr>
        <w:t>ettepaneku</w:t>
      </w:r>
      <w:ins w:id="87" w:author="Aili Sandre" w:date="2024-09-10T09:13:00Z">
        <w:r w:rsidR="00187873">
          <w:rPr>
            <w:rFonts w:ascii="Times New Roman" w:hAnsi="Times New Roman" w:cs="Times New Roman"/>
            <w:sz w:val="24"/>
            <w:szCs w:val="24"/>
          </w:rPr>
          <w:t xml:space="preserve"> kohta</w:t>
        </w:r>
      </w:ins>
      <w:del w:id="88" w:author="Aili Sandre" w:date="2024-09-10T09:13:00Z">
        <w:r w:rsidR="00004444" w:rsidRPr="006A6DF8" w:rsidDel="00187873">
          <w:rPr>
            <w:rFonts w:ascii="Times New Roman" w:hAnsi="Times New Roman" w:cs="Times New Roman"/>
            <w:sz w:val="24"/>
            <w:szCs w:val="24"/>
          </w:rPr>
          <w:delText>le</w:delText>
        </w:r>
      </w:del>
      <w:r w:rsidR="00E472F6" w:rsidRPr="006A6DF8">
        <w:rPr>
          <w:rFonts w:ascii="Times New Roman" w:hAnsi="Times New Roman" w:cs="Times New Roman"/>
          <w:sz w:val="24"/>
          <w:szCs w:val="24"/>
        </w:rPr>
        <w:t>, kuula</w:t>
      </w:r>
      <w:r w:rsidR="009D0DF5" w:rsidRPr="006A6DF8">
        <w:rPr>
          <w:rFonts w:ascii="Times New Roman" w:hAnsi="Times New Roman" w:cs="Times New Roman"/>
          <w:sz w:val="24"/>
          <w:szCs w:val="24"/>
        </w:rPr>
        <w:t>tes</w:t>
      </w:r>
      <w:r w:rsidR="00E472F6" w:rsidRPr="006A6DF8">
        <w:rPr>
          <w:rFonts w:ascii="Times New Roman" w:hAnsi="Times New Roman" w:cs="Times New Roman"/>
          <w:sz w:val="24"/>
          <w:szCs w:val="24"/>
        </w:rPr>
        <w:t xml:space="preserve"> ära </w:t>
      </w:r>
      <w:r w:rsidR="00E472F6" w:rsidRPr="008E3683">
        <w:rPr>
          <w:rFonts w:ascii="Times New Roman" w:hAnsi="Times New Roman" w:cs="Times New Roman"/>
          <w:sz w:val="24"/>
          <w:szCs w:val="24"/>
        </w:rPr>
        <w:t>Teadus- ja Arendustegevuse ning Innovatsiooni</w:t>
      </w:r>
      <w:r w:rsidR="00906017" w:rsidRPr="008E3683">
        <w:rPr>
          <w:rFonts w:ascii="Times New Roman" w:hAnsi="Times New Roman" w:cs="Times New Roman"/>
          <w:sz w:val="24"/>
          <w:szCs w:val="24"/>
        </w:rPr>
        <w:t xml:space="preserve"> P</w:t>
      </w:r>
      <w:r w:rsidR="00E472F6" w:rsidRPr="008E3683">
        <w:rPr>
          <w:rFonts w:ascii="Times New Roman" w:hAnsi="Times New Roman" w:cs="Times New Roman"/>
          <w:sz w:val="24"/>
          <w:szCs w:val="24"/>
        </w:rPr>
        <w:t>oliitika Nõukogu seisukoha;</w:t>
      </w:r>
    </w:p>
    <w:p w14:paraId="71E1E627" w14:textId="6C459715" w:rsidR="00E472F6" w:rsidRPr="00E472F6" w:rsidRDefault="000D644E" w:rsidP="00E472F6">
      <w:pPr>
        <w:spacing w:after="0" w:line="240" w:lineRule="auto"/>
        <w:jc w:val="both"/>
        <w:rPr>
          <w:rFonts w:ascii="Times New Roman" w:hAnsi="Times New Roman" w:cs="Times New Roman"/>
          <w:sz w:val="24"/>
          <w:szCs w:val="24"/>
        </w:rPr>
      </w:pPr>
      <w:r w:rsidRPr="00187873">
        <w:rPr>
          <w:rFonts w:ascii="Times New Roman" w:hAnsi="Times New Roman" w:cs="Times New Roman"/>
          <w:sz w:val="24"/>
          <w:szCs w:val="24"/>
        </w:rPr>
        <w:t>3</w:t>
      </w:r>
      <w:r w:rsidR="00E472F6" w:rsidRPr="00187873">
        <w:rPr>
          <w:rFonts w:ascii="Times New Roman" w:hAnsi="Times New Roman" w:cs="Times New Roman"/>
          <w:sz w:val="24"/>
          <w:szCs w:val="24"/>
        </w:rPr>
        <w:t>) otsustab Eesti riigi osalemise rahvusvahelises teadus- ja arendustegevuse ning innovatsiooni</w:t>
      </w:r>
      <w:ins w:id="89" w:author="Aili Sandre" w:date="2024-09-10T09:14:00Z">
        <w:r w:rsidR="00187873">
          <w:rPr>
            <w:rFonts w:ascii="Times New Roman" w:hAnsi="Times New Roman" w:cs="Times New Roman"/>
            <w:sz w:val="24"/>
            <w:szCs w:val="24"/>
          </w:rPr>
          <w:t>ga seotud</w:t>
        </w:r>
      </w:ins>
      <w:r w:rsidR="003878BF" w:rsidRPr="00187873">
        <w:rPr>
          <w:rFonts w:ascii="Times New Roman" w:hAnsi="Times New Roman" w:cs="Times New Roman"/>
          <w:sz w:val="24"/>
          <w:szCs w:val="24"/>
        </w:rPr>
        <w:t xml:space="preserve"> </w:t>
      </w:r>
      <w:del w:id="90" w:author="Aili Sandre" w:date="2024-09-09T15:37:00Z">
        <w:r w:rsidR="00E472F6" w:rsidRPr="00187873" w:rsidDel="0052706C">
          <w:rPr>
            <w:rFonts w:ascii="Times New Roman" w:hAnsi="Times New Roman" w:cs="Times New Roman"/>
            <w:sz w:val="24"/>
            <w:szCs w:val="24"/>
          </w:rPr>
          <w:delText xml:space="preserve">alases </w:delText>
        </w:r>
      </w:del>
      <w:r w:rsidR="00E472F6" w:rsidRPr="00187873">
        <w:rPr>
          <w:rFonts w:ascii="Times New Roman" w:hAnsi="Times New Roman" w:cs="Times New Roman"/>
          <w:sz w:val="24"/>
          <w:szCs w:val="24"/>
        </w:rPr>
        <w:t>koostöös;</w:t>
      </w:r>
    </w:p>
    <w:p w14:paraId="02474D20" w14:textId="30247950" w:rsidR="00E472F6" w:rsidRPr="00E472F6" w:rsidRDefault="000D644E"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E472F6" w:rsidRPr="00E472F6">
        <w:rPr>
          <w:rFonts w:ascii="Times New Roman" w:hAnsi="Times New Roman" w:cs="Times New Roman"/>
          <w:sz w:val="24"/>
          <w:szCs w:val="24"/>
        </w:rPr>
        <w:t xml:space="preserve">) täidab </w:t>
      </w:r>
      <w:r w:rsidR="0053792A">
        <w:rPr>
          <w:rFonts w:ascii="Times New Roman" w:hAnsi="Times New Roman" w:cs="Times New Roman"/>
          <w:sz w:val="24"/>
          <w:szCs w:val="24"/>
        </w:rPr>
        <w:t>teisi</w:t>
      </w:r>
      <w:r w:rsidR="00E472F6" w:rsidRPr="00E472F6">
        <w:rPr>
          <w:rFonts w:ascii="Times New Roman" w:hAnsi="Times New Roman" w:cs="Times New Roman"/>
          <w:sz w:val="24"/>
          <w:szCs w:val="24"/>
        </w:rPr>
        <w:t xml:space="preserve"> </w:t>
      </w:r>
      <w:r w:rsidR="0053792A">
        <w:rPr>
          <w:rFonts w:ascii="Times New Roman" w:hAnsi="Times New Roman" w:cs="Times New Roman"/>
          <w:sz w:val="24"/>
          <w:szCs w:val="24"/>
        </w:rPr>
        <w:t>õigusaktidega pandud</w:t>
      </w:r>
      <w:r w:rsidR="00E472F6" w:rsidRPr="00E472F6">
        <w:rPr>
          <w:rFonts w:ascii="Times New Roman" w:hAnsi="Times New Roman" w:cs="Times New Roman"/>
          <w:sz w:val="24"/>
          <w:szCs w:val="24"/>
        </w:rPr>
        <w:t xml:space="preserve"> ülesandeid teadus- ja arendustegevuse ning innovatsiooni valdkonnas.</w:t>
      </w:r>
    </w:p>
    <w:p w14:paraId="046667EC" w14:textId="77777777" w:rsidR="00E472F6" w:rsidRPr="00E472F6" w:rsidRDefault="00E472F6" w:rsidP="00E472F6">
      <w:pPr>
        <w:spacing w:after="0" w:line="240" w:lineRule="auto"/>
        <w:jc w:val="both"/>
        <w:rPr>
          <w:rFonts w:ascii="Times New Roman" w:hAnsi="Times New Roman" w:cs="Times New Roman"/>
          <w:sz w:val="24"/>
          <w:szCs w:val="24"/>
        </w:rPr>
      </w:pPr>
    </w:p>
    <w:p w14:paraId="352E55CB" w14:textId="0F2ABFBA" w:rsidR="00CA1B8A" w:rsidRDefault="00E472F6" w:rsidP="00E472F6">
      <w:pPr>
        <w:spacing w:after="0" w:line="240" w:lineRule="auto"/>
        <w:jc w:val="both"/>
        <w:rPr>
          <w:rFonts w:ascii="Times New Roman" w:hAnsi="Times New Roman" w:cs="Times New Roman"/>
          <w:sz w:val="24"/>
          <w:szCs w:val="24"/>
        </w:rPr>
      </w:pPr>
      <w:bookmarkStart w:id="91" w:name="_Hlk124324496"/>
      <w:commentRangeStart w:id="92"/>
      <w:r w:rsidRPr="00B95BC6">
        <w:rPr>
          <w:rFonts w:ascii="Times New Roman" w:hAnsi="Times New Roman" w:cs="Times New Roman"/>
          <w:sz w:val="24"/>
          <w:szCs w:val="24"/>
        </w:rPr>
        <w:t xml:space="preserve">(3) </w:t>
      </w:r>
      <w:r w:rsidR="00121FC2" w:rsidRPr="00121FC2">
        <w:rPr>
          <w:rFonts w:ascii="Times New Roman" w:hAnsi="Times New Roman" w:cs="Times New Roman"/>
          <w:sz w:val="24"/>
          <w:szCs w:val="24"/>
        </w:rPr>
        <w:t>Vabariigi Valitsus määrab silmapaistvate töösaavutuste eest riiklikke teaduspreemiaid</w:t>
      </w:r>
      <w:r w:rsidR="00121FC2">
        <w:rPr>
          <w:rFonts w:ascii="Times New Roman" w:hAnsi="Times New Roman" w:cs="Times New Roman"/>
          <w:sz w:val="24"/>
          <w:szCs w:val="24"/>
        </w:rPr>
        <w:t>.</w:t>
      </w:r>
      <w:del w:id="93" w:author="Aili Sandre" w:date="2024-09-09T15:19:00Z">
        <w:r w:rsidR="00121FC2" w:rsidDel="003F7485">
          <w:rPr>
            <w:rFonts w:ascii="Times New Roman" w:hAnsi="Times New Roman" w:cs="Times New Roman"/>
            <w:sz w:val="24"/>
            <w:szCs w:val="24"/>
          </w:rPr>
          <w:delText xml:space="preserve"> </w:delText>
        </w:r>
        <w:r w:rsidRPr="00B95BC6" w:rsidDel="003F7485">
          <w:rPr>
            <w:rFonts w:ascii="Times New Roman" w:hAnsi="Times New Roman" w:cs="Times New Roman"/>
            <w:sz w:val="24"/>
            <w:szCs w:val="24"/>
          </w:rPr>
          <w:delText xml:space="preserve"> </w:delText>
        </w:r>
      </w:del>
    </w:p>
    <w:p w14:paraId="3C9D0785" w14:textId="77777777" w:rsidR="004876DA" w:rsidRDefault="004876DA" w:rsidP="00E472F6">
      <w:pPr>
        <w:spacing w:after="0" w:line="240" w:lineRule="auto"/>
        <w:jc w:val="both"/>
        <w:rPr>
          <w:rFonts w:ascii="Times New Roman" w:hAnsi="Times New Roman" w:cs="Times New Roman"/>
          <w:sz w:val="24"/>
          <w:szCs w:val="24"/>
        </w:rPr>
      </w:pPr>
    </w:p>
    <w:p w14:paraId="67AD6B0D" w14:textId="7AF03C54" w:rsidR="00E472F6" w:rsidRDefault="00CA1B8A"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000D0C12" w:rsidRPr="00B95BC6">
        <w:rPr>
          <w:rFonts w:ascii="Times New Roman" w:hAnsi="Times New Roman" w:cs="Times New Roman"/>
          <w:sz w:val="24"/>
          <w:szCs w:val="24"/>
        </w:rPr>
        <w:t xml:space="preserve">Riigi teaduspreemiate põhimääruse, </w:t>
      </w:r>
      <w:r w:rsidR="000D0C12" w:rsidRPr="00C517D1">
        <w:rPr>
          <w:rFonts w:ascii="Times New Roman" w:hAnsi="Times New Roman" w:cs="Times New Roman"/>
          <w:sz w:val="24"/>
          <w:szCs w:val="24"/>
        </w:rPr>
        <w:t xml:space="preserve">milles nähakse ette teaduspreemiate suurus, liigid, määramise tingimused ja kord ning </w:t>
      </w:r>
      <w:r w:rsidR="001241B2" w:rsidRPr="00C517D1">
        <w:rPr>
          <w:rFonts w:ascii="Times New Roman" w:hAnsi="Times New Roman" w:cs="Times New Roman"/>
          <w:sz w:val="24"/>
          <w:szCs w:val="24"/>
        </w:rPr>
        <w:t>r</w:t>
      </w:r>
      <w:r w:rsidR="000D0C12" w:rsidRPr="00C517D1">
        <w:rPr>
          <w:rFonts w:ascii="Times New Roman" w:hAnsi="Times New Roman" w:cs="Times New Roman"/>
          <w:sz w:val="24"/>
          <w:szCs w:val="24"/>
        </w:rPr>
        <w:t>iigi teaduspreemiate komisjoni ülesanded ja töökord</w:t>
      </w:r>
      <w:r w:rsidR="000D0C12" w:rsidRPr="00B95BC6">
        <w:rPr>
          <w:rFonts w:ascii="Times New Roman" w:hAnsi="Times New Roman" w:cs="Times New Roman"/>
          <w:sz w:val="24"/>
          <w:szCs w:val="24"/>
        </w:rPr>
        <w:t>, kehtestab Vabariigi Valitsus määrusega.</w:t>
      </w:r>
    </w:p>
    <w:p w14:paraId="3E751FEF" w14:textId="48B8B4C0" w:rsidR="00954BE8" w:rsidRDefault="00954BE8" w:rsidP="00E472F6">
      <w:pPr>
        <w:spacing w:after="0" w:line="240" w:lineRule="auto"/>
        <w:jc w:val="both"/>
        <w:rPr>
          <w:rFonts w:ascii="Times New Roman" w:hAnsi="Times New Roman" w:cs="Times New Roman"/>
          <w:sz w:val="24"/>
          <w:szCs w:val="24"/>
        </w:rPr>
      </w:pPr>
    </w:p>
    <w:p w14:paraId="70FB010A" w14:textId="0AB3DC2C" w:rsidR="00954BE8" w:rsidRPr="00E472F6" w:rsidRDefault="00CA1B8A"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FC5137">
        <w:rPr>
          <w:rFonts w:ascii="Times New Roman" w:hAnsi="Times New Roman" w:cs="Times New Roman"/>
          <w:sz w:val="24"/>
          <w:szCs w:val="24"/>
        </w:rPr>
        <w:t xml:space="preserve"> </w:t>
      </w:r>
      <w:r w:rsidR="00647086">
        <w:rPr>
          <w:rFonts w:ascii="Times New Roman" w:hAnsi="Times New Roman" w:cs="Times New Roman"/>
          <w:sz w:val="24"/>
          <w:szCs w:val="24"/>
        </w:rPr>
        <w:t>R</w:t>
      </w:r>
      <w:r w:rsidR="00DD0C31">
        <w:rPr>
          <w:rFonts w:ascii="Times New Roman" w:hAnsi="Times New Roman" w:cs="Times New Roman"/>
          <w:sz w:val="24"/>
          <w:szCs w:val="24"/>
        </w:rPr>
        <w:t xml:space="preserve">iigi teaduspreemiate </w:t>
      </w:r>
      <w:r w:rsidR="00647086">
        <w:rPr>
          <w:rFonts w:ascii="Times New Roman" w:hAnsi="Times New Roman" w:cs="Times New Roman"/>
          <w:sz w:val="24"/>
          <w:szCs w:val="24"/>
        </w:rPr>
        <w:t xml:space="preserve">komisjoni moodustab </w:t>
      </w:r>
      <w:r w:rsidR="00EA08F8">
        <w:rPr>
          <w:rFonts w:ascii="Times New Roman" w:hAnsi="Times New Roman" w:cs="Times New Roman"/>
          <w:sz w:val="24"/>
          <w:szCs w:val="24"/>
        </w:rPr>
        <w:t>ning</w:t>
      </w:r>
      <w:r w:rsidR="00647086">
        <w:rPr>
          <w:rFonts w:ascii="Times New Roman" w:hAnsi="Times New Roman" w:cs="Times New Roman"/>
          <w:sz w:val="24"/>
          <w:szCs w:val="24"/>
        </w:rPr>
        <w:t xml:space="preserve"> </w:t>
      </w:r>
      <w:r w:rsidR="00752C01">
        <w:rPr>
          <w:rFonts w:ascii="Times New Roman" w:hAnsi="Times New Roman" w:cs="Times New Roman"/>
          <w:sz w:val="24"/>
          <w:szCs w:val="24"/>
        </w:rPr>
        <w:t xml:space="preserve">selle koosseisu </w:t>
      </w:r>
      <w:r w:rsidR="00647086">
        <w:rPr>
          <w:rFonts w:ascii="Times New Roman" w:hAnsi="Times New Roman" w:cs="Times New Roman"/>
          <w:sz w:val="24"/>
          <w:szCs w:val="24"/>
        </w:rPr>
        <w:t xml:space="preserve">kinnitab </w:t>
      </w:r>
      <w:r w:rsidR="00D442CA">
        <w:rPr>
          <w:rFonts w:ascii="Times New Roman" w:hAnsi="Times New Roman" w:cs="Times New Roman"/>
          <w:sz w:val="24"/>
          <w:szCs w:val="24"/>
        </w:rPr>
        <w:t xml:space="preserve">teadus- ja arendustegevuse </w:t>
      </w:r>
      <w:r w:rsidR="00954BE8" w:rsidRPr="00954BE8">
        <w:rPr>
          <w:rFonts w:ascii="Times New Roman" w:hAnsi="Times New Roman" w:cs="Times New Roman"/>
          <w:sz w:val="24"/>
          <w:szCs w:val="24"/>
        </w:rPr>
        <w:t>valdkonna eest vastutava ministri ettepanekul</w:t>
      </w:r>
      <w:r w:rsidR="00647086">
        <w:rPr>
          <w:rFonts w:ascii="Times New Roman" w:hAnsi="Times New Roman" w:cs="Times New Roman"/>
          <w:sz w:val="24"/>
          <w:szCs w:val="24"/>
        </w:rPr>
        <w:t xml:space="preserve"> Vabariigi Valitsus</w:t>
      </w:r>
      <w:r w:rsidR="00211588">
        <w:rPr>
          <w:rFonts w:ascii="Times New Roman" w:hAnsi="Times New Roman" w:cs="Times New Roman"/>
          <w:sz w:val="24"/>
          <w:szCs w:val="24"/>
        </w:rPr>
        <w:t xml:space="preserve"> korraldusega</w:t>
      </w:r>
      <w:r w:rsidR="00DD0C31">
        <w:rPr>
          <w:rFonts w:ascii="Times New Roman" w:hAnsi="Times New Roman" w:cs="Times New Roman"/>
          <w:sz w:val="24"/>
          <w:szCs w:val="24"/>
        </w:rPr>
        <w:t>.</w:t>
      </w:r>
    </w:p>
    <w:bookmarkEnd w:id="91"/>
    <w:p w14:paraId="0562D4E5" w14:textId="77777777" w:rsidR="00E32DE3" w:rsidRDefault="00E32DE3" w:rsidP="00E472F6">
      <w:pPr>
        <w:spacing w:after="0" w:line="240" w:lineRule="auto"/>
        <w:jc w:val="both"/>
        <w:rPr>
          <w:rFonts w:ascii="Times New Roman" w:hAnsi="Times New Roman" w:cs="Times New Roman"/>
          <w:sz w:val="24"/>
          <w:szCs w:val="24"/>
        </w:rPr>
      </w:pPr>
    </w:p>
    <w:p w14:paraId="02F0C9E7" w14:textId="21391164" w:rsidR="00E472F6" w:rsidRPr="00E472F6" w:rsidRDefault="00E472F6" w:rsidP="00E472F6">
      <w:pPr>
        <w:spacing w:after="0" w:line="240" w:lineRule="auto"/>
        <w:jc w:val="both"/>
        <w:rPr>
          <w:rFonts w:ascii="Times New Roman" w:hAnsi="Times New Roman" w:cs="Times New Roman"/>
          <w:sz w:val="24"/>
          <w:szCs w:val="24"/>
        </w:rPr>
      </w:pPr>
      <w:bookmarkStart w:id="94" w:name="_Hlk124324562"/>
      <w:r w:rsidRPr="00E472F6">
        <w:rPr>
          <w:rFonts w:ascii="Times New Roman" w:hAnsi="Times New Roman" w:cs="Times New Roman"/>
          <w:sz w:val="24"/>
          <w:szCs w:val="24"/>
        </w:rPr>
        <w:t>(</w:t>
      </w:r>
      <w:r w:rsidR="00CA1B8A">
        <w:rPr>
          <w:rFonts w:ascii="Times New Roman" w:hAnsi="Times New Roman" w:cs="Times New Roman"/>
          <w:sz w:val="24"/>
          <w:szCs w:val="24"/>
        </w:rPr>
        <w:t xml:space="preserve">6) </w:t>
      </w:r>
      <w:del w:id="95" w:author="Aili Sandre" w:date="2024-09-09T15:21:00Z">
        <w:r w:rsidRPr="00E472F6" w:rsidDel="002C5371">
          <w:rPr>
            <w:rFonts w:ascii="Times New Roman" w:hAnsi="Times New Roman" w:cs="Times New Roman"/>
            <w:sz w:val="24"/>
            <w:szCs w:val="24"/>
          </w:rPr>
          <w:delText xml:space="preserve"> </w:delText>
        </w:r>
      </w:del>
      <w:r w:rsidR="00954BE8">
        <w:rPr>
          <w:rFonts w:ascii="Times New Roman" w:hAnsi="Times New Roman" w:cs="Times New Roman"/>
          <w:sz w:val="24"/>
          <w:szCs w:val="24"/>
        </w:rPr>
        <w:t>R</w:t>
      </w:r>
      <w:r w:rsidRPr="00E472F6">
        <w:rPr>
          <w:rFonts w:ascii="Times New Roman" w:hAnsi="Times New Roman" w:cs="Times New Roman"/>
          <w:sz w:val="24"/>
          <w:szCs w:val="24"/>
        </w:rPr>
        <w:t>iigi teaduspreemiad</w:t>
      </w:r>
      <w:r w:rsidR="00954BE8">
        <w:rPr>
          <w:rFonts w:ascii="Times New Roman" w:hAnsi="Times New Roman" w:cs="Times New Roman"/>
          <w:sz w:val="24"/>
          <w:szCs w:val="24"/>
        </w:rPr>
        <w:t xml:space="preserve"> määrab Vabariigi Valitsus</w:t>
      </w:r>
      <w:r w:rsidRPr="00E472F6">
        <w:rPr>
          <w:rFonts w:ascii="Times New Roman" w:hAnsi="Times New Roman" w:cs="Times New Roman"/>
          <w:sz w:val="24"/>
          <w:szCs w:val="24"/>
        </w:rPr>
        <w:t xml:space="preserve"> teadus- ja arendustegevuse valdkonna eest vastutava ministri </w:t>
      </w:r>
      <w:r w:rsidR="00752C01">
        <w:rPr>
          <w:rFonts w:ascii="Times New Roman" w:hAnsi="Times New Roman" w:cs="Times New Roman"/>
          <w:sz w:val="24"/>
          <w:szCs w:val="24"/>
        </w:rPr>
        <w:t>esildisel</w:t>
      </w:r>
      <w:r w:rsidR="00B732AD">
        <w:rPr>
          <w:rFonts w:ascii="Times New Roman" w:hAnsi="Times New Roman" w:cs="Times New Roman"/>
          <w:sz w:val="24"/>
          <w:szCs w:val="24"/>
        </w:rPr>
        <w:t>, lähtudes</w:t>
      </w:r>
      <w:r w:rsidR="00752C01" w:rsidRPr="00E472F6">
        <w:rPr>
          <w:rFonts w:ascii="Times New Roman" w:hAnsi="Times New Roman" w:cs="Times New Roman"/>
          <w:sz w:val="24"/>
          <w:szCs w:val="24"/>
        </w:rPr>
        <w:t xml:space="preserve"> </w:t>
      </w:r>
      <w:r w:rsidRPr="00E472F6">
        <w:rPr>
          <w:rFonts w:ascii="Times New Roman" w:hAnsi="Times New Roman" w:cs="Times New Roman"/>
          <w:sz w:val="24"/>
          <w:szCs w:val="24"/>
        </w:rPr>
        <w:t>riigi teaduspreemiate komisjoni ettepanekute</w:t>
      </w:r>
      <w:r w:rsidR="00B732AD">
        <w:rPr>
          <w:rFonts w:ascii="Times New Roman" w:hAnsi="Times New Roman" w:cs="Times New Roman"/>
          <w:sz w:val="24"/>
          <w:szCs w:val="24"/>
        </w:rPr>
        <w:t>st</w:t>
      </w:r>
      <w:r w:rsidRPr="00E472F6">
        <w:rPr>
          <w:rFonts w:ascii="Times New Roman" w:hAnsi="Times New Roman" w:cs="Times New Roman"/>
          <w:sz w:val="24"/>
          <w:szCs w:val="24"/>
        </w:rPr>
        <w:t>.</w:t>
      </w:r>
      <w:commentRangeEnd w:id="92"/>
      <w:r w:rsidR="008D1081">
        <w:rPr>
          <w:rStyle w:val="Kommentaariviide"/>
        </w:rPr>
        <w:commentReference w:id="92"/>
      </w:r>
    </w:p>
    <w:bookmarkEnd w:id="94"/>
    <w:p w14:paraId="6A7E5498" w14:textId="77777777" w:rsidR="00E472F6" w:rsidRDefault="00E472F6" w:rsidP="00E472F6">
      <w:pPr>
        <w:spacing w:after="0" w:line="240" w:lineRule="auto"/>
        <w:jc w:val="both"/>
        <w:rPr>
          <w:rFonts w:ascii="Times New Roman" w:hAnsi="Times New Roman" w:cs="Times New Roman"/>
          <w:sz w:val="24"/>
          <w:szCs w:val="24"/>
        </w:rPr>
      </w:pPr>
    </w:p>
    <w:p w14:paraId="0B803579" w14:textId="1F010853" w:rsidR="00E472F6" w:rsidRPr="00E472F6" w:rsidRDefault="00E472F6" w:rsidP="00E472F6">
      <w:pPr>
        <w:spacing w:after="0" w:line="240" w:lineRule="auto"/>
        <w:jc w:val="both"/>
        <w:rPr>
          <w:rFonts w:ascii="Times New Roman" w:hAnsi="Times New Roman" w:cs="Times New Roman"/>
          <w:sz w:val="24"/>
          <w:szCs w:val="24"/>
        </w:rPr>
      </w:pPr>
      <w:bookmarkStart w:id="96" w:name="_Hlk172895258"/>
      <w:r w:rsidRPr="00A230CF">
        <w:rPr>
          <w:rFonts w:ascii="Times New Roman" w:hAnsi="Times New Roman" w:cs="Times New Roman"/>
          <w:b/>
          <w:bCs/>
          <w:sz w:val="24"/>
          <w:szCs w:val="24"/>
        </w:rPr>
        <w:t xml:space="preserve">§ </w:t>
      </w:r>
      <w:r w:rsidR="00C5611A">
        <w:rPr>
          <w:rFonts w:ascii="Times New Roman" w:hAnsi="Times New Roman" w:cs="Times New Roman"/>
          <w:b/>
          <w:bCs/>
          <w:sz w:val="24"/>
          <w:szCs w:val="24"/>
        </w:rPr>
        <w:t>7</w:t>
      </w:r>
      <w:r w:rsidRPr="00A230CF">
        <w:rPr>
          <w:rFonts w:ascii="Times New Roman" w:hAnsi="Times New Roman" w:cs="Times New Roman"/>
          <w:b/>
          <w:bCs/>
          <w:sz w:val="24"/>
          <w:szCs w:val="24"/>
        </w:rPr>
        <w:t>.</w:t>
      </w:r>
      <w:r w:rsidRPr="00E472F6">
        <w:rPr>
          <w:rFonts w:ascii="Times New Roman" w:hAnsi="Times New Roman" w:cs="Times New Roman"/>
          <w:b/>
          <w:bCs/>
          <w:sz w:val="24"/>
          <w:szCs w:val="24"/>
        </w:rPr>
        <w:t xml:space="preserve"> Teadus-</w:t>
      </w:r>
      <w:r w:rsidR="00FD3E34">
        <w:rPr>
          <w:rFonts w:ascii="Times New Roman" w:hAnsi="Times New Roman" w:cs="Times New Roman"/>
          <w:b/>
          <w:bCs/>
          <w:sz w:val="24"/>
          <w:szCs w:val="24"/>
        </w:rPr>
        <w:t xml:space="preserve"> </w:t>
      </w:r>
      <w:r w:rsidRPr="00E472F6">
        <w:rPr>
          <w:rFonts w:ascii="Times New Roman" w:hAnsi="Times New Roman" w:cs="Times New Roman"/>
          <w:b/>
          <w:bCs/>
          <w:sz w:val="24"/>
          <w:szCs w:val="24"/>
        </w:rPr>
        <w:t>ja Arendustegevuse ning Innovatsiooni</w:t>
      </w:r>
      <w:r w:rsidR="00456496">
        <w:rPr>
          <w:rFonts w:ascii="Times New Roman" w:hAnsi="Times New Roman" w:cs="Times New Roman"/>
          <w:b/>
          <w:bCs/>
          <w:sz w:val="24"/>
          <w:szCs w:val="24"/>
        </w:rPr>
        <w:t xml:space="preserve"> P</w:t>
      </w:r>
      <w:r w:rsidRPr="00E472F6">
        <w:rPr>
          <w:rFonts w:ascii="Times New Roman" w:hAnsi="Times New Roman" w:cs="Times New Roman"/>
          <w:b/>
          <w:bCs/>
          <w:sz w:val="24"/>
          <w:szCs w:val="24"/>
        </w:rPr>
        <w:t>oliitika Nõukogu</w:t>
      </w:r>
    </w:p>
    <w:p w14:paraId="50901CCD" w14:textId="77777777" w:rsidR="00E472F6" w:rsidRPr="00E472F6" w:rsidRDefault="00E472F6" w:rsidP="00E472F6">
      <w:pPr>
        <w:spacing w:after="0" w:line="240" w:lineRule="auto"/>
        <w:jc w:val="both"/>
        <w:rPr>
          <w:rFonts w:ascii="Times New Roman" w:hAnsi="Times New Roman" w:cs="Times New Roman"/>
          <w:sz w:val="24"/>
          <w:szCs w:val="24"/>
        </w:rPr>
      </w:pPr>
    </w:p>
    <w:p w14:paraId="43ADC701" w14:textId="35D5D3FE" w:rsidR="00E472F6" w:rsidRPr="00E472F6" w:rsidRDefault="00E472F6" w:rsidP="00E472F6">
      <w:pPr>
        <w:spacing w:after="0" w:line="240" w:lineRule="auto"/>
        <w:jc w:val="both"/>
        <w:rPr>
          <w:rFonts w:ascii="Times New Roman" w:hAnsi="Times New Roman" w:cs="Times New Roman"/>
          <w:sz w:val="24"/>
          <w:szCs w:val="24"/>
        </w:rPr>
      </w:pPr>
      <w:r w:rsidRPr="00A230CF">
        <w:rPr>
          <w:rFonts w:ascii="Times New Roman" w:hAnsi="Times New Roman" w:cs="Times New Roman"/>
          <w:sz w:val="24"/>
          <w:szCs w:val="24"/>
        </w:rPr>
        <w:t>(1)</w:t>
      </w:r>
      <w:r w:rsidRPr="00E472F6">
        <w:rPr>
          <w:rFonts w:ascii="Times New Roman" w:hAnsi="Times New Roman" w:cs="Times New Roman"/>
          <w:sz w:val="24"/>
          <w:szCs w:val="24"/>
        </w:rPr>
        <w:t xml:space="preserve"> Teadus- ja Arendustegevuse ning Innovatsiooni</w:t>
      </w:r>
      <w:r w:rsidR="00456496">
        <w:rPr>
          <w:rFonts w:ascii="Times New Roman" w:hAnsi="Times New Roman" w:cs="Times New Roman"/>
          <w:sz w:val="24"/>
          <w:szCs w:val="24"/>
        </w:rPr>
        <w:t xml:space="preserve"> P</w:t>
      </w:r>
      <w:r w:rsidRPr="00E472F6">
        <w:rPr>
          <w:rFonts w:ascii="Times New Roman" w:hAnsi="Times New Roman" w:cs="Times New Roman"/>
          <w:sz w:val="24"/>
          <w:szCs w:val="24"/>
        </w:rPr>
        <w:t xml:space="preserve">oliitika Nõukogu on Vabariigi Valitsuse juures asuv nõuandev kogu, </w:t>
      </w:r>
      <w:ins w:id="97" w:author="Aili Sandre" w:date="2024-09-10T09:16:00Z">
        <w:r w:rsidR="00187873">
          <w:rPr>
            <w:rFonts w:ascii="Times New Roman" w:hAnsi="Times New Roman" w:cs="Times New Roman"/>
            <w:sz w:val="24"/>
            <w:szCs w:val="24"/>
          </w:rPr>
          <w:t>mis</w:t>
        </w:r>
      </w:ins>
      <w:del w:id="98" w:author="Aili Sandre" w:date="2024-09-10T09:16:00Z">
        <w:r w:rsidR="00BE45BF" w:rsidDel="00187873">
          <w:rPr>
            <w:rFonts w:ascii="Times New Roman" w:hAnsi="Times New Roman" w:cs="Times New Roman"/>
            <w:sz w:val="24"/>
            <w:szCs w:val="24"/>
          </w:rPr>
          <w:delText>kes</w:delText>
        </w:r>
      </w:del>
      <w:r w:rsidR="00BE45BF">
        <w:rPr>
          <w:rFonts w:ascii="Times New Roman" w:hAnsi="Times New Roman" w:cs="Times New Roman"/>
          <w:sz w:val="24"/>
          <w:szCs w:val="24"/>
        </w:rPr>
        <w:t xml:space="preserve"> nõustab</w:t>
      </w:r>
      <w:r w:rsidRPr="00E472F6">
        <w:rPr>
          <w:rFonts w:ascii="Times New Roman" w:hAnsi="Times New Roman" w:cs="Times New Roman"/>
          <w:sz w:val="24"/>
          <w:szCs w:val="24"/>
        </w:rPr>
        <w:t xml:space="preserve"> Vabariigi Valitsust ühiskonna toimetulekut ja heaolu toetava, majanduse konkurentsivõimet kasvatava </w:t>
      </w:r>
      <w:r w:rsidR="001E55FD">
        <w:rPr>
          <w:rFonts w:ascii="Times New Roman" w:hAnsi="Times New Roman" w:cs="Times New Roman"/>
          <w:sz w:val="24"/>
          <w:szCs w:val="24"/>
        </w:rPr>
        <w:t>ning</w:t>
      </w:r>
      <w:r w:rsidR="001E55FD" w:rsidRPr="00E472F6">
        <w:rPr>
          <w:rFonts w:ascii="Times New Roman" w:hAnsi="Times New Roman" w:cs="Times New Roman"/>
          <w:sz w:val="24"/>
          <w:szCs w:val="24"/>
        </w:rPr>
        <w:t xml:space="preserve"> </w:t>
      </w:r>
      <w:r w:rsidRPr="00E472F6">
        <w:rPr>
          <w:rFonts w:ascii="Times New Roman" w:hAnsi="Times New Roman" w:cs="Times New Roman"/>
          <w:sz w:val="24"/>
          <w:szCs w:val="24"/>
        </w:rPr>
        <w:t xml:space="preserve">eesti keele ja kultuuri kestlikkust väärtustava </w:t>
      </w:r>
      <w:r w:rsidRPr="008E3683">
        <w:rPr>
          <w:rFonts w:ascii="Times New Roman" w:hAnsi="Times New Roman" w:cs="Times New Roman"/>
          <w:sz w:val="24"/>
          <w:szCs w:val="24"/>
        </w:rPr>
        <w:t>teadus- ja arendustegevuse ning innovatsiooni</w:t>
      </w:r>
      <w:r w:rsidR="00565AB0" w:rsidRPr="008E3683">
        <w:rPr>
          <w:rFonts w:ascii="Times New Roman" w:hAnsi="Times New Roman" w:cs="Times New Roman"/>
          <w:sz w:val="24"/>
          <w:szCs w:val="24"/>
        </w:rPr>
        <w:t xml:space="preserve"> </w:t>
      </w:r>
      <w:r w:rsidRPr="008E3683">
        <w:rPr>
          <w:rFonts w:ascii="Times New Roman" w:hAnsi="Times New Roman" w:cs="Times New Roman"/>
          <w:sz w:val="24"/>
          <w:szCs w:val="24"/>
        </w:rPr>
        <w:t>poliitika</w:t>
      </w:r>
      <w:r w:rsidRPr="00E472F6">
        <w:rPr>
          <w:rFonts w:ascii="Times New Roman" w:hAnsi="Times New Roman" w:cs="Times New Roman"/>
          <w:sz w:val="24"/>
          <w:szCs w:val="24"/>
        </w:rPr>
        <w:t xml:space="preserve"> väljatöötamisel ja rakendamisel.</w:t>
      </w:r>
    </w:p>
    <w:p w14:paraId="44580501" w14:textId="77777777" w:rsidR="00E472F6" w:rsidRPr="00E472F6" w:rsidRDefault="00E472F6" w:rsidP="00E472F6">
      <w:pPr>
        <w:spacing w:after="0" w:line="240" w:lineRule="auto"/>
        <w:jc w:val="both"/>
        <w:rPr>
          <w:rFonts w:ascii="Times New Roman" w:hAnsi="Times New Roman" w:cs="Times New Roman"/>
          <w:sz w:val="24"/>
          <w:szCs w:val="24"/>
        </w:rPr>
      </w:pPr>
    </w:p>
    <w:p w14:paraId="2737DA75" w14:textId="1A988233" w:rsidR="00F92F0D" w:rsidRDefault="00E472F6" w:rsidP="00E472F6">
      <w:pPr>
        <w:spacing w:after="0" w:line="240" w:lineRule="auto"/>
        <w:jc w:val="both"/>
        <w:rPr>
          <w:rFonts w:ascii="Times New Roman" w:hAnsi="Times New Roman" w:cs="Times New Roman"/>
          <w:sz w:val="24"/>
          <w:szCs w:val="24"/>
        </w:rPr>
      </w:pPr>
      <w:r w:rsidRPr="00A230CF">
        <w:rPr>
          <w:rFonts w:ascii="Times New Roman" w:hAnsi="Times New Roman" w:cs="Times New Roman"/>
          <w:sz w:val="24"/>
          <w:szCs w:val="24"/>
        </w:rPr>
        <w:t>(2)</w:t>
      </w:r>
      <w:r w:rsidRPr="00E472F6">
        <w:rPr>
          <w:rFonts w:ascii="Times New Roman" w:hAnsi="Times New Roman" w:cs="Times New Roman"/>
          <w:sz w:val="24"/>
          <w:szCs w:val="24"/>
        </w:rPr>
        <w:t xml:space="preserve"> </w:t>
      </w:r>
      <w:r w:rsidR="00DB4726">
        <w:rPr>
          <w:rFonts w:ascii="Times New Roman" w:hAnsi="Times New Roman" w:cs="Times New Roman"/>
          <w:sz w:val="24"/>
          <w:szCs w:val="24"/>
        </w:rPr>
        <w:t>Teadus- ja Arendustegevuse ning Innovatsiooni</w:t>
      </w:r>
      <w:r w:rsidR="00456496">
        <w:rPr>
          <w:rFonts w:ascii="Times New Roman" w:hAnsi="Times New Roman" w:cs="Times New Roman"/>
          <w:sz w:val="24"/>
          <w:szCs w:val="24"/>
        </w:rPr>
        <w:t xml:space="preserve"> P</w:t>
      </w:r>
      <w:r w:rsidR="00DB4726">
        <w:rPr>
          <w:rFonts w:ascii="Times New Roman" w:hAnsi="Times New Roman" w:cs="Times New Roman"/>
          <w:sz w:val="24"/>
          <w:szCs w:val="24"/>
        </w:rPr>
        <w:t>oliitika Nõukogu</w:t>
      </w:r>
      <w:r w:rsidR="00094904">
        <w:rPr>
          <w:rFonts w:ascii="Times New Roman" w:hAnsi="Times New Roman" w:cs="Times New Roman"/>
          <w:sz w:val="24"/>
          <w:szCs w:val="24"/>
        </w:rPr>
        <w:t xml:space="preserve"> põhimääruse, milles nähakse ette </w:t>
      </w:r>
      <w:del w:id="99" w:author="Aili Sandre" w:date="2024-09-09T15:25:00Z">
        <w:r w:rsidR="00094904" w:rsidDel="002C5371">
          <w:rPr>
            <w:rFonts w:ascii="Times New Roman" w:hAnsi="Times New Roman" w:cs="Times New Roman"/>
            <w:sz w:val="24"/>
            <w:szCs w:val="24"/>
          </w:rPr>
          <w:delText>tema</w:delText>
        </w:r>
        <w:r w:rsidR="00DB4726" w:rsidDel="002C5371">
          <w:rPr>
            <w:rFonts w:ascii="Times New Roman" w:hAnsi="Times New Roman" w:cs="Times New Roman"/>
            <w:sz w:val="24"/>
            <w:szCs w:val="24"/>
          </w:rPr>
          <w:delText xml:space="preserve"> </w:delText>
        </w:r>
      </w:del>
      <w:ins w:id="100" w:author="Aili Sandre" w:date="2024-09-09T15:35:00Z">
        <w:r w:rsidR="0052706C">
          <w:rPr>
            <w:rFonts w:ascii="Times New Roman" w:hAnsi="Times New Roman" w:cs="Times New Roman"/>
            <w:sz w:val="24"/>
            <w:szCs w:val="24"/>
          </w:rPr>
          <w:t>selle</w:t>
        </w:r>
      </w:ins>
      <w:ins w:id="101" w:author="Aili Sandre" w:date="2024-09-09T15:25:00Z">
        <w:r w:rsidR="002C5371">
          <w:rPr>
            <w:rFonts w:ascii="Times New Roman" w:hAnsi="Times New Roman" w:cs="Times New Roman"/>
            <w:sz w:val="24"/>
            <w:szCs w:val="24"/>
          </w:rPr>
          <w:t xml:space="preserve"> </w:t>
        </w:r>
      </w:ins>
      <w:r w:rsidR="00DB4726">
        <w:rPr>
          <w:rFonts w:ascii="Times New Roman" w:hAnsi="Times New Roman" w:cs="Times New Roman"/>
          <w:sz w:val="24"/>
          <w:szCs w:val="24"/>
        </w:rPr>
        <w:t>tegevuse alused, ülesanded ja töökor</w:t>
      </w:r>
      <w:r w:rsidR="00094904">
        <w:rPr>
          <w:rFonts w:ascii="Times New Roman" w:hAnsi="Times New Roman" w:cs="Times New Roman"/>
          <w:sz w:val="24"/>
          <w:szCs w:val="24"/>
        </w:rPr>
        <w:t xml:space="preserve">d, </w:t>
      </w:r>
      <w:r w:rsidR="00082015">
        <w:rPr>
          <w:rFonts w:ascii="Times New Roman" w:hAnsi="Times New Roman" w:cs="Times New Roman"/>
          <w:sz w:val="24"/>
          <w:szCs w:val="24"/>
        </w:rPr>
        <w:t>kehtestab Vabariigi Valitsus määrusega.</w:t>
      </w:r>
    </w:p>
    <w:p w14:paraId="3CF39C33" w14:textId="68BC32D5" w:rsidR="00082015" w:rsidRDefault="00082015" w:rsidP="00E472F6">
      <w:pPr>
        <w:spacing w:after="0" w:line="240" w:lineRule="auto"/>
        <w:jc w:val="both"/>
        <w:rPr>
          <w:rFonts w:ascii="Times New Roman" w:hAnsi="Times New Roman" w:cs="Times New Roman"/>
          <w:sz w:val="24"/>
          <w:szCs w:val="24"/>
        </w:rPr>
      </w:pPr>
    </w:p>
    <w:p w14:paraId="3BA354AF" w14:textId="6FD35E2A" w:rsidR="00E472F6" w:rsidRPr="00E472F6" w:rsidRDefault="00082015" w:rsidP="00E472F6">
      <w:pPr>
        <w:spacing w:after="0" w:line="240" w:lineRule="auto"/>
        <w:jc w:val="both"/>
        <w:rPr>
          <w:rFonts w:ascii="Times New Roman" w:hAnsi="Times New Roman" w:cs="Times New Roman"/>
          <w:sz w:val="24"/>
          <w:szCs w:val="24"/>
        </w:rPr>
      </w:pPr>
      <w:r w:rsidRPr="00A230CF">
        <w:rPr>
          <w:rFonts w:ascii="Times New Roman" w:hAnsi="Times New Roman" w:cs="Times New Roman"/>
          <w:sz w:val="24"/>
          <w:szCs w:val="24"/>
        </w:rPr>
        <w:t>(3)</w:t>
      </w:r>
      <w:r>
        <w:rPr>
          <w:rFonts w:ascii="Times New Roman" w:hAnsi="Times New Roman" w:cs="Times New Roman"/>
          <w:sz w:val="24"/>
          <w:szCs w:val="24"/>
        </w:rPr>
        <w:t xml:space="preserve"> Teadus- ja Arendustegevuse ning Innovatsiooni</w:t>
      </w:r>
      <w:r w:rsidR="00456496">
        <w:rPr>
          <w:rFonts w:ascii="Times New Roman" w:hAnsi="Times New Roman" w:cs="Times New Roman"/>
          <w:sz w:val="24"/>
          <w:szCs w:val="24"/>
        </w:rPr>
        <w:t xml:space="preserve"> P</w:t>
      </w:r>
      <w:r>
        <w:rPr>
          <w:rFonts w:ascii="Times New Roman" w:hAnsi="Times New Roman" w:cs="Times New Roman"/>
          <w:sz w:val="24"/>
          <w:szCs w:val="24"/>
        </w:rPr>
        <w:t>oliitika Nõukogu koosseisu kinnitab Vabariigi Valitsus korraldusega.</w:t>
      </w:r>
    </w:p>
    <w:p w14:paraId="43315831" w14:textId="77777777" w:rsidR="00E472F6" w:rsidRDefault="00E472F6" w:rsidP="00E472F6">
      <w:pPr>
        <w:spacing w:after="0" w:line="240" w:lineRule="auto"/>
        <w:jc w:val="both"/>
        <w:rPr>
          <w:rFonts w:ascii="Times New Roman" w:hAnsi="Times New Roman" w:cs="Times New Roman"/>
          <w:sz w:val="24"/>
          <w:szCs w:val="24"/>
        </w:rPr>
      </w:pPr>
    </w:p>
    <w:p w14:paraId="24C47CD1" w14:textId="6D2794F2" w:rsidR="00F92F0D" w:rsidRDefault="00304352" w:rsidP="00304352">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w:t>
      </w:r>
      <w:r>
        <w:rPr>
          <w:rFonts w:ascii="Times New Roman" w:hAnsi="Times New Roman" w:cs="Times New Roman"/>
          <w:sz w:val="24"/>
          <w:szCs w:val="24"/>
        </w:rPr>
        <w:t>4</w:t>
      </w:r>
      <w:r w:rsidRPr="00E472F6">
        <w:rPr>
          <w:rFonts w:ascii="Times New Roman" w:hAnsi="Times New Roman" w:cs="Times New Roman"/>
          <w:sz w:val="24"/>
          <w:szCs w:val="24"/>
        </w:rPr>
        <w:t>) Teadus- ja Arendustegevuse ning Innovatsiooni</w:t>
      </w:r>
      <w:r w:rsidR="00456496">
        <w:rPr>
          <w:rFonts w:ascii="Times New Roman" w:hAnsi="Times New Roman" w:cs="Times New Roman"/>
          <w:sz w:val="24"/>
          <w:szCs w:val="24"/>
        </w:rPr>
        <w:t xml:space="preserve"> P</w:t>
      </w:r>
      <w:r w:rsidRPr="00E472F6">
        <w:rPr>
          <w:rFonts w:ascii="Times New Roman" w:hAnsi="Times New Roman" w:cs="Times New Roman"/>
          <w:sz w:val="24"/>
          <w:szCs w:val="24"/>
        </w:rPr>
        <w:t>oliitika Nõukogu koosseisu kuuluvad</w:t>
      </w:r>
      <w:r w:rsidR="005D2FA8">
        <w:rPr>
          <w:rFonts w:ascii="Times New Roman" w:hAnsi="Times New Roman" w:cs="Times New Roman"/>
          <w:sz w:val="24"/>
          <w:szCs w:val="24"/>
        </w:rPr>
        <w:t xml:space="preserve"> </w:t>
      </w:r>
      <w:r w:rsidRPr="00E472F6">
        <w:rPr>
          <w:rFonts w:ascii="Times New Roman" w:hAnsi="Times New Roman" w:cs="Times New Roman"/>
          <w:sz w:val="24"/>
          <w:szCs w:val="24"/>
        </w:rPr>
        <w:t xml:space="preserve">peaminister, teadus- ja arendustegevuse ning innovatsiooni </w:t>
      </w:r>
      <w:r w:rsidR="00EB4248">
        <w:rPr>
          <w:rFonts w:ascii="Times New Roman" w:hAnsi="Times New Roman" w:cs="Times New Roman"/>
          <w:sz w:val="24"/>
          <w:szCs w:val="24"/>
        </w:rPr>
        <w:t xml:space="preserve">valdkonna </w:t>
      </w:r>
      <w:r w:rsidRPr="00E472F6">
        <w:rPr>
          <w:rFonts w:ascii="Times New Roman" w:hAnsi="Times New Roman" w:cs="Times New Roman"/>
          <w:sz w:val="24"/>
          <w:szCs w:val="24"/>
        </w:rPr>
        <w:t>eest vastutavad ministrid</w:t>
      </w:r>
      <w:r w:rsidR="005C3253">
        <w:rPr>
          <w:rFonts w:ascii="Times New Roman" w:hAnsi="Times New Roman" w:cs="Times New Roman"/>
          <w:sz w:val="24"/>
          <w:szCs w:val="24"/>
        </w:rPr>
        <w:t xml:space="preserve"> ning </w:t>
      </w:r>
      <w:r w:rsidR="00163BEA">
        <w:rPr>
          <w:rFonts w:ascii="Times New Roman" w:hAnsi="Times New Roman" w:cs="Times New Roman"/>
          <w:sz w:val="24"/>
          <w:szCs w:val="24"/>
        </w:rPr>
        <w:t xml:space="preserve">teised </w:t>
      </w:r>
      <w:r w:rsidRPr="00E472F6">
        <w:rPr>
          <w:rFonts w:ascii="Times New Roman" w:hAnsi="Times New Roman" w:cs="Times New Roman"/>
          <w:sz w:val="24"/>
          <w:szCs w:val="24"/>
        </w:rPr>
        <w:t>Vabariigi Valitsuse nimetatud liikmed.</w:t>
      </w:r>
    </w:p>
    <w:p w14:paraId="448739F0" w14:textId="77777777" w:rsidR="00304352" w:rsidRPr="00E472F6" w:rsidRDefault="00304352" w:rsidP="00304352">
      <w:pPr>
        <w:spacing w:after="0" w:line="240" w:lineRule="auto"/>
        <w:jc w:val="both"/>
        <w:rPr>
          <w:rFonts w:ascii="Times New Roman" w:hAnsi="Times New Roman" w:cs="Times New Roman"/>
          <w:sz w:val="24"/>
          <w:szCs w:val="24"/>
        </w:rPr>
      </w:pPr>
    </w:p>
    <w:p w14:paraId="20F52E40" w14:textId="61FDC29A" w:rsidR="00F92F0D" w:rsidRDefault="00304352"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Pr="00E472F6">
        <w:rPr>
          <w:rFonts w:ascii="Times New Roman" w:hAnsi="Times New Roman" w:cs="Times New Roman"/>
          <w:sz w:val="24"/>
          <w:szCs w:val="24"/>
        </w:rPr>
        <w:t>) Teadus- ja Arendustegevuse ning Innovatsiooni</w:t>
      </w:r>
      <w:r w:rsidR="00456496">
        <w:rPr>
          <w:rFonts w:ascii="Times New Roman" w:hAnsi="Times New Roman" w:cs="Times New Roman"/>
          <w:sz w:val="24"/>
          <w:szCs w:val="24"/>
        </w:rPr>
        <w:t xml:space="preserve"> P</w:t>
      </w:r>
      <w:r w:rsidRPr="00E472F6">
        <w:rPr>
          <w:rFonts w:ascii="Times New Roman" w:hAnsi="Times New Roman" w:cs="Times New Roman"/>
          <w:sz w:val="24"/>
          <w:szCs w:val="24"/>
        </w:rPr>
        <w:t>oliitika Nõukogu esimees on peaminister.</w:t>
      </w:r>
    </w:p>
    <w:bookmarkEnd w:id="96"/>
    <w:p w14:paraId="48604B49" w14:textId="77777777" w:rsidR="00E472F6" w:rsidRPr="00E472F6" w:rsidRDefault="00E472F6" w:rsidP="00E472F6">
      <w:pPr>
        <w:spacing w:after="0" w:line="240" w:lineRule="auto"/>
        <w:jc w:val="both"/>
        <w:rPr>
          <w:rFonts w:ascii="Times New Roman" w:hAnsi="Times New Roman" w:cs="Times New Roman"/>
          <w:b/>
          <w:bCs/>
          <w:sz w:val="24"/>
          <w:szCs w:val="24"/>
        </w:rPr>
      </w:pPr>
    </w:p>
    <w:p w14:paraId="31350384" w14:textId="6E146492" w:rsidR="00E472F6" w:rsidRPr="00E472F6" w:rsidRDefault="00E472F6" w:rsidP="00E472F6">
      <w:pPr>
        <w:spacing w:after="0" w:line="240" w:lineRule="auto"/>
        <w:jc w:val="both"/>
        <w:rPr>
          <w:rFonts w:ascii="Times New Roman" w:hAnsi="Times New Roman" w:cs="Times New Roman"/>
          <w:b/>
          <w:bCs/>
          <w:sz w:val="24"/>
          <w:szCs w:val="24"/>
        </w:rPr>
      </w:pPr>
      <w:commentRangeStart w:id="102"/>
      <w:r w:rsidRPr="00E9649B">
        <w:rPr>
          <w:rFonts w:ascii="Times New Roman" w:hAnsi="Times New Roman" w:cs="Times New Roman"/>
          <w:b/>
          <w:bCs/>
          <w:sz w:val="24"/>
          <w:szCs w:val="24"/>
        </w:rPr>
        <w:t xml:space="preserve">§ </w:t>
      </w:r>
      <w:r w:rsidR="00C5611A">
        <w:rPr>
          <w:rFonts w:ascii="Times New Roman" w:hAnsi="Times New Roman" w:cs="Times New Roman"/>
          <w:b/>
          <w:bCs/>
          <w:sz w:val="24"/>
          <w:szCs w:val="24"/>
        </w:rPr>
        <w:t>8</w:t>
      </w:r>
      <w:r w:rsidRPr="00E9649B">
        <w:rPr>
          <w:rFonts w:ascii="Times New Roman" w:hAnsi="Times New Roman" w:cs="Times New Roman"/>
          <w:b/>
          <w:bCs/>
          <w:sz w:val="24"/>
          <w:szCs w:val="24"/>
        </w:rPr>
        <w:t>.</w:t>
      </w:r>
      <w:r w:rsidRPr="00E472F6">
        <w:rPr>
          <w:rFonts w:ascii="Times New Roman" w:hAnsi="Times New Roman" w:cs="Times New Roman"/>
          <w:b/>
          <w:bCs/>
          <w:sz w:val="24"/>
          <w:szCs w:val="24"/>
        </w:rPr>
        <w:t xml:space="preserve"> </w:t>
      </w:r>
      <w:commentRangeEnd w:id="102"/>
      <w:r w:rsidR="00FD2B12">
        <w:rPr>
          <w:rStyle w:val="Kommentaariviide"/>
        </w:rPr>
        <w:commentReference w:id="102"/>
      </w:r>
      <w:r w:rsidRPr="00E472F6">
        <w:rPr>
          <w:rFonts w:ascii="Times New Roman" w:hAnsi="Times New Roman" w:cs="Times New Roman"/>
          <w:b/>
          <w:bCs/>
          <w:sz w:val="24"/>
          <w:szCs w:val="24"/>
        </w:rPr>
        <w:t xml:space="preserve">Teadus- ja arendustegevuse ning innovatsiooni </w:t>
      </w:r>
      <w:r w:rsidR="00C8163F" w:rsidRPr="00C517D1">
        <w:rPr>
          <w:rFonts w:ascii="Times New Roman" w:hAnsi="Times New Roman" w:cs="Times New Roman"/>
          <w:b/>
          <w:bCs/>
          <w:sz w:val="24"/>
          <w:szCs w:val="24"/>
        </w:rPr>
        <w:t>juhtkomisjon</w:t>
      </w:r>
    </w:p>
    <w:p w14:paraId="59D4AA2E" w14:textId="77777777" w:rsidR="00E472F6" w:rsidRPr="00E472F6" w:rsidRDefault="00E472F6" w:rsidP="00E472F6">
      <w:pPr>
        <w:spacing w:after="0" w:line="240" w:lineRule="auto"/>
        <w:contextualSpacing/>
        <w:jc w:val="both"/>
        <w:rPr>
          <w:rFonts w:ascii="Times New Roman" w:hAnsi="Times New Roman" w:cs="Times New Roman"/>
          <w:sz w:val="24"/>
          <w:szCs w:val="24"/>
        </w:rPr>
      </w:pPr>
    </w:p>
    <w:p w14:paraId="4E918EA3" w14:textId="458C3002" w:rsidR="00E472F6" w:rsidRPr="00E472F6" w:rsidRDefault="00E472F6" w:rsidP="00E472F6">
      <w:pPr>
        <w:spacing w:after="0" w:line="240" w:lineRule="auto"/>
        <w:contextualSpacing/>
        <w:jc w:val="both"/>
        <w:rPr>
          <w:rFonts w:ascii="Times New Roman" w:hAnsi="Times New Roman" w:cs="Times New Roman"/>
          <w:sz w:val="24"/>
          <w:szCs w:val="24"/>
        </w:rPr>
      </w:pPr>
      <w:r w:rsidRPr="00E9649B">
        <w:rPr>
          <w:rFonts w:ascii="Times New Roman" w:hAnsi="Times New Roman" w:cs="Times New Roman"/>
          <w:sz w:val="24"/>
          <w:szCs w:val="24"/>
        </w:rPr>
        <w:t>(1)</w:t>
      </w:r>
      <w:r w:rsidRPr="00E472F6">
        <w:rPr>
          <w:rFonts w:ascii="Times New Roman" w:hAnsi="Times New Roman" w:cs="Times New Roman"/>
          <w:sz w:val="24"/>
          <w:szCs w:val="24"/>
        </w:rPr>
        <w:t xml:space="preserve"> Teadus- ja arendustegevuse ning innovatsiooni </w:t>
      </w:r>
      <w:r w:rsidR="00C8163F">
        <w:rPr>
          <w:rFonts w:ascii="Times New Roman" w:hAnsi="Times New Roman" w:cs="Times New Roman"/>
          <w:sz w:val="24"/>
          <w:szCs w:val="24"/>
        </w:rPr>
        <w:t>juhtkomisjon</w:t>
      </w:r>
      <w:r w:rsidR="00C8163F" w:rsidRPr="00E472F6">
        <w:rPr>
          <w:rFonts w:ascii="Times New Roman" w:hAnsi="Times New Roman" w:cs="Times New Roman"/>
          <w:sz w:val="24"/>
          <w:szCs w:val="24"/>
        </w:rPr>
        <w:t xml:space="preserve"> </w:t>
      </w:r>
      <w:r w:rsidRPr="00E472F6">
        <w:rPr>
          <w:rFonts w:ascii="Times New Roman" w:hAnsi="Times New Roman" w:cs="Times New Roman"/>
          <w:sz w:val="24"/>
          <w:szCs w:val="24"/>
        </w:rPr>
        <w:t xml:space="preserve">nõustab </w:t>
      </w:r>
      <w:r w:rsidR="00D93344">
        <w:rPr>
          <w:rFonts w:ascii="Times New Roman" w:hAnsi="Times New Roman" w:cs="Times New Roman"/>
          <w:sz w:val="24"/>
          <w:szCs w:val="24"/>
        </w:rPr>
        <w:t>teadus- ja arendustegevuse ning innovatsiooni</w:t>
      </w:r>
      <w:r w:rsidR="00456496">
        <w:rPr>
          <w:rFonts w:ascii="Times New Roman" w:hAnsi="Times New Roman" w:cs="Times New Roman"/>
          <w:sz w:val="24"/>
          <w:szCs w:val="24"/>
        </w:rPr>
        <w:t xml:space="preserve"> </w:t>
      </w:r>
      <w:r w:rsidR="00D93344">
        <w:rPr>
          <w:rFonts w:ascii="Times New Roman" w:hAnsi="Times New Roman" w:cs="Times New Roman"/>
          <w:sz w:val="24"/>
          <w:szCs w:val="24"/>
        </w:rPr>
        <w:t xml:space="preserve">poliitika </w:t>
      </w:r>
      <w:r w:rsidRPr="00E472F6">
        <w:rPr>
          <w:rFonts w:ascii="Times New Roman" w:hAnsi="Times New Roman" w:cs="Times New Roman"/>
          <w:sz w:val="24"/>
          <w:szCs w:val="24"/>
        </w:rPr>
        <w:t xml:space="preserve">valdkonna eest vastutavaid ministreid </w:t>
      </w:r>
      <w:del w:id="103" w:author="Aili Sandre" w:date="2024-09-09T15:26:00Z">
        <w:r w:rsidRPr="00E472F6" w:rsidDel="002C5371">
          <w:rPr>
            <w:rFonts w:ascii="Times New Roman" w:hAnsi="Times New Roman" w:cs="Times New Roman"/>
            <w:sz w:val="24"/>
            <w:szCs w:val="24"/>
          </w:rPr>
          <w:delText>teadus- ja arendustegevuse ning innovatsiooni</w:delText>
        </w:r>
        <w:r w:rsidR="00456496" w:rsidDel="002C5371">
          <w:rPr>
            <w:rFonts w:ascii="Times New Roman" w:hAnsi="Times New Roman" w:cs="Times New Roman"/>
            <w:sz w:val="24"/>
            <w:szCs w:val="24"/>
          </w:rPr>
          <w:delText xml:space="preserve"> </w:delText>
        </w:r>
      </w:del>
      <w:r w:rsidRPr="00E472F6">
        <w:rPr>
          <w:rFonts w:ascii="Times New Roman" w:hAnsi="Times New Roman" w:cs="Times New Roman"/>
          <w:sz w:val="24"/>
          <w:szCs w:val="24"/>
        </w:rPr>
        <w:t xml:space="preserve">poliitika </w:t>
      </w:r>
      <w:r w:rsidR="008F11D8">
        <w:rPr>
          <w:rFonts w:ascii="Times New Roman" w:hAnsi="Times New Roman" w:cs="Times New Roman"/>
          <w:sz w:val="24"/>
          <w:szCs w:val="24"/>
        </w:rPr>
        <w:t xml:space="preserve">ning valdkonna arengukava </w:t>
      </w:r>
      <w:r w:rsidRPr="00E472F6">
        <w:rPr>
          <w:rFonts w:ascii="Times New Roman" w:hAnsi="Times New Roman" w:cs="Times New Roman"/>
          <w:sz w:val="24"/>
          <w:szCs w:val="24"/>
        </w:rPr>
        <w:t>kavandamisel ja elluviimisel.</w:t>
      </w:r>
    </w:p>
    <w:p w14:paraId="4119DA95" w14:textId="77777777" w:rsidR="00E472F6" w:rsidRPr="00E472F6" w:rsidRDefault="00E472F6" w:rsidP="00E472F6">
      <w:pPr>
        <w:spacing w:after="0" w:line="240" w:lineRule="auto"/>
        <w:contextualSpacing/>
        <w:jc w:val="both"/>
        <w:rPr>
          <w:rFonts w:ascii="Times New Roman" w:hAnsi="Times New Roman" w:cs="Times New Roman"/>
          <w:sz w:val="24"/>
          <w:szCs w:val="24"/>
        </w:rPr>
      </w:pPr>
    </w:p>
    <w:p w14:paraId="695C05A7" w14:textId="05549D28" w:rsidR="001F0EFE" w:rsidRDefault="00E472F6" w:rsidP="00E472F6">
      <w:pPr>
        <w:spacing w:after="0" w:line="240" w:lineRule="auto"/>
        <w:jc w:val="both"/>
        <w:rPr>
          <w:rFonts w:ascii="Times New Roman" w:hAnsi="Times New Roman" w:cs="Times New Roman"/>
          <w:sz w:val="24"/>
          <w:szCs w:val="24"/>
        </w:rPr>
      </w:pPr>
      <w:r w:rsidRPr="52F858DC">
        <w:rPr>
          <w:rFonts w:ascii="Times New Roman" w:hAnsi="Times New Roman" w:cs="Times New Roman"/>
          <w:sz w:val="24"/>
          <w:szCs w:val="24"/>
        </w:rPr>
        <w:t xml:space="preserve">(2) </w:t>
      </w:r>
      <w:r w:rsidR="00082015" w:rsidRPr="52F858DC">
        <w:rPr>
          <w:rFonts w:ascii="Times New Roman" w:hAnsi="Times New Roman" w:cs="Times New Roman"/>
          <w:sz w:val="24"/>
          <w:szCs w:val="24"/>
        </w:rPr>
        <w:t xml:space="preserve">Teadus- ja arendustegevuse ning innovatsiooni </w:t>
      </w:r>
      <w:r w:rsidR="00C8163F" w:rsidRPr="52F858DC">
        <w:rPr>
          <w:rFonts w:ascii="Times New Roman" w:hAnsi="Times New Roman" w:cs="Times New Roman"/>
          <w:sz w:val="24"/>
          <w:szCs w:val="24"/>
        </w:rPr>
        <w:t xml:space="preserve">juhtkomisjoni </w:t>
      </w:r>
      <w:r w:rsidR="00082015" w:rsidRPr="52F858DC">
        <w:rPr>
          <w:rFonts w:ascii="Times New Roman" w:hAnsi="Times New Roman" w:cs="Times New Roman"/>
          <w:sz w:val="24"/>
          <w:szCs w:val="24"/>
        </w:rPr>
        <w:t>ülesanded, moodustamise korra ja töökorra kehtestab</w:t>
      </w:r>
      <w:r w:rsidR="00C95F30" w:rsidRPr="52F858DC">
        <w:rPr>
          <w:rFonts w:ascii="Times New Roman" w:hAnsi="Times New Roman" w:cs="Times New Roman"/>
          <w:sz w:val="24"/>
          <w:szCs w:val="24"/>
        </w:rPr>
        <w:t xml:space="preserve"> teadus- ja arendustegevuse ning innovatsiooni valdkonna eest vastutava</w:t>
      </w:r>
      <w:r w:rsidR="031B3ED4" w:rsidRPr="52F858DC">
        <w:rPr>
          <w:rFonts w:ascii="Times New Roman" w:hAnsi="Times New Roman" w:cs="Times New Roman"/>
          <w:sz w:val="24"/>
          <w:szCs w:val="24"/>
        </w:rPr>
        <w:t>te</w:t>
      </w:r>
      <w:r w:rsidR="00C95F30" w:rsidRPr="52F858DC">
        <w:rPr>
          <w:rFonts w:ascii="Times New Roman" w:hAnsi="Times New Roman" w:cs="Times New Roman"/>
          <w:sz w:val="24"/>
          <w:szCs w:val="24"/>
        </w:rPr>
        <w:t xml:space="preserve"> ministri</w:t>
      </w:r>
      <w:r w:rsidR="626DB16C" w:rsidRPr="52F858DC">
        <w:rPr>
          <w:rFonts w:ascii="Times New Roman" w:hAnsi="Times New Roman" w:cs="Times New Roman"/>
          <w:sz w:val="24"/>
          <w:szCs w:val="24"/>
        </w:rPr>
        <w:t>te</w:t>
      </w:r>
      <w:r w:rsidR="00C95F30" w:rsidRPr="52F858DC">
        <w:rPr>
          <w:rFonts w:ascii="Times New Roman" w:hAnsi="Times New Roman" w:cs="Times New Roman"/>
          <w:sz w:val="24"/>
          <w:szCs w:val="24"/>
        </w:rPr>
        <w:t xml:space="preserve"> ühisel ettepanekul</w:t>
      </w:r>
      <w:r w:rsidR="00082015" w:rsidRPr="52F858DC">
        <w:rPr>
          <w:rFonts w:ascii="Times New Roman" w:hAnsi="Times New Roman" w:cs="Times New Roman"/>
          <w:sz w:val="24"/>
          <w:szCs w:val="24"/>
        </w:rPr>
        <w:t xml:space="preserve"> </w:t>
      </w:r>
      <w:commentRangeStart w:id="104"/>
      <w:r w:rsidR="00082015" w:rsidRPr="52F858DC">
        <w:rPr>
          <w:rFonts w:ascii="Times New Roman" w:hAnsi="Times New Roman" w:cs="Times New Roman"/>
          <w:sz w:val="24"/>
          <w:szCs w:val="24"/>
        </w:rPr>
        <w:t xml:space="preserve">Vabariigi Valitsus </w:t>
      </w:r>
      <w:commentRangeEnd w:id="104"/>
      <w:r w:rsidR="000E74E4">
        <w:rPr>
          <w:rStyle w:val="Kommentaariviide"/>
        </w:rPr>
        <w:commentReference w:id="104"/>
      </w:r>
      <w:r w:rsidR="00082015" w:rsidRPr="52F858DC">
        <w:rPr>
          <w:rFonts w:ascii="Times New Roman" w:hAnsi="Times New Roman" w:cs="Times New Roman"/>
          <w:sz w:val="24"/>
          <w:szCs w:val="24"/>
        </w:rPr>
        <w:t>määrusega.</w:t>
      </w:r>
    </w:p>
    <w:p w14:paraId="7FEA8228" w14:textId="77777777" w:rsidR="001F0EFE" w:rsidRDefault="001F0EFE" w:rsidP="00E472F6">
      <w:pPr>
        <w:spacing w:after="0" w:line="240" w:lineRule="auto"/>
        <w:jc w:val="both"/>
        <w:rPr>
          <w:rFonts w:ascii="Times New Roman" w:hAnsi="Times New Roman" w:cs="Times New Roman"/>
          <w:sz w:val="24"/>
          <w:szCs w:val="24"/>
        </w:rPr>
      </w:pPr>
    </w:p>
    <w:p w14:paraId="07B4CC7A" w14:textId="7F296997" w:rsidR="00E472F6" w:rsidRDefault="001F0EFE"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082015">
        <w:rPr>
          <w:rFonts w:ascii="Times New Roman" w:hAnsi="Times New Roman" w:cs="Times New Roman"/>
          <w:sz w:val="24"/>
          <w:szCs w:val="24"/>
        </w:rPr>
        <w:t>T</w:t>
      </w:r>
      <w:r w:rsidR="00E472F6" w:rsidRPr="00E472F6">
        <w:rPr>
          <w:rFonts w:ascii="Times New Roman" w:hAnsi="Times New Roman" w:cs="Times New Roman"/>
          <w:sz w:val="24"/>
          <w:szCs w:val="24"/>
        </w:rPr>
        <w:t xml:space="preserve">eadus- ja arendustegevuse ning innovatsiooni </w:t>
      </w:r>
      <w:r w:rsidR="00C8163F">
        <w:rPr>
          <w:rFonts w:ascii="Times New Roman" w:hAnsi="Times New Roman" w:cs="Times New Roman"/>
          <w:sz w:val="24"/>
          <w:szCs w:val="24"/>
        </w:rPr>
        <w:t xml:space="preserve">juhtkomisjoni </w:t>
      </w:r>
      <w:r w:rsidR="000F72D4" w:rsidRPr="00E472F6">
        <w:rPr>
          <w:rFonts w:ascii="Times New Roman" w:hAnsi="Times New Roman" w:cs="Times New Roman"/>
          <w:sz w:val="24"/>
          <w:szCs w:val="24"/>
        </w:rPr>
        <w:t>koosseisu</w:t>
      </w:r>
      <w:r w:rsidR="000F72D4">
        <w:rPr>
          <w:rFonts w:ascii="Times New Roman" w:hAnsi="Times New Roman" w:cs="Times New Roman"/>
          <w:sz w:val="24"/>
          <w:szCs w:val="24"/>
        </w:rPr>
        <w:t xml:space="preserve"> </w:t>
      </w:r>
      <w:r w:rsidR="00082015">
        <w:rPr>
          <w:rFonts w:ascii="Times New Roman" w:hAnsi="Times New Roman" w:cs="Times New Roman"/>
          <w:sz w:val="24"/>
          <w:szCs w:val="24"/>
        </w:rPr>
        <w:t xml:space="preserve">kinnitab </w:t>
      </w:r>
      <w:r w:rsidR="00CA3834">
        <w:rPr>
          <w:rFonts w:ascii="Times New Roman" w:hAnsi="Times New Roman" w:cs="Times New Roman"/>
          <w:sz w:val="24"/>
          <w:szCs w:val="24"/>
        </w:rPr>
        <w:t xml:space="preserve">teadus- ja arendustegevuse ning innovatsiooni </w:t>
      </w:r>
      <w:r w:rsidR="00E472F6" w:rsidRPr="00E472F6">
        <w:rPr>
          <w:rFonts w:ascii="Times New Roman" w:hAnsi="Times New Roman" w:cs="Times New Roman"/>
          <w:sz w:val="24"/>
          <w:szCs w:val="24"/>
        </w:rPr>
        <w:t>valdkonna eest vastutavate ministrite ettepanekul kuni kolmeks aastaks</w:t>
      </w:r>
      <w:r w:rsidR="00E92821" w:rsidRPr="00E92821">
        <w:rPr>
          <w:rFonts w:ascii="Times New Roman" w:hAnsi="Times New Roman" w:cs="Times New Roman"/>
          <w:sz w:val="24"/>
          <w:szCs w:val="24"/>
        </w:rPr>
        <w:t xml:space="preserve"> </w:t>
      </w:r>
      <w:r w:rsidR="00E92821">
        <w:rPr>
          <w:rFonts w:ascii="Times New Roman" w:hAnsi="Times New Roman" w:cs="Times New Roman"/>
          <w:sz w:val="24"/>
          <w:szCs w:val="24"/>
        </w:rPr>
        <w:t>Vabariigi Valitsus korraldusega</w:t>
      </w:r>
      <w:r w:rsidR="00E472F6" w:rsidRPr="00E472F6">
        <w:rPr>
          <w:rFonts w:ascii="Times New Roman" w:hAnsi="Times New Roman" w:cs="Times New Roman"/>
          <w:sz w:val="24"/>
          <w:szCs w:val="24"/>
        </w:rPr>
        <w:t>.</w:t>
      </w:r>
    </w:p>
    <w:p w14:paraId="682AD4F8" w14:textId="4E39259B" w:rsidR="00304352" w:rsidRDefault="00304352" w:rsidP="00E472F6">
      <w:pPr>
        <w:spacing w:after="0" w:line="240" w:lineRule="auto"/>
        <w:jc w:val="both"/>
        <w:rPr>
          <w:rFonts w:ascii="Times New Roman" w:hAnsi="Times New Roman" w:cs="Times New Roman"/>
          <w:sz w:val="24"/>
          <w:szCs w:val="24"/>
        </w:rPr>
      </w:pPr>
    </w:p>
    <w:p w14:paraId="78FC1C4C" w14:textId="05348575" w:rsidR="00F92F0D" w:rsidRDefault="00304352" w:rsidP="00E472F6">
      <w:pPr>
        <w:spacing w:after="0" w:line="240" w:lineRule="auto"/>
        <w:contextualSpacing/>
        <w:jc w:val="both"/>
        <w:rPr>
          <w:rFonts w:ascii="Times New Roman" w:hAnsi="Times New Roman" w:cs="Times New Roman"/>
          <w:sz w:val="24"/>
          <w:szCs w:val="24"/>
        </w:rPr>
      </w:pPr>
      <w:r w:rsidRPr="00E472F6">
        <w:rPr>
          <w:rFonts w:ascii="Times New Roman" w:hAnsi="Times New Roman" w:cs="Times New Roman"/>
          <w:sz w:val="24"/>
          <w:szCs w:val="24"/>
        </w:rPr>
        <w:t>(</w:t>
      </w:r>
      <w:r>
        <w:rPr>
          <w:rFonts w:ascii="Times New Roman" w:hAnsi="Times New Roman" w:cs="Times New Roman"/>
          <w:sz w:val="24"/>
          <w:szCs w:val="24"/>
        </w:rPr>
        <w:t>4</w:t>
      </w:r>
      <w:r w:rsidRPr="00E472F6">
        <w:rPr>
          <w:rFonts w:ascii="Times New Roman" w:hAnsi="Times New Roman" w:cs="Times New Roman"/>
          <w:sz w:val="24"/>
          <w:szCs w:val="24"/>
        </w:rPr>
        <w:t xml:space="preserve">) Teadus- ja arendustegevuse ning innovatsiooni </w:t>
      </w:r>
      <w:r w:rsidR="00C8163F">
        <w:rPr>
          <w:rFonts w:ascii="Times New Roman" w:hAnsi="Times New Roman" w:cs="Times New Roman"/>
          <w:sz w:val="24"/>
          <w:szCs w:val="24"/>
        </w:rPr>
        <w:t>juhtkomisjoni</w:t>
      </w:r>
      <w:r w:rsidR="00C8163F" w:rsidRPr="00E472F6">
        <w:rPr>
          <w:rFonts w:ascii="Times New Roman" w:hAnsi="Times New Roman" w:cs="Times New Roman"/>
          <w:sz w:val="24"/>
          <w:szCs w:val="24"/>
        </w:rPr>
        <w:t xml:space="preserve"> </w:t>
      </w:r>
      <w:r w:rsidRPr="00E472F6">
        <w:rPr>
          <w:rFonts w:ascii="Times New Roman" w:hAnsi="Times New Roman" w:cs="Times New Roman"/>
          <w:sz w:val="24"/>
          <w:szCs w:val="24"/>
        </w:rPr>
        <w:t>liikmed on teadus</w:t>
      </w:r>
      <w:r w:rsidR="00594385">
        <w:rPr>
          <w:rFonts w:ascii="Times New Roman" w:hAnsi="Times New Roman" w:cs="Times New Roman"/>
          <w:sz w:val="24"/>
          <w:szCs w:val="24"/>
        </w:rPr>
        <w:t>süsteemi ning</w:t>
      </w:r>
      <w:r w:rsidR="005D2FA8">
        <w:rPr>
          <w:rFonts w:ascii="Times New Roman" w:hAnsi="Times New Roman" w:cs="Times New Roman"/>
          <w:sz w:val="24"/>
          <w:szCs w:val="24"/>
        </w:rPr>
        <w:t xml:space="preserve"> </w:t>
      </w:r>
      <w:r w:rsidRPr="00E472F6">
        <w:rPr>
          <w:rFonts w:ascii="Times New Roman" w:hAnsi="Times New Roman" w:cs="Times New Roman"/>
          <w:sz w:val="24"/>
          <w:szCs w:val="24"/>
        </w:rPr>
        <w:t>ettevõtlus- ja avaliku sektori esindajad.</w:t>
      </w:r>
    </w:p>
    <w:p w14:paraId="4C66A5F3" w14:textId="77777777" w:rsidR="00E472F6" w:rsidRPr="00E472F6" w:rsidRDefault="00E472F6" w:rsidP="00E472F6">
      <w:pPr>
        <w:spacing w:after="0" w:line="240" w:lineRule="auto"/>
        <w:contextualSpacing/>
        <w:jc w:val="both"/>
        <w:rPr>
          <w:rFonts w:ascii="Times New Roman" w:hAnsi="Times New Roman" w:cs="Times New Roman"/>
          <w:sz w:val="24"/>
          <w:szCs w:val="24"/>
        </w:rPr>
      </w:pPr>
    </w:p>
    <w:p w14:paraId="44415718" w14:textId="4AF0814A" w:rsidR="00E472F6" w:rsidRPr="00E472F6" w:rsidRDefault="00E472F6" w:rsidP="00E472F6">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w:t>
      </w:r>
      <w:r w:rsidR="00304352">
        <w:rPr>
          <w:rFonts w:ascii="Times New Roman" w:hAnsi="Times New Roman" w:cs="Times New Roman"/>
          <w:sz w:val="24"/>
          <w:szCs w:val="24"/>
        </w:rPr>
        <w:t>5</w:t>
      </w:r>
      <w:r w:rsidRPr="00E472F6">
        <w:rPr>
          <w:rFonts w:ascii="Times New Roman" w:hAnsi="Times New Roman" w:cs="Times New Roman"/>
          <w:sz w:val="24"/>
          <w:szCs w:val="24"/>
        </w:rPr>
        <w:t>) Teadus- ja arendustegevuse ning innovatsiooni</w:t>
      </w:r>
      <w:r w:rsidR="00565AB0">
        <w:rPr>
          <w:rFonts w:ascii="Times New Roman" w:hAnsi="Times New Roman" w:cs="Times New Roman"/>
          <w:sz w:val="24"/>
          <w:szCs w:val="24"/>
        </w:rPr>
        <w:t xml:space="preserve"> </w:t>
      </w:r>
      <w:r w:rsidR="00C8163F">
        <w:rPr>
          <w:rFonts w:ascii="Times New Roman" w:hAnsi="Times New Roman" w:cs="Times New Roman"/>
          <w:sz w:val="24"/>
          <w:szCs w:val="24"/>
        </w:rPr>
        <w:t>juhtkomisjoni</w:t>
      </w:r>
      <w:r w:rsidR="00C8163F" w:rsidRPr="00E472F6">
        <w:rPr>
          <w:rFonts w:ascii="Times New Roman" w:hAnsi="Times New Roman" w:cs="Times New Roman"/>
          <w:sz w:val="24"/>
          <w:szCs w:val="24"/>
        </w:rPr>
        <w:t xml:space="preserve"> </w:t>
      </w:r>
      <w:r w:rsidRPr="00E472F6">
        <w:rPr>
          <w:rFonts w:ascii="Times New Roman" w:hAnsi="Times New Roman" w:cs="Times New Roman"/>
          <w:sz w:val="24"/>
          <w:szCs w:val="24"/>
        </w:rPr>
        <w:t xml:space="preserve">tööd korraldavad teadus- ja arendustegevuse ning innovatsiooni </w:t>
      </w:r>
      <w:r w:rsidR="00D442CA">
        <w:rPr>
          <w:rFonts w:ascii="Times New Roman" w:hAnsi="Times New Roman" w:cs="Times New Roman"/>
          <w:sz w:val="24"/>
          <w:szCs w:val="24"/>
        </w:rPr>
        <w:t xml:space="preserve">valdkonna </w:t>
      </w:r>
      <w:r w:rsidRPr="00E472F6">
        <w:rPr>
          <w:rFonts w:ascii="Times New Roman" w:hAnsi="Times New Roman" w:cs="Times New Roman"/>
          <w:sz w:val="24"/>
          <w:szCs w:val="24"/>
        </w:rPr>
        <w:t>eest vastutavad ministeeriumid</w:t>
      </w:r>
      <w:r w:rsidR="001241B2">
        <w:rPr>
          <w:rFonts w:ascii="Times New Roman" w:hAnsi="Times New Roman" w:cs="Times New Roman"/>
          <w:sz w:val="24"/>
          <w:szCs w:val="24"/>
        </w:rPr>
        <w:t xml:space="preserve"> </w:t>
      </w:r>
      <w:r w:rsidR="001241B2" w:rsidRPr="00C517D1">
        <w:rPr>
          <w:rFonts w:ascii="Times New Roman" w:hAnsi="Times New Roman" w:cs="Times New Roman"/>
          <w:sz w:val="24"/>
          <w:szCs w:val="24"/>
        </w:rPr>
        <w:t>ühiselt</w:t>
      </w:r>
      <w:r w:rsidRPr="00B95BC6">
        <w:rPr>
          <w:rFonts w:ascii="Times New Roman" w:hAnsi="Times New Roman" w:cs="Times New Roman"/>
          <w:sz w:val="24"/>
          <w:szCs w:val="24"/>
        </w:rPr>
        <w:t>.</w:t>
      </w:r>
    </w:p>
    <w:p w14:paraId="19B6FAE7" w14:textId="77777777" w:rsidR="00E472F6" w:rsidRDefault="00E472F6" w:rsidP="00E472F6">
      <w:pPr>
        <w:spacing w:after="0" w:line="240" w:lineRule="auto"/>
        <w:jc w:val="both"/>
        <w:rPr>
          <w:rFonts w:ascii="Times New Roman" w:hAnsi="Times New Roman" w:cs="Times New Roman"/>
          <w:sz w:val="24"/>
          <w:szCs w:val="24"/>
          <w:highlight w:val="yellow"/>
        </w:rPr>
      </w:pPr>
    </w:p>
    <w:p w14:paraId="1BC438D3" w14:textId="5EB3C9EF" w:rsidR="00E472F6" w:rsidRPr="00E472F6" w:rsidRDefault="00E472F6" w:rsidP="00E472F6">
      <w:pPr>
        <w:spacing w:after="0" w:line="240" w:lineRule="auto"/>
        <w:jc w:val="both"/>
        <w:rPr>
          <w:rFonts w:ascii="Times New Roman" w:hAnsi="Times New Roman" w:cs="Times New Roman"/>
          <w:b/>
          <w:bCs/>
          <w:sz w:val="24"/>
          <w:szCs w:val="24"/>
        </w:rPr>
      </w:pPr>
      <w:r w:rsidRPr="52F858DC">
        <w:rPr>
          <w:rFonts w:ascii="Times New Roman" w:hAnsi="Times New Roman" w:cs="Times New Roman"/>
          <w:b/>
          <w:bCs/>
          <w:sz w:val="24"/>
          <w:szCs w:val="24"/>
        </w:rPr>
        <w:t xml:space="preserve">§ </w:t>
      </w:r>
      <w:r w:rsidR="00C5611A">
        <w:rPr>
          <w:rFonts w:ascii="Times New Roman" w:hAnsi="Times New Roman" w:cs="Times New Roman"/>
          <w:b/>
          <w:bCs/>
          <w:sz w:val="24"/>
          <w:szCs w:val="24"/>
        </w:rPr>
        <w:t>9</w:t>
      </w:r>
      <w:r w:rsidRPr="52F858DC">
        <w:rPr>
          <w:rFonts w:ascii="Times New Roman" w:hAnsi="Times New Roman" w:cs="Times New Roman"/>
          <w:b/>
          <w:bCs/>
          <w:sz w:val="24"/>
          <w:szCs w:val="24"/>
        </w:rPr>
        <w:t xml:space="preserve">. </w:t>
      </w:r>
      <w:bookmarkStart w:id="105" w:name="_Hlk161218918"/>
      <w:r w:rsidRPr="52F858DC">
        <w:rPr>
          <w:rFonts w:ascii="Times New Roman" w:hAnsi="Times New Roman" w:cs="Times New Roman"/>
          <w:b/>
          <w:bCs/>
          <w:sz w:val="24"/>
          <w:szCs w:val="24"/>
        </w:rPr>
        <w:t>Teadus- ja arendustegevuse ning innovatsiooni riiklik korraldamine ministeeriumis</w:t>
      </w:r>
      <w:r w:rsidR="000E16AF" w:rsidRPr="52F858DC">
        <w:rPr>
          <w:rFonts w:ascii="Times New Roman" w:hAnsi="Times New Roman" w:cs="Times New Roman"/>
          <w:b/>
          <w:bCs/>
          <w:sz w:val="24"/>
          <w:szCs w:val="24"/>
        </w:rPr>
        <w:t xml:space="preserve"> ja Riigikantseleis</w:t>
      </w:r>
      <w:bookmarkEnd w:id="105"/>
    </w:p>
    <w:p w14:paraId="51C4C660" w14:textId="77777777" w:rsidR="00E472F6" w:rsidRPr="00E472F6" w:rsidRDefault="00E472F6" w:rsidP="00E472F6">
      <w:pPr>
        <w:spacing w:after="0" w:line="240" w:lineRule="auto"/>
        <w:jc w:val="both"/>
        <w:rPr>
          <w:rFonts w:ascii="Times New Roman" w:hAnsi="Times New Roman" w:cs="Times New Roman"/>
          <w:b/>
          <w:bCs/>
          <w:sz w:val="24"/>
          <w:szCs w:val="24"/>
        </w:rPr>
      </w:pPr>
    </w:p>
    <w:p w14:paraId="04FB34E8" w14:textId="77A2D702" w:rsidR="00E472F6" w:rsidRPr="00B95BC6" w:rsidRDefault="00E472F6" w:rsidP="00E472F6">
      <w:pPr>
        <w:spacing w:after="0" w:line="240" w:lineRule="auto"/>
        <w:contextualSpacing/>
        <w:jc w:val="both"/>
        <w:rPr>
          <w:rFonts w:ascii="Times New Roman" w:hAnsi="Times New Roman" w:cs="Times New Roman"/>
          <w:sz w:val="24"/>
          <w:szCs w:val="24"/>
        </w:rPr>
      </w:pPr>
      <w:r w:rsidRPr="00B95BC6">
        <w:rPr>
          <w:rFonts w:ascii="Times New Roman" w:hAnsi="Times New Roman" w:cs="Times New Roman"/>
          <w:sz w:val="24"/>
          <w:szCs w:val="24"/>
        </w:rPr>
        <w:t xml:space="preserve">(1) Ministeerium kavandab ja viib ellu oma valitsemisalale tarvilikku teadus- ja arendustegevust ning innovatsiooni, pidades silmas </w:t>
      </w:r>
      <w:proofErr w:type="spellStart"/>
      <w:r w:rsidR="00E0606C" w:rsidRPr="00E0606C">
        <w:rPr>
          <w:rFonts w:ascii="Times New Roman" w:hAnsi="Times New Roman" w:cs="Times New Roman"/>
          <w:sz w:val="24"/>
          <w:szCs w:val="24"/>
        </w:rPr>
        <w:t>teadmistepõhise</w:t>
      </w:r>
      <w:proofErr w:type="spellEnd"/>
      <w:r w:rsidR="00E0606C" w:rsidRPr="00E0606C">
        <w:rPr>
          <w:rFonts w:ascii="Times New Roman" w:hAnsi="Times New Roman" w:cs="Times New Roman"/>
          <w:sz w:val="24"/>
          <w:szCs w:val="24"/>
        </w:rPr>
        <w:t xml:space="preserve"> poliitika</w:t>
      </w:r>
      <w:ins w:id="106" w:author="Aili Sandre" w:date="2024-09-09T15:28:00Z">
        <w:r w:rsidR="002C5371">
          <w:rPr>
            <w:rFonts w:ascii="Times New Roman" w:hAnsi="Times New Roman" w:cs="Times New Roman"/>
            <w:sz w:val="24"/>
            <w:szCs w:val="24"/>
          </w:rPr>
          <w:t xml:space="preserve"> </w:t>
        </w:r>
      </w:ins>
      <w:r w:rsidR="00E0606C" w:rsidRPr="00E0606C">
        <w:rPr>
          <w:rFonts w:ascii="Times New Roman" w:hAnsi="Times New Roman" w:cs="Times New Roman"/>
          <w:sz w:val="24"/>
          <w:szCs w:val="24"/>
        </w:rPr>
        <w:t>kujund</w:t>
      </w:r>
      <w:r w:rsidR="00E0606C">
        <w:rPr>
          <w:rFonts w:ascii="Times New Roman" w:hAnsi="Times New Roman" w:cs="Times New Roman"/>
          <w:sz w:val="24"/>
          <w:szCs w:val="24"/>
        </w:rPr>
        <w:t>ami</w:t>
      </w:r>
      <w:r w:rsidR="00E0606C" w:rsidRPr="00E0606C">
        <w:rPr>
          <w:rFonts w:ascii="Times New Roman" w:hAnsi="Times New Roman" w:cs="Times New Roman"/>
          <w:sz w:val="24"/>
          <w:szCs w:val="24"/>
        </w:rPr>
        <w:t xml:space="preserve">se põhimõtteid ning arvestades </w:t>
      </w:r>
      <w:r w:rsidRPr="00B95BC6">
        <w:rPr>
          <w:rFonts w:ascii="Times New Roman" w:hAnsi="Times New Roman" w:cs="Times New Roman"/>
          <w:sz w:val="24"/>
          <w:szCs w:val="24"/>
        </w:rPr>
        <w:t xml:space="preserve">riigi </w:t>
      </w:r>
      <w:r w:rsidR="000B12FE">
        <w:rPr>
          <w:rFonts w:ascii="Times New Roman" w:hAnsi="Times New Roman" w:cs="Times New Roman"/>
          <w:sz w:val="24"/>
          <w:szCs w:val="24"/>
        </w:rPr>
        <w:t xml:space="preserve">ning valitsemisala </w:t>
      </w:r>
      <w:r w:rsidR="00E0606C" w:rsidRPr="00E0606C">
        <w:rPr>
          <w:rFonts w:ascii="Times New Roman" w:hAnsi="Times New Roman" w:cs="Times New Roman"/>
          <w:sz w:val="24"/>
          <w:szCs w:val="24"/>
        </w:rPr>
        <w:t>strateegilisi sihte ja terviklikku toimimist.</w:t>
      </w:r>
      <w:del w:id="107" w:author="Aili Sandre" w:date="2024-09-09T15:29:00Z">
        <w:r w:rsidR="00E0606C" w:rsidRPr="00E0606C" w:rsidDel="002C5371">
          <w:rPr>
            <w:rFonts w:ascii="Times New Roman" w:hAnsi="Times New Roman" w:cs="Times New Roman"/>
            <w:sz w:val="24"/>
            <w:szCs w:val="24"/>
          </w:rPr>
          <w:delText> </w:delText>
        </w:r>
      </w:del>
    </w:p>
    <w:p w14:paraId="34296E91" w14:textId="77777777" w:rsidR="00E472F6" w:rsidRPr="00B95BC6" w:rsidRDefault="00E472F6" w:rsidP="00E472F6">
      <w:pPr>
        <w:spacing w:after="0" w:line="240" w:lineRule="auto"/>
        <w:contextualSpacing/>
        <w:jc w:val="both"/>
        <w:rPr>
          <w:rFonts w:ascii="Times New Roman" w:hAnsi="Times New Roman" w:cs="Times New Roman"/>
          <w:sz w:val="24"/>
          <w:szCs w:val="24"/>
        </w:rPr>
      </w:pPr>
    </w:p>
    <w:p w14:paraId="348372B0" w14:textId="7D7C0CF8" w:rsidR="00E472F6" w:rsidRPr="00B95BC6" w:rsidRDefault="00E472F6" w:rsidP="00E472F6">
      <w:pPr>
        <w:spacing w:after="0" w:line="240" w:lineRule="auto"/>
        <w:contextualSpacing/>
        <w:jc w:val="both"/>
        <w:rPr>
          <w:rFonts w:ascii="Times New Roman" w:hAnsi="Times New Roman" w:cs="Times New Roman"/>
          <w:sz w:val="24"/>
          <w:szCs w:val="24"/>
        </w:rPr>
      </w:pPr>
      <w:r w:rsidRPr="00B95BC6">
        <w:rPr>
          <w:rFonts w:ascii="Times New Roman" w:hAnsi="Times New Roman" w:cs="Times New Roman"/>
          <w:sz w:val="24"/>
          <w:szCs w:val="24"/>
        </w:rPr>
        <w:t xml:space="preserve">(2) Ministeerium teadus- ja arendustegevuse ning innovatsiooni </w:t>
      </w:r>
      <w:r w:rsidR="00E06283">
        <w:rPr>
          <w:rFonts w:ascii="Times New Roman" w:hAnsi="Times New Roman" w:cs="Times New Roman"/>
          <w:sz w:val="24"/>
          <w:szCs w:val="24"/>
        </w:rPr>
        <w:t>elluviimisel</w:t>
      </w:r>
      <w:r w:rsidRPr="00B95BC6">
        <w:rPr>
          <w:rFonts w:ascii="Times New Roman" w:hAnsi="Times New Roman" w:cs="Times New Roman"/>
          <w:sz w:val="24"/>
          <w:szCs w:val="24"/>
        </w:rPr>
        <w:t>:</w:t>
      </w:r>
    </w:p>
    <w:p w14:paraId="233D691D" w14:textId="39594EF4" w:rsidR="007C5AF4" w:rsidRPr="00B95BC6" w:rsidRDefault="00E472F6" w:rsidP="007C5AF4">
      <w:pPr>
        <w:spacing w:after="0" w:line="240" w:lineRule="auto"/>
        <w:jc w:val="both"/>
        <w:rPr>
          <w:rFonts w:ascii="Times New Roman" w:hAnsi="Times New Roman" w:cs="Times New Roman"/>
          <w:sz w:val="24"/>
          <w:szCs w:val="24"/>
        </w:rPr>
      </w:pPr>
      <w:r w:rsidRPr="00B95BC6">
        <w:rPr>
          <w:rFonts w:ascii="Times New Roman" w:hAnsi="Times New Roman" w:cs="Times New Roman"/>
          <w:sz w:val="24"/>
          <w:szCs w:val="24"/>
        </w:rPr>
        <w:t xml:space="preserve">1) </w:t>
      </w:r>
      <w:r w:rsidR="007C5AF4" w:rsidRPr="00B95BC6">
        <w:rPr>
          <w:rFonts w:ascii="Times New Roman" w:hAnsi="Times New Roman" w:cs="Times New Roman"/>
          <w:sz w:val="24"/>
          <w:szCs w:val="24"/>
        </w:rPr>
        <w:t xml:space="preserve">töötab välja </w:t>
      </w:r>
      <w:r w:rsidR="00E17AEA" w:rsidRPr="00B95BC6">
        <w:rPr>
          <w:rFonts w:ascii="Times New Roman" w:hAnsi="Times New Roman" w:cs="Times New Roman"/>
          <w:sz w:val="24"/>
          <w:szCs w:val="24"/>
        </w:rPr>
        <w:t xml:space="preserve">teadus- ja arendustegevuse ning innovatsiooni </w:t>
      </w:r>
      <w:r w:rsidR="00E17AEA" w:rsidRPr="00C517D1">
        <w:rPr>
          <w:rFonts w:ascii="Times New Roman" w:hAnsi="Times New Roman" w:cs="Times New Roman"/>
          <w:sz w:val="24"/>
          <w:szCs w:val="24"/>
        </w:rPr>
        <w:t>tegevuskavad</w:t>
      </w:r>
      <w:r w:rsidR="00E17AEA">
        <w:rPr>
          <w:rFonts w:ascii="Times New Roman" w:hAnsi="Times New Roman" w:cs="Times New Roman"/>
          <w:sz w:val="24"/>
          <w:szCs w:val="24"/>
        </w:rPr>
        <w:t>, mis toetavad</w:t>
      </w:r>
      <w:r w:rsidR="00E17AEA" w:rsidRPr="00B95BC6">
        <w:rPr>
          <w:rFonts w:ascii="Times New Roman" w:hAnsi="Times New Roman" w:cs="Times New Roman"/>
          <w:sz w:val="24"/>
          <w:szCs w:val="24"/>
        </w:rPr>
        <w:t xml:space="preserve"> </w:t>
      </w:r>
      <w:r w:rsidR="007C5AF4" w:rsidRPr="00B95BC6">
        <w:rPr>
          <w:rFonts w:ascii="Times New Roman" w:hAnsi="Times New Roman" w:cs="Times New Roman"/>
          <w:sz w:val="24"/>
          <w:szCs w:val="24"/>
        </w:rPr>
        <w:t>valitsemisala poliitika eesmärke</w:t>
      </w:r>
      <w:r w:rsidR="00E17AEA">
        <w:rPr>
          <w:rFonts w:ascii="Times New Roman" w:hAnsi="Times New Roman" w:cs="Times New Roman"/>
          <w:sz w:val="24"/>
          <w:szCs w:val="24"/>
        </w:rPr>
        <w:t xml:space="preserve">, </w:t>
      </w:r>
      <w:r w:rsidR="007C5AF4" w:rsidRPr="00C517D1">
        <w:rPr>
          <w:rFonts w:ascii="Times New Roman" w:hAnsi="Times New Roman" w:cs="Times New Roman"/>
          <w:sz w:val="24"/>
          <w:szCs w:val="24"/>
        </w:rPr>
        <w:t>ja korraldab nende elluviimist</w:t>
      </w:r>
      <w:r w:rsidR="007C5AF4" w:rsidRPr="00B95BC6">
        <w:rPr>
          <w:rFonts w:ascii="Times New Roman" w:hAnsi="Times New Roman" w:cs="Times New Roman"/>
          <w:sz w:val="24"/>
          <w:szCs w:val="24"/>
        </w:rPr>
        <w:t>;</w:t>
      </w:r>
    </w:p>
    <w:p w14:paraId="7AD681A6" w14:textId="5C7332F9" w:rsidR="00F92F0D" w:rsidRDefault="007C5AF4" w:rsidP="00E472F6">
      <w:pPr>
        <w:spacing w:after="0" w:line="240" w:lineRule="auto"/>
        <w:jc w:val="both"/>
        <w:rPr>
          <w:rFonts w:ascii="Times New Roman" w:hAnsi="Times New Roman" w:cs="Times New Roman"/>
          <w:sz w:val="24"/>
          <w:szCs w:val="24"/>
        </w:rPr>
      </w:pPr>
      <w:r w:rsidRPr="00473A89">
        <w:rPr>
          <w:rFonts w:ascii="Times New Roman" w:hAnsi="Times New Roman" w:cs="Times New Roman"/>
          <w:sz w:val="24"/>
          <w:szCs w:val="24"/>
        </w:rPr>
        <w:t xml:space="preserve">2) </w:t>
      </w:r>
      <w:r w:rsidR="00E472F6" w:rsidRPr="00473A89">
        <w:rPr>
          <w:rFonts w:ascii="Times New Roman" w:hAnsi="Times New Roman" w:cs="Times New Roman"/>
          <w:sz w:val="24"/>
          <w:szCs w:val="24"/>
        </w:rPr>
        <w:t xml:space="preserve">korraldab oma valitsemisalale </w:t>
      </w:r>
      <w:commentRangeStart w:id="108"/>
      <w:r w:rsidR="00E472F6" w:rsidRPr="00473A89">
        <w:rPr>
          <w:rFonts w:ascii="Times New Roman" w:hAnsi="Times New Roman" w:cs="Times New Roman"/>
          <w:sz w:val="24"/>
          <w:szCs w:val="24"/>
        </w:rPr>
        <w:t>tarvilik</w:t>
      </w:r>
      <w:ins w:id="109" w:author="Aili Sandre" w:date="2024-09-09T15:36:00Z">
        <w:r w:rsidR="0052706C">
          <w:rPr>
            <w:rFonts w:ascii="Times New Roman" w:hAnsi="Times New Roman" w:cs="Times New Roman"/>
            <w:sz w:val="24"/>
            <w:szCs w:val="24"/>
          </w:rPr>
          <w:t>k</w:t>
        </w:r>
      </w:ins>
      <w:r w:rsidR="00E472F6" w:rsidRPr="00473A89">
        <w:rPr>
          <w:rFonts w:ascii="Times New Roman" w:hAnsi="Times New Roman" w:cs="Times New Roman"/>
          <w:sz w:val="24"/>
          <w:szCs w:val="24"/>
        </w:rPr>
        <w:t>u</w:t>
      </w:r>
      <w:commentRangeEnd w:id="108"/>
      <w:r w:rsidR="00087096">
        <w:rPr>
          <w:rStyle w:val="Kommentaariviide"/>
        </w:rPr>
        <w:commentReference w:id="108"/>
      </w:r>
      <w:r w:rsidR="00E472F6" w:rsidRPr="00473A89">
        <w:rPr>
          <w:rFonts w:ascii="Times New Roman" w:hAnsi="Times New Roman" w:cs="Times New Roman"/>
          <w:sz w:val="24"/>
          <w:szCs w:val="24"/>
        </w:rPr>
        <w:t xml:space="preserve"> teadus- ja arendustegevuse ning innovatsiooni </w:t>
      </w:r>
      <w:r w:rsidR="00A140F9" w:rsidRPr="00473A89">
        <w:rPr>
          <w:rFonts w:ascii="Times New Roman" w:hAnsi="Times New Roman" w:cs="Times New Roman"/>
          <w:sz w:val="24"/>
          <w:szCs w:val="24"/>
        </w:rPr>
        <w:t>rahastamist</w:t>
      </w:r>
      <w:r w:rsidR="00E472F6" w:rsidRPr="00473A89">
        <w:rPr>
          <w:rFonts w:ascii="Times New Roman" w:hAnsi="Times New Roman" w:cs="Times New Roman"/>
          <w:sz w:val="24"/>
          <w:szCs w:val="24"/>
        </w:rPr>
        <w:t>;</w:t>
      </w:r>
    </w:p>
    <w:p w14:paraId="1F643949" w14:textId="5A986F20" w:rsidR="00E472F6" w:rsidRPr="00E472F6" w:rsidRDefault="009C7097" w:rsidP="00E472F6">
      <w:pPr>
        <w:spacing w:after="0" w:line="240" w:lineRule="auto"/>
        <w:jc w:val="both"/>
        <w:rPr>
          <w:rFonts w:ascii="Times New Roman" w:hAnsi="Times New Roman" w:cs="Times New Roman"/>
          <w:sz w:val="24"/>
          <w:szCs w:val="24"/>
        </w:rPr>
      </w:pPr>
      <w:r w:rsidRPr="001019C4">
        <w:rPr>
          <w:rFonts w:ascii="Times New Roman" w:hAnsi="Times New Roman" w:cs="Times New Roman"/>
          <w:sz w:val="24"/>
          <w:szCs w:val="24"/>
        </w:rPr>
        <w:t>3</w:t>
      </w:r>
      <w:r w:rsidR="00CE1D86" w:rsidRPr="001019C4">
        <w:rPr>
          <w:rFonts w:ascii="Times New Roman" w:hAnsi="Times New Roman" w:cs="Times New Roman"/>
          <w:sz w:val="24"/>
          <w:szCs w:val="24"/>
        </w:rPr>
        <w:t>)</w:t>
      </w:r>
      <w:r w:rsidR="00E472F6" w:rsidRPr="001019C4">
        <w:rPr>
          <w:rFonts w:ascii="Times New Roman" w:hAnsi="Times New Roman" w:cs="Times New Roman"/>
          <w:sz w:val="24"/>
          <w:szCs w:val="24"/>
        </w:rPr>
        <w:t xml:space="preserve"> </w:t>
      </w:r>
      <w:r w:rsidR="00594385" w:rsidRPr="001019C4">
        <w:rPr>
          <w:rFonts w:ascii="Times New Roman" w:hAnsi="Times New Roman" w:cs="Times New Roman"/>
          <w:sz w:val="24"/>
          <w:szCs w:val="24"/>
        </w:rPr>
        <w:t xml:space="preserve">korraldab </w:t>
      </w:r>
      <w:r w:rsidR="00E472F6" w:rsidRPr="001019C4">
        <w:rPr>
          <w:rFonts w:ascii="Times New Roman" w:hAnsi="Times New Roman" w:cs="Times New Roman"/>
          <w:sz w:val="24"/>
          <w:szCs w:val="24"/>
        </w:rPr>
        <w:t xml:space="preserve">valitsemisala </w:t>
      </w:r>
      <w:ins w:id="110" w:author="Aili Sandre" w:date="2024-09-10T09:23:00Z">
        <w:r w:rsidR="00066500">
          <w:rPr>
            <w:rFonts w:ascii="Times New Roman" w:hAnsi="Times New Roman" w:cs="Times New Roman"/>
            <w:sz w:val="24"/>
            <w:szCs w:val="24"/>
          </w:rPr>
          <w:t xml:space="preserve">osalemist </w:t>
        </w:r>
      </w:ins>
      <w:r w:rsidR="00E472F6" w:rsidRPr="001019C4">
        <w:rPr>
          <w:rFonts w:ascii="Times New Roman" w:hAnsi="Times New Roman" w:cs="Times New Roman"/>
          <w:sz w:val="24"/>
          <w:szCs w:val="24"/>
        </w:rPr>
        <w:t>teadus- ja arendustegevuse ning innovatsiooni</w:t>
      </w:r>
      <w:ins w:id="111" w:author="Aili Sandre" w:date="2024-09-10T09:24:00Z">
        <w:r w:rsidR="00066500">
          <w:rPr>
            <w:rFonts w:ascii="Times New Roman" w:hAnsi="Times New Roman" w:cs="Times New Roman"/>
            <w:sz w:val="24"/>
            <w:szCs w:val="24"/>
          </w:rPr>
          <w:t>ga seotud</w:t>
        </w:r>
      </w:ins>
      <w:r w:rsidR="00E472F6" w:rsidRPr="001019C4">
        <w:rPr>
          <w:rFonts w:ascii="Times New Roman" w:hAnsi="Times New Roman" w:cs="Times New Roman"/>
          <w:sz w:val="24"/>
          <w:szCs w:val="24"/>
        </w:rPr>
        <w:t xml:space="preserve"> rahvusvahelises koostöös</w:t>
      </w:r>
      <w:r w:rsidR="00FD7265" w:rsidRPr="001019C4">
        <w:rPr>
          <w:rFonts w:ascii="Times New Roman" w:hAnsi="Times New Roman" w:cs="Times New Roman"/>
          <w:sz w:val="24"/>
          <w:szCs w:val="24"/>
        </w:rPr>
        <w:t xml:space="preserve"> </w:t>
      </w:r>
      <w:r w:rsidR="00594385" w:rsidRPr="001019C4">
        <w:rPr>
          <w:rFonts w:ascii="Times New Roman" w:hAnsi="Times New Roman" w:cs="Times New Roman"/>
          <w:sz w:val="24"/>
          <w:szCs w:val="24"/>
        </w:rPr>
        <w:t xml:space="preserve">osalemist ja </w:t>
      </w:r>
      <w:r w:rsidR="00FD7265" w:rsidRPr="001019C4">
        <w:rPr>
          <w:rFonts w:ascii="Times New Roman" w:hAnsi="Times New Roman" w:cs="Times New Roman"/>
          <w:sz w:val="24"/>
          <w:szCs w:val="24"/>
        </w:rPr>
        <w:t>selle rahastamist</w:t>
      </w:r>
      <w:r w:rsidR="00E472F6" w:rsidRPr="001019C4">
        <w:rPr>
          <w:rFonts w:ascii="Times New Roman" w:hAnsi="Times New Roman" w:cs="Times New Roman"/>
          <w:sz w:val="24"/>
          <w:szCs w:val="24"/>
        </w:rPr>
        <w:t>;</w:t>
      </w:r>
    </w:p>
    <w:p w14:paraId="1E8EE556" w14:textId="7C3D66C9" w:rsidR="00F977F6" w:rsidRPr="001019C4" w:rsidRDefault="009C7097" w:rsidP="00E472F6">
      <w:pPr>
        <w:spacing w:after="0" w:line="240" w:lineRule="auto"/>
        <w:jc w:val="both"/>
        <w:rPr>
          <w:rFonts w:ascii="Times New Roman" w:hAnsi="Times New Roman" w:cs="Times New Roman"/>
          <w:sz w:val="24"/>
          <w:szCs w:val="24"/>
        </w:rPr>
      </w:pPr>
      <w:r w:rsidRPr="001019C4">
        <w:rPr>
          <w:rFonts w:ascii="Times New Roman" w:hAnsi="Times New Roman" w:cs="Times New Roman"/>
          <w:sz w:val="24"/>
          <w:szCs w:val="24"/>
        </w:rPr>
        <w:t>4</w:t>
      </w:r>
      <w:r w:rsidR="00E472F6" w:rsidRPr="001019C4">
        <w:rPr>
          <w:rFonts w:ascii="Times New Roman" w:hAnsi="Times New Roman" w:cs="Times New Roman"/>
          <w:sz w:val="24"/>
          <w:szCs w:val="24"/>
        </w:rPr>
        <w:t xml:space="preserve">) esitab oma valitsemisala teadus- ja arendustegevuse eelarve </w:t>
      </w:r>
      <w:r w:rsidR="00E17AEA">
        <w:rPr>
          <w:rFonts w:ascii="Times New Roman" w:hAnsi="Times New Roman" w:cs="Times New Roman"/>
          <w:sz w:val="24"/>
          <w:szCs w:val="24"/>
        </w:rPr>
        <w:t>ning</w:t>
      </w:r>
      <w:r w:rsidR="00E472F6" w:rsidRPr="001019C4">
        <w:rPr>
          <w:rFonts w:ascii="Times New Roman" w:hAnsi="Times New Roman" w:cs="Times New Roman"/>
          <w:sz w:val="24"/>
          <w:szCs w:val="24"/>
        </w:rPr>
        <w:t xml:space="preserve"> selle täitmise ülevaate teadus- ja arendustegevuse </w:t>
      </w:r>
      <w:r w:rsidR="00D442CA" w:rsidRPr="001019C4">
        <w:rPr>
          <w:rFonts w:ascii="Times New Roman" w:hAnsi="Times New Roman" w:cs="Times New Roman"/>
          <w:sz w:val="24"/>
          <w:szCs w:val="24"/>
        </w:rPr>
        <w:t xml:space="preserve">valdkonna </w:t>
      </w:r>
      <w:r w:rsidR="00E472F6" w:rsidRPr="001019C4">
        <w:rPr>
          <w:rFonts w:ascii="Times New Roman" w:hAnsi="Times New Roman" w:cs="Times New Roman"/>
          <w:sz w:val="24"/>
          <w:szCs w:val="24"/>
        </w:rPr>
        <w:t>eest vastutavale minist</w:t>
      </w:r>
      <w:r w:rsidR="006A676D">
        <w:rPr>
          <w:rFonts w:ascii="Times New Roman" w:hAnsi="Times New Roman" w:cs="Times New Roman"/>
          <w:sz w:val="24"/>
          <w:szCs w:val="24"/>
        </w:rPr>
        <w:t>eeriumile</w:t>
      </w:r>
      <w:r w:rsidR="001019C4" w:rsidRPr="001019C4">
        <w:rPr>
          <w:rFonts w:ascii="Times New Roman" w:hAnsi="Times New Roman" w:cs="Times New Roman"/>
          <w:sz w:val="24"/>
          <w:szCs w:val="24"/>
        </w:rPr>
        <w:t>;</w:t>
      </w:r>
    </w:p>
    <w:p w14:paraId="62F66FB2" w14:textId="0929FC71" w:rsidR="00E472F6" w:rsidRPr="00E472F6" w:rsidRDefault="00F977F6" w:rsidP="00E472F6">
      <w:pPr>
        <w:spacing w:after="0" w:line="240" w:lineRule="auto"/>
        <w:jc w:val="both"/>
        <w:rPr>
          <w:rFonts w:ascii="Times New Roman" w:hAnsi="Times New Roman" w:cs="Times New Roman"/>
          <w:sz w:val="24"/>
          <w:szCs w:val="24"/>
        </w:rPr>
      </w:pPr>
      <w:r w:rsidRPr="00A70866">
        <w:rPr>
          <w:rFonts w:ascii="Times New Roman" w:hAnsi="Times New Roman" w:cs="Times New Roman"/>
          <w:sz w:val="24"/>
          <w:szCs w:val="24"/>
        </w:rPr>
        <w:t>5)</w:t>
      </w:r>
      <w:r w:rsidRPr="001019C4">
        <w:rPr>
          <w:rFonts w:ascii="Times New Roman" w:hAnsi="Times New Roman" w:cs="Times New Roman"/>
          <w:sz w:val="24"/>
          <w:szCs w:val="24"/>
        </w:rPr>
        <w:t xml:space="preserve"> </w:t>
      </w:r>
      <w:r w:rsidR="00282A43">
        <w:rPr>
          <w:rFonts w:ascii="Times New Roman" w:hAnsi="Times New Roman" w:cs="Times New Roman"/>
          <w:sz w:val="24"/>
          <w:szCs w:val="24"/>
        </w:rPr>
        <w:t>tagab</w:t>
      </w:r>
      <w:r w:rsidR="007435E7" w:rsidRPr="007435E7">
        <w:rPr>
          <w:rFonts w:ascii="Times New Roman" w:hAnsi="Times New Roman" w:cs="Times New Roman"/>
          <w:sz w:val="24"/>
          <w:szCs w:val="24"/>
        </w:rPr>
        <w:t xml:space="preserve"> </w:t>
      </w:r>
      <w:r w:rsidR="00A122C7">
        <w:rPr>
          <w:rFonts w:ascii="Times New Roman" w:hAnsi="Times New Roman" w:cs="Times New Roman"/>
          <w:sz w:val="24"/>
          <w:szCs w:val="24"/>
        </w:rPr>
        <w:t>teabe esitamise</w:t>
      </w:r>
      <w:r w:rsidR="00A122C7" w:rsidRPr="007435E7">
        <w:rPr>
          <w:rFonts w:ascii="Times New Roman" w:hAnsi="Times New Roman" w:cs="Times New Roman"/>
          <w:sz w:val="24"/>
          <w:szCs w:val="24"/>
        </w:rPr>
        <w:t xml:space="preserve"> </w:t>
      </w:r>
      <w:r w:rsidR="007435E7" w:rsidRPr="007435E7">
        <w:rPr>
          <w:rFonts w:ascii="Times New Roman" w:hAnsi="Times New Roman" w:cs="Times New Roman"/>
          <w:sz w:val="24"/>
          <w:szCs w:val="24"/>
        </w:rPr>
        <w:t xml:space="preserve">Eesti Teadusinfosüsteemi oma valitsemisalas </w:t>
      </w:r>
      <w:r w:rsidR="00347574">
        <w:rPr>
          <w:rFonts w:ascii="Times New Roman" w:hAnsi="Times New Roman" w:cs="Times New Roman"/>
          <w:sz w:val="24"/>
          <w:szCs w:val="24"/>
        </w:rPr>
        <w:t>rahastatud</w:t>
      </w:r>
      <w:r w:rsidR="007435E7" w:rsidRPr="007435E7">
        <w:rPr>
          <w:rFonts w:ascii="Times New Roman" w:hAnsi="Times New Roman" w:cs="Times New Roman"/>
          <w:sz w:val="24"/>
          <w:szCs w:val="24"/>
        </w:rPr>
        <w:t xml:space="preserve"> </w:t>
      </w:r>
      <w:r w:rsidR="00FF29A7">
        <w:rPr>
          <w:rFonts w:ascii="Times New Roman" w:hAnsi="Times New Roman" w:cs="Times New Roman"/>
          <w:sz w:val="24"/>
          <w:szCs w:val="24"/>
        </w:rPr>
        <w:t xml:space="preserve">uuringute </w:t>
      </w:r>
      <w:r w:rsidR="007435E7" w:rsidRPr="007435E7">
        <w:rPr>
          <w:rFonts w:ascii="Times New Roman" w:hAnsi="Times New Roman" w:cs="Times New Roman"/>
          <w:sz w:val="24"/>
          <w:szCs w:val="24"/>
        </w:rPr>
        <w:t>kohta.</w:t>
      </w:r>
    </w:p>
    <w:p w14:paraId="2327F920" w14:textId="77777777" w:rsidR="00E472F6" w:rsidRPr="00E472F6" w:rsidRDefault="00E472F6" w:rsidP="00E472F6">
      <w:pPr>
        <w:spacing w:after="0" w:line="240" w:lineRule="auto"/>
        <w:jc w:val="both"/>
        <w:rPr>
          <w:rFonts w:ascii="Times New Roman" w:hAnsi="Times New Roman" w:cs="Times New Roman"/>
          <w:sz w:val="24"/>
          <w:szCs w:val="24"/>
        </w:rPr>
      </w:pPr>
    </w:p>
    <w:p w14:paraId="4F8D04F5" w14:textId="3CE04F3E" w:rsidR="00E472F6" w:rsidRPr="00E472F6" w:rsidRDefault="00E472F6" w:rsidP="00E472F6">
      <w:pPr>
        <w:spacing w:after="0" w:line="240" w:lineRule="auto"/>
        <w:jc w:val="both"/>
        <w:rPr>
          <w:rFonts w:ascii="Times New Roman" w:hAnsi="Times New Roman" w:cs="Times New Roman"/>
          <w:b/>
          <w:bCs/>
          <w:sz w:val="24"/>
          <w:szCs w:val="24"/>
        </w:rPr>
      </w:pPr>
      <w:r w:rsidRPr="00E472F6">
        <w:rPr>
          <w:rFonts w:ascii="Times New Roman" w:hAnsi="Times New Roman" w:cs="Times New Roman"/>
          <w:bCs/>
          <w:sz w:val="24"/>
          <w:szCs w:val="24"/>
        </w:rPr>
        <w:t>(3)</w:t>
      </w:r>
      <w:r w:rsidRPr="00E472F6">
        <w:rPr>
          <w:rFonts w:ascii="Times New Roman" w:hAnsi="Times New Roman" w:cs="Times New Roman"/>
          <w:b/>
          <w:bCs/>
          <w:sz w:val="24"/>
          <w:szCs w:val="24"/>
        </w:rPr>
        <w:t xml:space="preserve"> </w:t>
      </w:r>
      <w:r w:rsidR="007B0EA0">
        <w:rPr>
          <w:rFonts w:ascii="Times New Roman" w:hAnsi="Times New Roman" w:cs="Times New Roman"/>
          <w:sz w:val="24"/>
          <w:szCs w:val="24"/>
        </w:rPr>
        <w:t xml:space="preserve">Teadus- ja arendustegevuse </w:t>
      </w:r>
      <w:r w:rsidR="00D442CA">
        <w:rPr>
          <w:rFonts w:ascii="Times New Roman" w:hAnsi="Times New Roman" w:cs="Times New Roman"/>
          <w:sz w:val="24"/>
          <w:szCs w:val="24"/>
        </w:rPr>
        <w:t xml:space="preserve">valdkonna </w:t>
      </w:r>
      <w:r w:rsidR="007B0EA0">
        <w:rPr>
          <w:rFonts w:ascii="Times New Roman" w:hAnsi="Times New Roman" w:cs="Times New Roman"/>
          <w:sz w:val="24"/>
          <w:szCs w:val="24"/>
        </w:rPr>
        <w:t xml:space="preserve">eest vastutav </w:t>
      </w:r>
      <w:r w:rsidRPr="00E472F6">
        <w:rPr>
          <w:rFonts w:ascii="Times New Roman" w:hAnsi="Times New Roman" w:cs="Times New Roman"/>
          <w:sz w:val="24"/>
          <w:szCs w:val="24"/>
        </w:rPr>
        <w:t>ministeerium</w:t>
      </w:r>
      <w:r w:rsidRPr="00F644F7">
        <w:rPr>
          <w:rFonts w:ascii="Times New Roman" w:hAnsi="Times New Roman" w:cs="Times New Roman"/>
          <w:sz w:val="24"/>
          <w:szCs w:val="24"/>
        </w:rPr>
        <w:t>:</w:t>
      </w:r>
    </w:p>
    <w:p w14:paraId="70041E04" w14:textId="3C6EDADD" w:rsidR="00E472F6" w:rsidRPr="00E472F6" w:rsidRDefault="00E472F6" w:rsidP="00E472F6">
      <w:pPr>
        <w:spacing w:after="0" w:line="240" w:lineRule="auto"/>
        <w:jc w:val="both"/>
        <w:rPr>
          <w:rFonts w:ascii="Times New Roman" w:hAnsi="Times New Roman" w:cs="Times New Roman"/>
          <w:sz w:val="24"/>
          <w:szCs w:val="24"/>
        </w:rPr>
      </w:pPr>
      <w:r w:rsidRPr="52F858DC">
        <w:rPr>
          <w:rFonts w:ascii="Times New Roman" w:hAnsi="Times New Roman" w:cs="Times New Roman"/>
          <w:sz w:val="24"/>
          <w:szCs w:val="24"/>
        </w:rPr>
        <w:t>1) kavandab ja viib ellu riiklikku teadus- ja arendustegevuse poliitikat ning korraldab selle</w:t>
      </w:r>
      <w:ins w:id="112" w:author="Aili Sandre" w:date="2024-09-09T15:38:00Z">
        <w:r w:rsidR="0052706C">
          <w:rPr>
            <w:rFonts w:ascii="Times New Roman" w:hAnsi="Times New Roman" w:cs="Times New Roman"/>
            <w:sz w:val="24"/>
            <w:szCs w:val="24"/>
          </w:rPr>
          <w:t xml:space="preserve"> alusel</w:t>
        </w:r>
      </w:ins>
      <w:del w:id="113" w:author="Aili Sandre" w:date="2024-09-09T15:38:00Z">
        <w:r w:rsidRPr="52F858DC" w:rsidDel="0052706C">
          <w:rPr>
            <w:rFonts w:ascii="Times New Roman" w:hAnsi="Times New Roman" w:cs="Times New Roman"/>
            <w:sz w:val="24"/>
            <w:szCs w:val="24"/>
          </w:rPr>
          <w:delText>ga seonduvat</w:delText>
        </w:r>
      </w:del>
      <w:r w:rsidRPr="52F858DC">
        <w:rPr>
          <w:rFonts w:ascii="Times New Roman" w:hAnsi="Times New Roman" w:cs="Times New Roman"/>
          <w:sz w:val="24"/>
          <w:szCs w:val="24"/>
        </w:rPr>
        <w:t xml:space="preserve"> teadus- ja arendustegevust</w:t>
      </w:r>
      <w:r w:rsidR="00406CF2">
        <w:rPr>
          <w:rFonts w:ascii="Times New Roman" w:hAnsi="Times New Roman" w:cs="Times New Roman"/>
          <w:sz w:val="24"/>
          <w:szCs w:val="24"/>
        </w:rPr>
        <w:t xml:space="preserve"> ning selle rahastamist</w:t>
      </w:r>
      <w:r w:rsidRPr="52F858DC">
        <w:rPr>
          <w:rFonts w:ascii="Times New Roman" w:hAnsi="Times New Roman" w:cs="Times New Roman"/>
          <w:sz w:val="24"/>
          <w:szCs w:val="24"/>
        </w:rPr>
        <w:t>;</w:t>
      </w:r>
    </w:p>
    <w:p w14:paraId="1CBD6659" w14:textId="45A767D0" w:rsidR="00D11B55" w:rsidRDefault="00E472F6" w:rsidP="00E472F6">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 xml:space="preserve">2) töötab välja ja esitab Vabariigi Valitsusele ettepanekuid teadus- ja arendustegevuse poliitika </w:t>
      </w:r>
      <w:r w:rsidR="006A676D">
        <w:rPr>
          <w:rFonts w:ascii="Times New Roman" w:hAnsi="Times New Roman" w:cs="Times New Roman"/>
          <w:sz w:val="24"/>
          <w:szCs w:val="24"/>
        </w:rPr>
        <w:t>kujundamiseks</w:t>
      </w:r>
      <w:r w:rsidRPr="00E472F6">
        <w:rPr>
          <w:rFonts w:ascii="Times New Roman" w:hAnsi="Times New Roman" w:cs="Times New Roman"/>
          <w:sz w:val="24"/>
          <w:szCs w:val="24"/>
        </w:rPr>
        <w:t>;</w:t>
      </w:r>
    </w:p>
    <w:p w14:paraId="5AE42E64" w14:textId="375AE140" w:rsidR="009C7097" w:rsidRDefault="007D0649"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9C7097" w:rsidRPr="52F858DC">
        <w:rPr>
          <w:rFonts w:ascii="Times New Roman" w:hAnsi="Times New Roman" w:cs="Times New Roman"/>
          <w:sz w:val="24"/>
          <w:szCs w:val="24"/>
        </w:rPr>
        <w:t>) korraldab teadus- ja arendusasutuste</w:t>
      </w:r>
      <w:r w:rsidR="004F064F">
        <w:rPr>
          <w:rFonts w:ascii="Times New Roman" w:hAnsi="Times New Roman" w:cs="Times New Roman"/>
          <w:sz w:val="24"/>
          <w:szCs w:val="24"/>
        </w:rPr>
        <w:t>,</w:t>
      </w:r>
      <w:r w:rsidR="005D2FA8">
        <w:rPr>
          <w:rFonts w:ascii="Times New Roman" w:hAnsi="Times New Roman" w:cs="Times New Roman"/>
          <w:sz w:val="24"/>
          <w:szCs w:val="24"/>
        </w:rPr>
        <w:t xml:space="preserve"> </w:t>
      </w:r>
      <w:r w:rsidR="00DF755C">
        <w:rPr>
          <w:rFonts w:ascii="Times New Roman" w:hAnsi="Times New Roman" w:cs="Times New Roman"/>
          <w:sz w:val="24"/>
          <w:szCs w:val="24"/>
        </w:rPr>
        <w:t xml:space="preserve">ülikoolide </w:t>
      </w:r>
      <w:r w:rsidR="00BF2750">
        <w:rPr>
          <w:rFonts w:ascii="Times New Roman" w:hAnsi="Times New Roman" w:cs="Times New Roman"/>
          <w:sz w:val="24"/>
          <w:szCs w:val="24"/>
        </w:rPr>
        <w:t>ning</w:t>
      </w:r>
      <w:r w:rsidR="00DF755C">
        <w:rPr>
          <w:rFonts w:ascii="Times New Roman" w:hAnsi="Times New Roman" w:cs="Times New Roman"/>
          <w:sz w:val="24"/>
          <w:szCs w:val="24"/>
        </w:rPr>
        <w:t xml:space="preserve"> rakendus</w:t>
      </w:r>
      <w:r w:rsidR="009C7097" w:rsidRPr="52F858DC">
        <w:rPr>
          <w:rFonts w:ascii="Times New Roman" w:hAnsi="Times New Roman" w:cs="Times New Roman"/>
          <w:sz w:val="24"/>
          <w:szCs w:val="24"/>
        </w:rPr>
        <w:t>kõrgkoolide teadus- ja arendustegevuse rahastamist riigieelarvest;</w:t>
      </w:r>
    </w:p>
    <w:p w14:paraId="7FCDFC21" w14:textId="150F3005" w:rsidR="003F28F5" w:rsidRPr="00185D08" w:rsidRDefault="007D0649"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3F28F5" w:rsidRPr="00185D08">
        <w:rPr>
          <w:rFonts w:ascii="Times New Roman" w:hAnsi="Times New Roman" w:cs="Times New Roman"/>
          <w:sz w:val="24"/>
          <w:szCs w:val="24"/>
        </w:rPr>
        <w:t xml:space="preserve">) </w:t>
      </w:r>
      <w:bookmarkStart w:id="114" w:name="_Hlk146282900"/>
      <w:r w:rsidR="003F28F5" w:rsidRPr="00C517D1">
        <w:rPr>
          <w:rFonts w:ascii="Times New Roman" w:hAnsi="Times New Roman" w:cs="Times New Roman"/>
          <w:sz w:val="24"/>
          <w:szCs w:val="24"/>
        </w:rPr>
        <w:t>toetab teadus- ja arendustegevuseks vajalike tugistruktuuride toimimist;</w:t>
      </w:r>
    </w:p>
    <w:bookmarkEnd w:id="114"/>
    <w:p w14:paraId="0836AACF" w14:textId="4C50201B" w:rsidR="00E472F6" w:rsidRPr="00185D08" w:rsidRDefault="007D0649"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E472F6" w:rsidRPr="00185D08">
        <w:rPr>
          <w:rFonts w:ascii="Times New Roman" w:hAnsi="Times New Roman" w:cs="Times New Roman"/>
          <w:sz w:val="24"/>
          <w:szCs w:val="24"/>
        </w:rPr>
        <w:t xml:space="preserve">) koordineerib riiklikul tasandil </w:t>
      </w:r>
      <w:del w:id="115" w:author="Aili Sandre" w:date="2024-09-09T15:40:00Z">
        <w:r w:rsidR="00E472F6" w:rsidRPr="00185D08" w:rsidDel="00BB0F3D">
          <w:rPr>
            <w:rFonts w:ascii="Times New Roman" w:hAnsi="Times New Roman" w:cs="Times New Roman"/>
            <w:sz w:val="24"/>
            <w:szCs w:val="24"/>
          </w:rPr>
          <w:delText xml:space="preserve">rahvusvahelist </w:delText>
        </w:r>
      </w:del>
      <w:r w:rsidR="00E472F6" w:rsidRPr="00185D08">
        <w:rPr>
          <w:rFonts w:ascii="Times New Roman" w:hAnsi="Times New Roman" w:cs="Times New Roman"/>
          <w:sz w:val="24"/>
          <w:szCs w:val="24"/>
        </w:rPr>
        <w:t xml:space="preserve">teadus- ja arendustegevuse </w:t>
      </w:r>
      <w:ins w:id="116" w:author="Aili Sandre" w:date="2024-09-09T15:40:00Z">
        <w:r w:rsidR="00BB0F3D" w:rsidRPr="00185D08">
          <w:rPr>
            <w:rFonts w:ascii="Times New Roman" w:hAnsi="Times New Roman" w:cs="Times New Roman"/>
            <w:sz w:val="24"/>
            <w:szCs w:val="24"/>
          </w:rPr>
          <w:t>rahvusvahelist</w:t>
        </w:r>
      </w:ins>
      <w:del w:id="117" w:author="Aili Sandre" w:date="2024-09-09T15:40:00Z">
        <w:r w:rsidR="00691025" w:rsidRPr="00185D08" w:rsidDel="00BB0F3D">
          <w:rPr>
            <w:rFonts w:ascii="Times New Roman" w:hAnsi="Times New Roman" w:cs="Times New Roman"/>
            <w:sz w:val="24"/>
            <w:szCs w:val="24"/>
          </w:rPr>
          <w:delText>alast</w:delText>
        </w:r>
      </w:del>
      <w:r w:rsidR="00691025" w:rsidRPr="00185D08">
        <w:rPr>
          <w:rFonts w:ascii="Times New Roman" w:hAnsi="Times New Roman" w:cs="Times New Roman"/>
          <w:sz w:val="24"/>
          <w:szCs w:val="24"/>
        </w:rPr>
        <w:t xml:space="preserve"> </w:t>
      </w:r>
      <w:r w:rsidR="00E472F6" w:rsidRPr="00185D08">
        <w:rPr>
          <w:rFonts w:ascii="Times New Roman" w:hAnsi="Times New Roman" w:cs="Times New Roman"/>
          <w:sz w:val="24"/>
          <w:szCs w:val="24"/>
        </w:rPr>
        <w:t xml:space="preserve">koostööd ning korraldab selle </w:t>
      </w:r>
      <w:r w:rsidR="001C1B13" w:rsidRPr="00185D08">
        <w:rPr>
          <w:rFonts w:ascii="Times New Roman" w:hAnsi="Times New Roman" w:cs="Times New Roman"/>
          <w:sz w:val="24"/>
          <w:szCs w:val="24"/>
        </w:rPr>
        <w:t>rahastamist</w:t>
      </w:r>
      <w:r w:rsidR="00E472F6" w:rsidRPr="00185D08">
        <w:rPr>
          <w:rFonts w:ascii="Times New Roman" w:hAnsi="Times New Roman" w:cs="Times New Roman"/>
          <w:sz w:val="24"/>
          <w:szCs w:val="24"/>
        </w:rPr>
        <w:t>;</w:t>
      </w:r>
    </w:p>
    <w:p w14:paraId="344381F2" w14:textId="38C08373" w:rsidR="00E472F6" w:rsidRPr="00185D08" w:rsidRDefault="007D0649"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E472F6" w:rsidRPr="00185D08">
        <w:rPr>
          <w:rFonts w:ascii="Times New Roman" w:hAnsi="Times New Roman" w:cs="Times New Roman"/>
          <w:sz w:val="24"/>
          <w:szCs w:val="24"/>
        </w:rPr>
        <w:t xml:space="preserve">) korraldab teadus- ja arendustegevuse </w:t>
      </w:r>
      <w:commentRangeStart w:id="118"/>
      <w:r w:rsidR="00E472F6" w:rsidRPr="00185D08">
        <w:rPr>
          <w:rFonts w:ascii="Times New Roman" w:hAnsi="Times New Roman" w:cs="Times New Roman"/>
          <w:sz w:val="24"/>
          <w:szCs w:val="24"/>
        </w:rPr>
        <w:t xml:space="preserve">kvaliteedi hindamist ning </w:t>
      </w:r>
      <w:r w:rsidR="007C1CA4" w:rsidRPr="00185D08">
        <w:rPr>
          <w:rFonts w:ascii="Times New Roman" w:hAnsi="Times New Roman" w:cs="Times New Roman"/>
          <w:sz w:val="24"/>
          <w:szCs w:val="24"/>
        </w:rPr>
        <w:t>te</w:t>
      </w:r>
      <w:ins w:id="119" w:author="Aili Sandre" w:date="2024-09-09T15:40:00Z">
        <w:r w:rsidR="00BB0F3D">
          <w:rPr>
            <w:rFonts w:ascii="Times New Roman" w:hAnsi="Times New Roman" w:cs="Times New Roman"/>
            <w:sz w:val="24"/>
            <w:szCs w:val="24"/>
          </w:rPr>
          <w:t>eb</w:t>
        </w:r>
      </w:ins>
      <w:del w:id="120" w:author="Aili Sandre" w:date="2024-09-09T15:40:00Z">
        <w:r w:rsidR="007C1CA4" w:rsidRPr="00185D08" w:rsidDel="00BB0F3D">
          <w:rPr>
            <w:rFonts w:ascii="Times New Roman" w:hAnsi="Times New Roman" w:cs="Times New Roman"/>
            <w:sz w:val="24"/>
            <w:szCs w:val="24"/>
          </w:rPr>
          <w:delText>ostab</w:delText>
        </w:r>
      </w:del>
      <w:r w:rsidR="007C1CA4" w:rsidRPr="00185D08">
        <w:rPr>
          <w:rFonts w:ascii="Times New Roman" w:hAnsi="Times New Roman" w:cs="Times New Roman"/>
          <w:sz w:val="24"/>
          <w:szCs w:val="24"/>
        </w:rPr>
        <w:t xml:space="preserve"> </w:t>
      </w:r>
      <w:r w:rsidR="00E472F6" w:rsidRPr="00185D08">
        <w:rPr>
          <w:rFonts w:ascii="Times New Roman" w:hAnsi="Times New Roman" w:cs="Times New Roman"/>
          <w:sz w:val="24"/>
          <w:szCs w:val="24"/>
        </w:rPr>
        <w:t>selle üle järelevalvet;</w:t>
      </w:r>
      <w:commentRangeEnd w:id="118"/>
      <w:r w:rsidR="00B2144B">
        <w:rPr>
          <w:rStyle w:val="Kommentaariviide"/>
        </w:rPr>
        <w:commentReference w:id="118"/>
      </w:r>
    </w:p>
    <w:p w14:paraId="1CDCE3FA" w14:textId="57A0828C" w:rsidR="00E472F6" w:rsidRPr="00185D08" w:rsidRDefault="007D0649"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E472F6" w:rsidRPr="00185D08">
        <w:rPr>
          <w:rFonts w:ascii="Times New Roman" w:hAnsi="Times New Roman" w:cs="Times New Roman"/>
          <w:sz w:val="24"/>
          <w:szCs w:val="24"/>
        </w:rPr>
        <w:t>) korraldab teadus- ja arendustegevuse valdkonna riiklikke konkursse;</w:t>
      </w:r>
    </w:p>
    <w:p w14:paraId="6122B719" w14:textId="005223EE" w:rsidR="00E472F6" w:rsidRPr="00185D08" w:rsidRDefault="007D0649"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00E472F6" w:rsidRPr="00185D08">
        <w:rPr>
          <w:rFonts w:ascii="Times New Roman" w:hAnsi="Times New Roman" w:cs="Times New Roman"/>
          <w:sz w:val="24"/>
          <w:szCs w:val="24"/>
        </w:rPr>
        <w:t xml:space="preserve">) </w:t>
      </w:r>
      <w:r w:rsidR="00691025" w:rsidRPr="00C517D1">
        <w:rPr>
          <w:rFonts w:ascii="Times New Roman" w:hAnsi="Times New Roman" w:cs="Times New Roman"/>
          <w:sz w:val="24"/>
          <w:szCs w:val="24"/>
        </w:rPr>
        <w:t>tagab</w:t>
      </w:r>
      <w:r w:rsidR="00691025" w:rsidRPr="00185D08">
        <w:rPr>
          <w:rFonts w:ascii="Times New Roman" w:hAnsi="Times New Roman" w:cs="Times New Roman"/>
          <w:sz w:val="24"/>
          <w:szCs w:val="24"/>
        </w:rPr>
        <w:t xml:space="preserve"> </w:t>
      </w:r>
      <w:r w:rsidR="00E472F6" w:rsidRPr="00185D08">
        <w:rPr>
          <w:rFonts w:ascii="Times New Roman" w:hAnsi="Times New Roman" w:cs="Times New Roman"/>
          <w:sz w:val="24"/>
          <w:szCs w:val="24"/>
        </w:rPr>
        <w:t xml:space="preserve">riikliku teaduseetika süsteemi </w:t>
      </w:r>
      <w:r w:rsidR="00691025" w:rsidRPr="00185D08">
        <w:rPr>
          <w:rFonts w:ascii="Times New Roman" w:hAnsi="Times New Roman" w:cs="Times New Roman"/>
          <w:sz w:val="24"/>
          <w:szCs w:val="24"/>
        </w:rPr>
        <w:t xml:space="preserve">toimimise </w:t>
      </w:r>
      <w:r w:rsidR="00BF2750">
        <w:rPr>
          <w:rFonts w:ascii="Times New Roman" w:hAnsi="Times New Roman" w:cs="Times New Roman"/>
          <w:sz w:val="24"/>
          <w:szCs w:val="24"/>
        </w:rPr>
        <w:t>ja</w:t>
      </w:r>
      <w:r w:rsidR="00BF2750" w:rsidRPr="00185D08">
        <w:rPr>
          <w:rFonts w:ascii="Times New Roman" w:hAnsi="Times New Roman" w:cs="Times New Roman"/>
          <w:sz w:val="24"/>
          <w:szCs w:val="24"/>
        </w:rPr>
        <w:t xml:space="preserve"> </w:t>
      </w:r>
      <w:r w:rsidR="00E472F6" w:rsidRPr="00185D08">
        <w:rPr>
          <w:rFonts w:ascii="Times New Roman" w:hAnsi="Times New Roman" w:cs="Times New Roman"/>
          <w:sz w:val="24"/>
          <w:szCs w:val="24"/>
        </w:rPr>
        <w:t>te</w:t>
      </w:r>
      <w:ins w:id="121" w:author="Aili Sandre" w:date="2024-09-09T15:41:00Z">
        <w:r w:rsidR="00BB0F3D">
          <w:rPr>
            <w:rFonts w:ascii="Times New Roman" w:hAnsi="Times New Roman" w:cs="Times New Roman"/>
            <w:sz w:val="24"/>
            <w:szCs w:val="24"/>
          </w:rPr>
          <w:t>eb</w:t>
        </w:r>
      </w:ins>
      <w:del w:id="122" w:author="Aili Sandre" w:date="2024-09-09T15:41:00Z">
        <w:r w:rsidR="006B46E9" w:rsidRPr="00185D08" w:rsidDel="00BB0F3D">
          <w:rPr>
            <w:rFonts w:ascii="Times New Roman" w:hAnsi="Times New Roman" w:cs="Times New Roman"/>
            <w:sz w:val="24"/>
            <w:szCs w:val="24"/>
          </w:rPr>
          <w:delText>osta</w:delText>
        </w:r>
        <w:r w:rsidR="00E472F6" w:rsidRPr="00185D08" w:rsidDel="00BB0F3D">
          <w:rPr>
            <w:rFonts w:ascii="Times New Roman" w:hAnsi="Times New Roman" w:cs="Times New Roman"/>
            <w:sz w:val="24"/>
            <w:szCs w:val="24"/>
          </w:rPr>
          <w:delText>b</w:delText>
        </w:r>
      </w:del>
      <w:r w:rsidR="00E472F6" w:rsidRPr="00185D08">
        <w:rPr>
          <w:rFonts w:ascii="Times New Roman" w:hAnsi="Times New Roman" w:cs="Times New Roman"/>
          <w:sz w:val="24"/>
          <w:szCs w:val="24"/>
        </w:rPr>
        <w:t xml:space="preserve"> selle üle järelevalvet;</w:t>
      </w:r>
    </w:p>
    <w:p w14:paraId="0BD72CA7" w14:textId="7B8FBB6C" w:rsidR="00E472F6" w:rsidRPr="00E472F6" w:rsidRDefault="007D0649"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E472F6" w:rsidRPr="00185D08">
        <w:rPr>
          <w:rFonts w:ascii="Times New Roman" w:hAnsi="Times New Roman" w:cs="Times New Roman"/>
          <w:sz w:val="24"/>
          <w:szCs w:val="24"/>
        </w:rPr>
        <w:t xml:space="preserve">) täidab teisi </w:t>
      </w:r>
      <w:r w:rsidR="0053792A" w:rsidRPr="00185D08">
        <w:rPr>
          <w:rFonts w:ascii="Times New Roman" w:hAnsi="Times New Roman" w:cs="Times New Roman"/>
          <w:sz w:val="24"/>
          <w:szCs w:val="24"/>
        </w:rPr>
        <w:t>talle õigusaktidega pandud</w:t>
      </w:r>
      <w:r w:rsidR="00E472F6" w:rsidRPr="00185D08">
        <w:rPr>
          <w:rFonts w:ascii="Times New Roman" w:hAnsi="Times New Roman" w:cs="Times New Roman"/>
          <w:sz w:val="24"/>
          <w:szCs w:val="24"/>
        </w:rPr>
        <w:t xml:space="preserve"> ülesandeid.</w:t>
      </w:r>
    </w:p>
    <w:p w14:paraId="58D8ABBA" w14:textId="77777777" w:rsidR="00E472F6" w:rsidRPr="00E472F6" w:rsidRDefault="00E472F6" w:rsidP="00E472F6">
      <w:pPr>
        <w:spacing w:after="0" w:line="240" w:lineRule="auto"/>
        <w:jc w:val="both"/>
        <w:rPr>
          <w:rFonts w:ascii="Times New Roman" w:hAnsi="Times New Roman" w:cs="Times New Roman"/>
          <w:sz w:val="24"/>
          <w:szCs w:val="24"/>
        </w:rPr>
      </w:pPr>
    </w:p>
    <w:p w14:paraId="6B62010E" w14:textId="77777777" w:rsidR="00BB0F3D" w:rsidRDefault="00E472F6" w:rsidP="00E472F6">
      <w:pPr>
        <w:spacing w:after="0" w:line="240" w:lineRule="auto"/>
        <w:jc w:val="both"/>
        <w:rPr>
          <w:ins w:id="123" w:author="Aili Sandre" w:date="2024-09-09T15:41:00Z"/>
          <w:rFonts w:ascii="Times New Roman" w:hAnsi="Times New Roman" w:cs="Times New Roman"/>
          <w:sz w:val="24"/>
          <w:szCs w:val="24"/>
        </w:rPr>
      </w:pPr>
      <w:r w:rsidRPr="001019C4">
        <w:rPr>
          <w:rFonts w:ascii="Times New Roman" w:hAnsi="Times New Roman" w:cs="Times New Roman"/>
          <w:sz w:val="24"/>
          <w:szCs w:val="24"/>
        </w:rPr>
        <w:t xml:space="preserve">(4) Käesoleva paragrahvi lõike 3 punktis </w:t>
      </w:r>
      <w:r w:rsidR="007D0649">
        <w:rPr>
          <w:rFonts w:ascii="Times New Roman" w:hAnsi="Times New Roman" w:cs="Times New Roman"/>
          <w:sz w:val="24"/>
          <w:szCs w:val="24"/>
        </w:rPr>
        <w:t>7</w:t>
      </w:r>
      <w:r w:rsidR="002C7802" w:rsidRPr="001019C4">
        <w:rPr>
          <w:rFonts w:ascii="Times New Roman" w:hAnsi="Times New Roman" w:cs="Times New Roman"/>
          <w:sz w:val="24"/>
          <w:szCs w:val="24"/>
        </w:rPr>
        <w:t xml:space="preserve"> </w:t>
      </w:r>
      <w:r w:rsidRPr="001019C4">
        <w:rPr>
          <w:rFonts w:ascii="Times New Roman" w:hAnsi="Times New Roman" w:cs="Times New Roman"/>
          <w:sz w:val="24"/>
          <w:szCs w:val="24"/>
        </w:rPr>
        <w:t xml:space="preserve">sätestatud riiklike konkursside </w:t>
      </w:r>
      <w:del w:id="124" w:author="Aili Sandre" w:date="2024-09-09T15:41:00Z">
        <w:r w:rsidR="002C7802" w:rsidDel="00BB0F3D">
          <w:rPr>
            <w:rFonts w:ascii="Times New Roman" w:hAnsi="Times New Roman" w:cs="Times New Roman"/>
            <w:sz w:val="24"/>
            <w:szCs w:val="24"/>
          </w:rPr>
          <w:delText xml:space="preserve">läbiviimise </w:delText>
        </w:r>
      </w:del>
      <w:r w:rsidRPr="001019C4">
        <w:rPr>
          <w:rFonts w:ascii="Times New Roman" w:hAnsi="Times New Roman" w:cs="Times New Roman"/>
          <w:sz w:val="24"/>
          <w:szCs w:val="24"/>
        </w:rPr>
        <w:t xml:space="preserve">tingimused </w:t>
      </w:r>
      <w:r w:rsidR="002C7802">
        <w:rPr>
          <w:rFonts w:ascii="Times New Roman" w:hAnsi="Times New Roman" w:cs="Times New Roman"/>
          <w:sz w:val="24"/>
          <w:szCs w:val="24"/>
        </w:rPr>
        <w:t>ja</w:t>
      </w:r>
      <w:r w:rsidR="002C7802" w:rsidRPr="001019C4">
        <w:rPr>
          <w:rFonts w:ascii="Times New Roman" w:hAnsi="Times New Roman" w:cs="Times New Roman"/>
          <w:sz w:val="24"/>
          <w:szCs w:val="24"/>
        </w:rPr>
        <w:t xml:space="preserve"> </w:t>
      </w:r>
      <w:r w:rsidRPr="001019C4">
        <w:rPr>
          <w:rFonts w:ascii="Times New Roman" w:hAnsi="Times New Roman" w:cs="Times New Roman"/>
          <w:sz w:val="24"/>
          <w:szCs w:val="24"/>
        </w:rPr>
        <w:t>korra kehtestab teadus- ja arendustegevuse valdkonna eest vastutav minister määrusega.</w:t>
      </w:r>
    </w:p>
    <w:p w14:paraId="7EABFF4D" w14:textId="77777777" w:rsidR="00BB0F3D" w:rsidRDefault="00BB0F3D" w:rsidP="00E472F6">
      <w:pPr>
        <w:spacing w:after="0" w:line="240" w:lineRule="auto"/>
        <w:jc w:val="both"/>
        <w:rPr>
          <w:ins w:id="125" w:author="Aili Sandre" w:date="2024-09-09T15:41:00Z"/>
          <w:rFonts w:ascii="Times New Roman" w:hAnsi="Times New Roman" w:cs="Times New Roman"/>
          <w:sz w:val="24"/>
          <w:szCs w:val="24"/>
        </w:rPr>
      </w:pPr>
    </w:p>
    <w:p w14:paraId="295DE81C" w14:textId="3D25C7FA" w:rsidR="00E36C0B" w:rsidRPr="00E472F6" w:rsidRDefault="00E36C0B" w:rsidP="00E472F6">
      <w:pPr>
        <w:spacing w:after="0" w:line="240" w:lineRule="auto"/>
        <w:jc w:val="both"/>
        <w:rPr>
          <w:rFonts w:ascii="Times New Roman" w:hAnsi="Times New Roman" w:cs="Times New Roman"/>
          <w:sz w:val="24"/>
          <w:szCs w:val="24"/>
        </w:rPr>
      </w:pPr>
      <w:r w:rsidRPr="00E36C0B">
        <w:rPr>
          <w:rFonts w:ascii="Times New Roman" w:hAnsi="Times New Roman" w:cs="Times New Roman"/>
          <w:sz w:val="24"/>
          <w:szCs w:val="24"/>
        </w:rPr>
        <w:t xml:space="preserve">(5) Käesoleva paragrahvi lõike 3 punktis </w:t>
      </w:r>
      <w:r w:rsidR="007D0649">
        <w:rPr>
          <w:rFonts w:ascii="Times New Roman" w:hAnsi="Times New Roman" w:cs="Times New Roman"/>
          <w:sz w:val="24"/>
          <w:szCs w:val="24"/>
        </w:rPr>
        <w:t>8</w:t>
      </w:r>
      <w:r w:rsidRPr="00E36C0B">
        <w:rPr>
          <w:rFonts w:ascii="Times New Roman" w:hAnsi="Times New Roman" w:cs="Times New Roman"/>
          <w:sz w:val="24"/>
          <w:szCs w:val="24"/>
        </w:rPr>
        <w:t xml:space="preserve"> sätestatud ülesannete täitmiseks kehtestab </w:t>
      </w:r>
      <w:del w:id="126" w:author="Mari Käbi" w:date="2024-09-17T20:46:00Z">
        <w:r w:rsidRPr="00E36C0B" w:rsidDel="00C776BE">
          <w:rPr>
            <w:rFonts w:ascii="Times New Roman" w:hAnsi="Times New Roman" w:cs="Times New Roman"/>
            <w:sz w:val="24"/>
            <w:szCs w:val="24"/>
          </w:rPr>
          <w:delText>teadus- ja arendustegevuse valdkonna eest vastutav minister määrusega</w:delText>
        </w:r>
        <w:r w:rsidR="004849A5" w:rsidDel="00C776BE">
          <w:rPr>
            <w:rFonts w:ascii="Times New Roman" w:hAnsi="Times New Roman" w:cs="Times New Roman"/>
            <w:sz w:val="24"/>
            <w:szCs w:val="24"/>
          </w:rPr>
          <w:delText xml:space="preserve"> </w:delText>
        </w:r>
      </w:del>
      <w:commentRangeStart w:id="127"/>
      <w:r w:rsidRPr="00E36C0B">
        <w:rPr>
          <w:rFonts w:ascii="Times New Roman" w:hAnsi="Times New Roman" w:cs="Times New Roman"/>
          <w:sz w:val="24"/>
          <w:szCs w:val="24"/>
        </w:rPr>
        <w:t xml:space="preserve">teadussüsteemi osaliste </w:t>
      </w:r>
      <w:commentRangeEnd w:id="127"/>
      <w:r w:rsidR="00B2144B">
        <w:rPr>
          <w:rStyle w:val="Kommentaariviide"/>
        </w:rPr>
        <w:commentReference w:id="127"/>
      </w:r>
      <w:r w:rsidRPr="00E36C0B">
        <w:rPr>
          <w:rFonts w:ascii="Times New Roman" w:hAnsi="Times New Roman" w:cs="Times New Roman"/>
          <w:sz w:val="24"/>
          <w:szCs w:val="24"/>
        </w:rPr>
        <w:t>õigused, kohustused ja ülesanded teaduseetika valdkonnas</w:t>
      </w:r>
      <w:r w:rsidR="004849A5">
        <w:rPr>
          <w:rFonts w:ascii="Times New Roman" w:hAnsi="Times New Roman" w:cs="Times New Roman"/>
          <w:sz w:val="24"/>
          <w:szCs w:val="24"/>
        </w:rPr>
        <w:t xml:space="preserve"> ning </w:t>
      </w:r>
      <w:commentRangeStart w:id="128"/>
      <w:commentRangeStart w:id="129"/>
      <w:r w:rsidRPr="00BB0F3D">
        <w:rPr>
          <w:rFonts w:ascii="Times New Roman" w:hAnsi="Times New Roman" w:cs="Times New Roman"/>
          <w:sz w:val="24"/>
          <w:szCs w:val="24"/>
          <w:highlight w:val="yellow"/>
          <w:rPrChange w:id="130" w:author="Aili Sandre" w:date="2024-09-09T15:43:00Z">
            <w:rPr>
              <w:rFonts w:ascii="Times New Roman" w:hAnsi="Times New Roman" w:cs="Times New Roman"/>
              <w:sz w:val="24"/>
              <w:szCs w:val="24"/>
            </w:rPr>
          </w:rPrChange>
        </w:rPr>
        <w:t>institutsionaalsete</w:t>
      </w:r>
      <w:commentRangeEnd w:id="128"/>
      <w:r w:rsidR="00BB0F3D">
        <w:rPr>
          <w:rStyle w:val="Kommentaariviide"/>
        </w:rPr>
        <w:commentReference w:id="128"/>
      </w:r>
      <w:commentRangeEnd w:id="129"/>
      <w:r w:rsidR="00B2144B">
        <w:rPr>
          <w:rStyle w:val="Kommentaariviide"/>
        </w:rPr>
        <w:commentReference w:id="129"/>
      </w:r>
      <w:r w:rsidRPr="00E36C0B">
        <w:rPr>
          <w:rFonts w:ascii="Times New Roman" w:hAnsi="Times New Roman" w:cs="Times New Roman"/>
          <w:sz w:val="24"/>
          <w:szCs w:val="24"/>
        </w:rPr>
        <w:t xml:space="preserve"> eetikakomiteede moodustamise korra ja </w:t>
      </w:r>
      <w:commentRangeStart w:id="131"/>
      <w:r w:rsidRPr="00E36C0B">
        <w:rPr>
          <w:rFonts w:ascii="Times New Roman" w:hAnsi="Times New Roman" w:cs="Times New Roman"/>
          <w:sz w:val="24"/>
          <w:szCs w:val="24"/>
        </w:rPr>
        <w:t>ülesanded</w:t>
      </w:r>
      <w:commentRangeEnd w:id="131"/>
      <w:r w:rsidR="005B7171">
        <w:rPr>
          <w:rStyle w:val="Kommentaariviide"/>
        </w:rPr>
        <w:commentReference w:id="131"/>
      </w:r>
      <w:ins w:id="132" w:author="Mari Käbi" w:date="2024-09-17T20:46:00Z">
        <w:r w:rsidR="00C776BE" w:rsidRPr="00C776BE">
          <w:rPr>
            <w:rFonts w:ascii="Times New Roman" w:hAnsi="Times New Roman" w:cs="Times New Roman"/>
            <w:sz w:val="24"/>
            <w:szCs w:val="24"/>
          </w:rPr>
          <w:t xml:space="preserve"> </w:t>
        </w:r>
        <w:commentRangeStart w:id="133"/>
        <w:r w:rsidR="00C776BE" w:rsidRPr="00E36C0B">
          <w:rPr>
            <w:rFonts w:ascii="Times New Roman" w:hAnsi="Times New Roman" w:cs="Times New Roman"/>
            <w:sz w:val="24"/>
            <w:szCs w:val="24"/>
          </w:rPr>
          <w:t>teadus- ja arendustegevuse valdkonna eest vastutav minister määrusega</w:t>
        </w:r>
      </w:ins>
      <w:r>
        <w:rPr>
          <w:rFonts w:ascii="Times New Roman" w:hAnsi="Times New Roman" w:cs="Times New Roman"/>
          <w:sz w:val="24"/>
          <w:szCs w:val="24"/>
        </w:rPr>
        <w:t>.</w:t>
      </w:r>
      <w:commentRangeEnd w:id="133"/>
      <w:r w:rsidR="00C776BE">
        <w:rPr>
          <w:rStyle w:val="Kommentaariviide"/>
        </w:rPr>
        <w:commentReference w:id="133"/>
      </w:r>
    </w:p>
    <w:p w14:paraId="1054F59E" w14:textId="77777777" w:rsidR="00E472F6" w:rsidRPr="00E472F6" w:rsidRDefault="00E472F6" w:rsidP="00E472F6">
      <w:pPr>
        <w:spacing w:after="0" w:line="240" w:lineRule="auto"/>
        <w:jc w:val="both"/>
        <w:rPr>
          <w:rFonts w:ascii="Times New Roman" w:hAnsi="Times New Roman" w:cs="Times New Roman"/>
          <w:sz w:val="24"/>
          <w:szCs w:val="24"/>
        </w:rPr>
      </w:pPr>
    </w:p>
    <w:p w14:paraId="265F6D44" w14:textId="15CC350F" w:rsidR="00E472F6" w:rsidRPr="00185D08" w:rsidRDefault="00E472F6" w:rsidP="00E472F6">
      <w:pPr>
        <w:spacing w:after="0" w:line="240" w:lineRule="auto"/>
        <w:jc w:val="both"/>
        <w:rPr>
          <w:rFonts w:ascii="Times New Roman" w:hAnsi="Times New Roman" w:cs="Times New Roman"/>
          <w:sz w:val="24"/>
          <w:szCs w:val="24"/>
        </w:rPr>
      </w:pPr>
      <w:r w:rsidRPr="00185D08">
        <w:rPr>
          <w:rFonts w:ascii="Times New Roman" w:hAnsi="Times New Roman" w:cs="Times New Roman"/>
          <w:sz w:val="24"/>
          <w:szCs w:val="24"/>
        </w:rPr>
        <w:t xml:space="preserve">(6) </w:t>
      </w:r>
      <w:commentRangeStart w:id="134"/>
      <w:r w:rsidR="007B0EA0" w:rsidRPr="00185D08">
        <w:rPr>
          <w:rFonts w:ascii="Times New Roman" w:hAnsi="Times New Roman" w:cs="Times New Roman"/>
          <w:sz w:val="24"/>
          <w:szCs w:val="24"/>
        </w:rPr>
        <w:t xml:space="preserve">Innovatsiooni </w:t>
      </w:r>
      <w:commentRangeEnd w:id="134"/>
      <w:r w:rsidR="009B458F">
        <w:rPr>
          <w:rStyle w:val="Kommentaariviide"/>
        </w:rPr>
        <w:commentReference w:id="134"/>
      </w:r>
      <w:r w:rsidR="007B0EA0" w:rsidRPr="00185D08">
        <w:rPr>
          <w:rFonts w:ascii="Times New Roman" w:hAnsi="Times New Roman" w:cs="Times New Roman"/>
          <w:sz w:val="24"/>
          <w:szCs w:val="24"/>
        </w:rPr>
        <w:t xml:space="preserve">eest vastutav </w:t>
      </w:r>
      <w:r w:rsidRPr="00185D08">
        <w:rPr>
          <w:rFonts w:ascii="Times New Roman" w:hAnsi="Times New Roman" w:cs="Times New Roman"/>
          <w:sz w:val="24"/>
          <w:szCs w:val="24"/>
        </w:rPr>
        <w:t>ministeerium:</w:t>
      </w:r>
    </w:p>
    <w:p w14:paraId="35EF8C64" w14:textId="7462BD7A" w:rsidR="00E472F6" w:rsidRPr="00185D08" w:rsidRDefault="00E472F6" w:rsidP="00E472F6">
      <w:pPr>
        <w:spacing w:after="0" w:line="240" w:lineRule="auto"/>
        <w:jc w:val="both"/>
        <w:rPr>
          <w:rFonts w:ascii="Times New Roman" w:hAnsi="Times New Roman" w:cs="Times New Roman"/>
          <w:sz w:val="24"/>
          <w:szCs w:val="24"/>
        </w:rPr>
      </w:pPr>
      <w:r w:rsidRPr="00185D08">
        <w:rPr>
          <w:rFonts w:ascii="Times New Roman" w:hAnsi="Times New Roman" w:cs="Times New Roman"/>
          <w:sz w:val="24"/>
          <w:szCs w:val="24"/>
        </w:rPr>
        <w:t>1) kavandab ja viib ellu riiklikku innovatsioonipoliitikat ning</w:t>
      </w:r>
      <w:r w:rsidRPr="00185D08" w:rsidDel="00B86E5A">
        <w:rPr>
          <w:rFonts w:ascii="Times New Roman" w:hAnsi="Times New Roman" w:cs="Times New Roman"/>
          <w:sz w:val="24"/>
          <w:szCs w:val="24"/>
        </w:rPr>
        <w:t xml:space="preserve"> </w:t>
      </w:r>
      <w:r w:rsidRPr="00185D08">
        <w:rPr>
          <w:rFonts w:ascii="Times New Roman" w:hAnsi="Times New Roman" w:cs="Times New Roman"/>
          <w:sz w:val="24"/>
          <w:szCs w:val="24"/>
        </w:rPr>
        <w:t>kujundab ettevõtjate teadus- ja arendustegevust ning innovatsiooni soosivat keskkonda;</w:t>
      </w:r>
    </w:p>
    <w:p w14:paraId="45FD3058" w14:textId="1AE3046D" w:rsidR="006A676D" w:rsidRDefault="00E472F6" w:rsidP="00E472F6">
      <w:pPr>
        <w:spacing w:after="0" w:line="240" w:lineRule="auto"/>
        <w:jc w:val="both"/>
        <w:rPr>
          <w:rFonts w:ascii="Times New Roman" w:hAnsi="Times New Roman" w:cs="Times New Roman"/>
          <w:sz w:val="24"/>
          <w:szCs w:val="24"/>
        </w:rPr>
      </w:pPr>
      <w:r w:rsidRPr="00185D08">
        <w:rPr>
          <w:rFonts w:ascii="Times New Roman" w:hAnsi="Times New Roman" w:cs="Times New Roman"/>
          <w:sz w:val="24"/>
          <w:szCs w:val="24"/>
        </w:rPr>
        <w:t>2) töötab välja ja esitab Vabariigi Valitsusele ettepanekuid ettevõtjate teadus- ja arendustegevust ning innovatsiooni soosiva poliitika kujundamiseks;</w:t>
      </w:r>
      <w:del w:id="135" w:author="Aili Sandre" w:date="2024-09-09T15:45:00Z">
        <w:r w:rsidR="006A676D" w:rsidRPr="006A676D" w:rsidDel="00BB0F3D">
          <w:rPr>
            <w:rFonts w:ascii="Times New Roman" w:hAnsi="Times New Roman" w:cs="Times New Roman"/>
            <w:sz w:val="24"/>
            <w:szCs w:val="24"/>
          </w:rPr>
          <w:delText xml:space="preserve"> </w:delText>
        </w:r>
      </w:del>
    </w:p>
    <w:p w14:paraId="41E9A521" w14:textId="714AA1D1" w:rsidR="00E472F6" w:rsidRPr="00185D08" w:rsidRDefault="006A676D"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14389E">
        <w:rPr>
          <w:rFonts w:ascii="Times New Roman" w:hAnsi="Times New Roman" w:cs="Times New Roman"/>
          <w:sz w:val="24"/>
          <w:szCs w:val="24"/>
        </w:rPr>
        <w:t>korraldab ettevõtjate teadus- ja arendustegevuse ning innovatsiooni ja seda soodustava tugistruktuuri loomist, tegevusi ja toetamist riigieelarvest;</w:t>
      </w:r>
    </w:p>
    <w:p w14:paraId="126107FF" w14:textId="376943AD" w:rsidR="00F92F0D" w:rsidRDefault="00C35DF0"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DF755C" w:rsidRPr="0014389E">
        <w:rPr>
          <w:rFonts w:ascii="Times New Roman" w:hAnsi="Times New Roman" w:cs="Times New Roman"/>
          <w:sz w:val="24"/>
          <w:szCs w:val="24"/>
        </w:rPr>
        <w:t xml:space="preserve">) korraldab </w:t>
      </w:r>
      <w:r w:rsidR="007855D4">
        <w:rPr>
          <w:rFonts w:ascii="Times New Roman" w:hAnsi="Times New Roman" w:cs="Times New Roman"/>
          <w:sz w:val="24"/>
          <w:szCs w:val="24"/>
        </w:rPr>
        <w:t xml:space="preserve">äriühinguna tegutsevate </w:t>
      </w:r>
      <w:r w:rsidR="00DF755C" w:rsidRPr="0014389E">
        <w:rPr>
          <w:rFonts w:ascii="Times New Roman" w:hAnsi="Times New Roman" w:cs="Times New Roman"/>
          <w:sz w:val="24"/>
          <w:szCs w:val="24"/>
        </w:rPr>
        <w:t xml:space="preserve">eraõiguslike teadus- ja arendusasutuste teadus- ja arendustegevuse rahastamist riigieelarvest </w:t>
      </w:r>
      <w:del w:id="136" w:author="Aili Sandre" w:date="2024-09-09T15:46:00Z">
        <w:r w:rsidR="00DF755C" w:rsidRPr="0014389E" w:rsidDel="00BB0F3D">
          <w:rPr>
            <w:rFonts w:ascii="Times New Roman" w:hAnsi="Times New Roman" w:cs="Times New Roman"/>
            <w:sz w:val="24"/>
            <w:szCs w:val="24"/>
          </w:rPr>
          <w:delText xml:space="preserve">vastavalt </w:delText>
        </w:r>
      </w:del>
      <w:r w:rsidR="00DF755C" w:rsidRPr="0014389E">
        <w:rPr>
          <w:rFonts w:ascii="Times New Roman" w:hAnsi="Times New Roman" w:cs="Times New Roman"/>
          <w:sz w:val="24"/>
          <w:szCs w:val="24"/>
        </w:rPr>
        <w:t>käesoleva seaduse §</w:t>
      </w:r>
      <w:del w:id="137" w:author="Aili Sandre" w:date="2024-09-09T15:46:00Z">
        <w:r w:rsidR="00DF755C" w:rsidRPr="0014389E" w:rsidDel="00BB0F3D">
          <w:rPr>
            <w:rFonts w:ascii="Times New Roman" w:hAnsi="Times New Roman" w:cs="Times New Roman"/>
            <w:sz w:val="24"/>
            <w:szCs w:val="24"/>
          </w:rPr>
          <w:delText>-s</w:delText>
        </w:r>
      </w:del>
      <w:r w:rsidR="00DF755C" w:rsidRPr="0014389E">
        <w:rPr>
          <w:rFonts w:ascii="Times New Roman" w:hAnsi="Times New Roman" w:cs="Times New Roman"/>
          <w:sz w:val="24"/>
          <w:szCs w:val="24"/>
        </w:rPr>
        <w:t xml:space="preserve"> </w:t>
      </w:r>
      <w:r w:rsidR="00BC703F">
        <w:rPr>
          <w:rFonts w:ascii="Times New Roman" w:hAnsi="Times New Roman" w:cs="Times New Roman"/>
          <w:sz w:val="24"/>
          <w:szCs w:val="24"/>
        </w:rPr>
        <w:t>21</w:t>
      </w:r>
      <w:r w:rsidR="00BC703F" w:rsidRPr="0014389E">
        <w:rPr>
          <w:rFonts w:ascii="Times New Roman" w:hAnsi="Times New Roman" w:cs="Times New Roman"/>
          <w:sz w:val="24"/>
          <w:szCs w:val="24"/>
        </w:rPr>
        <w:t xml:space="preserve"> </w:t>
      </w:r>
      <w:ins w:id="138" w:author="Aili Sandre" w:date="2024-09-09T15:46:00Z">
        <w:r w:rsidR="00BB0F3D">
          <w:rPr>
            <w:rFonts w:ascii="Times New Roman" w:hAnsi="Times New Roman" w:cs="Times New Roman"/>
            <w:sz w:val="24"/>
            <w:szCs w:val="24"/>
          </w:rPr>
          <w:t>kohaselt</w:t>
        </w:r>
      </w:ins>
      <w:del w:id="139" w:author="Aili Sandre" w:date="2024-09-09T15:46:00Z">
        <w:r w:rsidR="00DF755C" w:rsidRPr="0014389E" w:rsidDel="00BB0F3D">
          <w:rPr>
            <w:rFonts w:ascii="Times New Roman" w:hAnsi="Times New Roman" w:cs="Times New Roman"/>
            <w:sz w:val="24"/>
            <w:szCs w:val="24"/>
          </w:rPr>
          <w:delText>sätestatule</w:delText>
        </w:r>
      </w:del>
      <w:r w:rsidR="00DF755C" w:rsidRPr="0014389E">
        <w:rPr>
          <w:rFonts w:ascii="Times New Roman" w:hAnsi="Times New Roman" w:cs="Times New Roman"/>
          <w:sz w:val="24"/>
          <w:szCs w:val="24"/>
        </w:rPr>
        <w:t>;</w:t>
      </w:r>
    </w:p>
    <w:p w14:paraId="2F7C7111" w14:textId="45C40AF5" w:rsidR="00F92F0D" w:rsidRDefault="00DF755C"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E472F6" w:rsidRPr="00185D08">
        <w:rPr>
          <w:rFonts w:ascii="Times New Roman" w:hAnsi="Times New Roman" w:cs="Times New Roman"/>
          <w:sz w:val="24"/>
          <w:szCs w:val="24"/>
        </w:rPr>
        <w:t>) koordineerib riiklikul tasandil ettevõtjate osalemist teadus- ja arendustegevuse ning innovatsiooni</w:t>
      </w:r>
      <w:r w:rsidR="005D2FA8">
        <w:rPr>
          <w:rFonts w:ascii="Times New Roman" w:hAnsi="Times New Roman" w:cs="Times New Roman"/>
          <w:sz w:val="24"/>
          <w:szCs w:val="24"/>
        </w:rPr>
        <w:t xml:space="preserve"> </w:t>
      </w:r>
      <w:r w:rsidR="00E472F6" w:rsidRPr="00185D08">
        <w:rPr>
          <w:rFonts w:ascii="Times New Roman" w:hAnsi="Times New Roman" w:cs="Times New Roman"/>
          <w:sz w:val="24"/>
          <w:szCs w:val="24"/>
        </w:rPr>
        <w:t>rahvusvahelises koostöös ja</w:t>
      </w:r>
      <w:r w:rsidR="005D2FA8">
        <w:rPr>
          <w:rFonts w:ascii="Times New Roman" w:hAnsi="Times New Roman" w:cs="Times New Roman"/>
          <w:sz w:val="24"/>
          <w:szCs w:val="24"/>
        </w:rPr>
        <w:t xml:space="preserve"> </w:t>
      </w:r>
      <w:r w:rsidR="00E472F6" w:rsidRPr="00185D08">
        <w:rPr>
          <w:rFonts w:ascii="Times New Roman" w:hAnsi="Times New Roman" w:cs="Times New Roman"/>
          <w:sz w:val="24"/>
          <w:szCs w:val="24"/>
        </w:rPr>
        <w:t xml:space="preserve">korraldab selle </w:t>
      </w:r>
      <w:r w:rsidR="001C1B13" w:rsidRPr="00185D08">
        <w:rPr>
          <w:rFonts w:ascii="Times New Roman" w:hAnsi="Times New Roman" w:cs="Times New Roman"/>
          <w:sz w:val="24"/>
          <w:szCs w:val="24"/>
        </w:rPr>
        <w:t>rahastamist</w:t>
      </w:r>
      <w:r w:rsidR="00E472F6" w:rsidRPr="00185D08">
        <w:rPr>
          <w:rFonts w:ascii="Times New Roman" w:hAnsi="Times New Roman" w:cs="Times New Roman"/>
          <w:sz w:val="24"/>
          <w:szCs w:val="24"/>
        </w:rPr>
        <w:t>;</w:t>
      </w:r>
    </w:p>
    <w:p w14:paraId="5281CB28" w14:textId="7A04C1CD" w:rsidR="00E472F6" w:rsidRPr="00E472F6" w:rsidRDefault="00DF755C"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E472F6" w:rsidRPr="00185D08">
        <w:rPr>
          <w:rFonts w:ascii="Times New Roman" w:hAnsi="Times New Roman" w:cs="Times New Roman"/>
          <w:sz w:val="24"/>
          <w:szCs w:val="24"/>
        </w:rPr>
        <w:t xml:space="preserve">) </w:t>
      </w:r>
      <w:r w:rsidR="00A23FEE" w:rsidRPr="00185D08">
        <w:rPr>
          <w:rFonts w:ascii="Times New Roman" w:hAnsi="Times New Roman" w:cs="Times New Roman"/>
          <w:sz w:val="24"/>
          <w:szCs w:val="24"/>
        </w:rPr>
        <w:t xml:space="preserve">täidab </w:t>
      </w:r>
      <w:ins w:id="140" w:author="Aili Sandre" w:date="2024-09-09T15:46:00Z">
        <w:r w:rsidR="00BB0F3D">
          <w:rPr>
            <w:rFonts w:ascii="Times New Roman" w:hAnsi="Times New Roman" w:cs="Times New Roman"/>
            <w:sz w:val="24"/>
            <w:szCs w:val="24"/>
          </w:rPr>
          <w:t>muid</w:t>
        </w:r>
      </w:ins>
      <w:del w:id="141" w:author="Aili Sandre" w:date="2024-09-09T15:46:00Z">
        <w:r w:rsidR="00A23FEE" w:rsidRPr="00185D08" w:rsidDel="00BB0F3D">
          <w:rPr>
            <w:rFonts w:ascii="Times New Roman" w:hAnsi="Times New Roman" w:cs="Times New Roman"/>
            <w:sz w:val="24"/>
            <w:szCs w:val="24"/>
          </w:rPr>
          <w:delText>teisi</w:delText>
        </w:r>
      </w:del>
      <w:r w:rsidR="00A23FEE" w:rsidRPr="00185D08">
        <w:rPr>
          <w:rFonts w:ascii="Times New Roman" w:hAnsi="Times New Roman" w:cs="Times New Roman"/>
          <w:sz w:val="24"/>
          <w:szCs w:val="24"/>
        </w:rPr>
        <w:t xml:space="preserve"> talle õigusaktidega pandud ülesandeid</w:t>
      </w:r>
      <w:r w:rsidR="00E472F6" w:rsidRPr="00185D08">
        <w:rPr>
          <w:rFonts w:ascii="Times New Roman" w:hAnsi="Times New Roman" w:cs="Times New Roman"/>
          <w:sz w:val="24"/>
          <w:szCs w:val="24"/>
        </w:rPr>
        <w:t>.</w:t>
      </w:r>
    </w:p>
    <w:p w14:paraId="585BAEBF" w14:textId="77777777" w:rsidR="00E472F6" w:rsidRPr="00E472F6" w:rsidRDefault="00E472F6" w:rsidP="00E472F6">
      <w:pPr>
        <w:spacing w:after="0" w:line="240" w:lineRule="auto"/>
        <w:jc w:val="both"/>
        <w:rPr>
          <w:rFonts w:ascii="Times New Roman" w:hAnsi="Times New Roman" w:cs="Times New Roman"/>
          <w:sz w:val="24"/>
          <w:szCs w:val="24"/>
        </w:rPr>
      </w:pPr>
    </w:p>
    <w:p w14:paraId="504BC0D5" w14:textId="20C6AD30" w:rsidR="00E472F6" w:rsidRDefault="00E472F6" w:rsidP="00E472F6">
      <w:pPr>
        <w:spacing w:after="0" w:line="240" w:lineRule="auto"/>
        <w:jc w:val="both"/>
        <w:rPr>
          <w:rFonts w:ascii="Times New Roman" w:hAnsi="Times New Roman" w:cs="Times New Roman"/>
          <w:sz w:val="24"/>
          <w:szCs w:val="24"/>
        </w:rPr>
      </w:pPr>
      <w:r w:rsidRPr="00CC5342">
        <w:rPr>
          <w:rFonts w:ascii="Times New Roman" w:hAnsi="Times New Roman" w:cs="Times New Roman"/>
          <w:sz w:val="24"/>
          <w:szCs w:val="24"/>
        </w:rPr>
        <w:t>(7)</w:t>
      </w:r>
      <w:r w:rsidRPr="00E472F6">
        <w:rPr>
          <w:rFonts w:ascii="Times New Roman" w:hAnsi="Times New Roman" w:cs="Times New Roman"/>
          <w:sz w:val="24"/>
          <w:szCs w:val="24"/>
        </w:rPr>
        <w:t xml:space="preserve"> </w:t>
      </w:r>
      <w:r w:rsidR="007B0EA0">
        <w:rPr>
          <w:rFonts w:ascii="Times New Roman" w:hAnsi="Times New Roman" w:cs="Times New Roman"/>
          <w:sz w:val="24"/>
          <w:szCs w:val="24"/>
        </w:rPr>
        <w:t xml:space="preserve">Teadus- ja arendustegevuse ning innovatsiooni </w:t>
      </w:r>
      <w:r w:rsidR="001D4415">
        <w:rPr>
          <w:rFonts w:ascii="Times New Roman" w:hAnsi="Times New Roman" w:cs="Times New Roman"/>
          <w:sz w:val="24"/>
          <w:szCs w:val="24"/>
        </w:rPr>
        <w:t xml:space="preserve">valdkonna </w:t>
      </w:r>
      <w:r w:rsidR="007B0EA0">
        <w:rPr>
          <w:rFonts w:ascii="Times New Roman" w:hAnsi="Times New Roman" w:cs="Times New Roman"/>
          <w:sz w:val="24"/>
          <w:szCs w:val="24"/>
        </w:rPr>
        <w:t>eest vastutavad ministeeriumid</w:t>
      </w:r>
      <w:r w:rsidR="007B0EA0" w:rsidRPr="00E472F6">
        <w:rPr>
          <w:rFonts w:ascii="Times New Roman" w:hAnsi="Times New Roman" w:cs="Times New Roman"/>
          <w:sz w:val="24"/>
          <w:szCs w:val="24"/>
        </w:rPr>
        <w:t xml:space="preserve"> </w:t>
      </w:r>
      <w:r w:rsidR="00C02A68">
        <w:rPr>
          <w:rFonts w:ascii="Times New Roman" w:hAnsi="Times New Roman" w:cs="Times New Roman"/>
          <w:sz w:val="24"/>
          <w:szCs w:val="24"/>
        </w:rPr>
        <w:t>tagavad</w:t>
      </w:r>
      <w:r w:rsidR="00C02A68" w:rsidRPr="00E472F6">
        <w:rPr>
          <w:rFonts w:ascii="Times New Roman" w:hAnsi="Times New Roman" w:cs="Times New Roman"/>
          <w:sz w:val="24"/>
          <w:szCs w:val="24"/>
        </w:rPr>
        <w:t xml:space="preserve"> </w:t>
      </w:r>
      <w:r w:rsidRPr="00E472F6">
        <w:rPr>
          <w:rFonts w:ascii="Times New Roman" w:hAnsi="Times New Roman" w:cs="Times New Roman"/>
          <w:sz w:val="24"/>
          <w:szCs w:val="24"/>
        </w:rPr>
        <w:t>ühiselt teadus- ja arendustegevuse ning innovatsiooni</w:t>
      </w:r>
      <w:r w:rsidR="00565AB0">
        <w:rPr>
          <w:rFonts w:ascii="Times New Roman" w:hAnsi="Times New Roman" w:cs="Times New Roman"/>
          <w:sz w:val="24"/>
          <w:szCs w:val="24"/>
        </w:rPr>
        <w:t xml:space="preserve"> </w:t>
      </w:r>
      <w:r w:rsidRPr="00E472F6">
        <w:rPr>
          <w:rFonts w:ascii="Times New Roman" w:hAnsi="Times New Roman" w:cs="Times New Roman"/>
          <w:sz w:val="24"/>
          <w:szCs w:val="24"/>
        </w:rPr>
        <w:t xml:space="preserve">poliitika tervikliku toimimise, sealhulgas korraldavad ühiselt teadus- ja arendustegevust ning innovatsiooni </w:t>
      </w:r>
      <w:ins w:id="142" w:author="Aili Sandre" w:date="2024-09-09T15:47:00Z">
        <w:r w:rsidR="00BB0F3D">
          <w:rPr>
            <w:rFonts w:ascii="Times New Roman" w:hAnsi="Times New Roman" w:cs="Times New Roman"/>
            <w:sz w:val="24"/>
            <w:szCs w:val="24"/>
          </w:rPr>
          <w:t>ning</w:t>
        </w:r>
      </w:ins>
      <w:del w:id="143" w:author="Aili Sandre" w:date="2024-09-09T15:47:00Z">
        <w:r w:rsidRPr="00E472F6" w:rsidDel="00BB0F3D">
          <w:rPr>
            <w:rFonts w:ascii="Times New Roman" w:hAnsi="Times New Roman" w:cs="Times New Roman"/>
            <w:sz w:val="24"/>
            <w:szCs w:val="24"/>
          </w:rPr>
          <w:delText>ja</w:delText>
        </w:r>
      </w:del>
      <w:r w:rsidRPr="00E472F6">
        <w:rPr>
          <w:rFonts w:ascii="Times New Roman" w:hAnsi="Times New Roman" w:cs="Times New Roman"/>
          <w:sz w:val="24"/>
          <w:szCs w:val="24"/>
        </w:rPr>
        <w:t xml:space="preserve"> teadmussiir</w:t>
      </w:r>
      <w:ins w:id="144" w:author="Aili Sandre" w:date="2024-09-09T15:47:00Z">
        <w:r w:rsidR="00BB0F3D">
          <w:rPr>
            <w:rFonts w:ascii="Times New Roman" w:hAnsi="Times New Roman" w:cs="Times New Roman"/>
            <w:sz w:val="24"/>
            <w:szCs w:val="24"/>
          </w:rPr>
          <w:t>et</w:t>
        </w:r>
      </w:ins>
      <w:del w:id="145" w:author="Aili Sandre" w:date="2024-09-09T15:47:00Z">
        <w:r w:rsidRPr="00E472F6" w:rsidDel="00BB0F3D">
          <w:rPr>
            <w:rFonts w:ascii="Times New Roman" w:hAnsi="Times New Roman" w:cs="Times New Roman"/>
            <w:sz w:val="24"/>
            <w:szCs w:val="24"/>
          </w:rPr>
          <w:delText>de</w:delText>
        </w:r>
      </w:del>
      <w:r w:rsidR="0020404D">
        <w:rPr>
          <w:rFonts w:ascii="Times New Roman" w:hAnsi="Times New Roman" w:cs="Times New Roman"/>
          <w:sz w:val="24"/>
          <w:szCs w:val="24"/>
        </w:rPr>
        <w:t xml:space="preserve"> </w:t>
      </w:r>
      <w:del w:id="146" w:author="Mari Käbi" w:date="2024-09-17T10:29:00Z">
        <w:r w:rsidRPr="00E472F6" w:rsidDel="00AF3F3B">
          <w:rPr>
            <w:rFonts w:ascii="Times New Roman" w:hAnsi="Times New Roman" w:cs="Times New Roman"/>
            <w:sz w:val="24"/>
            <w:szCs w:val="24"/>
          </w:rPr>
          <w:delText xml:space="preserve">tegevusi </w:delText>
        </w:r>
      </w:del>
      <w:r w:rsidRPr="00E472F6">
        <w:rPr>
          <w:rFonts w:ascii="Times New Roman" w:hAnsi="Times New Roman" w:cs="Times New Roman"/>
          <w:sz w:val="24"/>
          <w:szCs w:val="24"/>
        </w:rPr>
        <w:t>teadus- ja arendusasutus</w:t>
      </w:r>
      <w:r w:rsidRPr="00E472F6" w:rsidDel="00D87BA0">
        <w:rPr>
          <w:rFonts w:ascii="Times New Roman" w:hAnsi="Times New Roman" w:cs="Times New Roman"/>
          <w:sz w:val="24"/>
          <w:szCs w:val="24"/>
        </w:rPr>
        <w:t>t</w:t>
      </w:r>
      <w:r w:rsidRPr="00E472F6">
        <w:rPr>
          <w:rFonts w:ascii="Times New Roman" w:hAnsi="Times New Roman" w:cs="Times New Roman"/>
          <w:sz w:val="24"/>
          <w:szCs w:val="24"/>
        </w:rPr>
        <w:t>e</w:t>
      </w:r>
      <w:r w:rsidR="00BA4971">
        <w:rPr>
          <w:rFonts w:ascii="Times New Roman" w:hAnsi="Times New Roman" w:cs="Times New Roman"/>
          <w:sz w:val="24"/>
          <w:szCs w:val="24"/>
        </w:rPr>
        <w:t>, kõrgkoolide</w:t>
      </w:r>
      <w:r w:rsidR="00F7760F">
        <w:rPr>
          <w:rFonts w:ascii="Times New Roman" w:hAnsi="Times New Roman" w:cs="Times New Roman"/>
          <w:sz w:val="24"/>
          <w:szCs w:val="24"/>
        </w:rPr>
        <w:t>,</w:t>
      </w:r>
      <w:r w:rsidRPr="00E472F6">
        <w:rPr>
          <w:rFonts w:ascii="Times New Roman" w:hAnsi="Times New Roman" w:cs="Times New Roman"/>
          <w:sz w:val="24"/>
          <w:szCs w:val="24"/>
        </w:rPr>
        <w:t xml:space="preserve"> ettevõtjate</w:t>
      </w:r>
      <w:r w:rsidR="00F7760F">
        <w:rPr>
          <w:rFonts w:ascii="Times New Roman" w:hAnsi="Times New Roman" w:cs="Times New Roman"/>
          <w:sz w:val="24"/>
          <w:szCs w:val="24"/>
        </w:rPr>
        <w:t xml:space="preserve"> ja avaliku sektori</w:t>
      </w:r>
      <w:r w:rsidRPr="00E472F6">
        <w:rPr>
          <w:rFonts w:ascii="Times New Roman" w:hAnsi="Times New Roman" w:cs="Times New Roman"/>
          <w:sz w:val="24"/>
          <w:szCs w:val="24"/>
        </w:rPr>
        <w:t xml:space="preserve"> vahel.</w:t>
      </w:r>
    </w:p>
    <w:p w14:paraId="6B3BF5A4" w14:textId="77777777" w:rsidR="000E16AF" w:rsidRDefault="000E16AF" w:rsidP="00E472F6">
      <w:pPr>
        <w:spacing w:after="0" w:line="240" w:lineRule="auto"/>
        <w:jc w:val="both"/>
        <w:rPr>
          <w:rFonts w:ascii="Times New Roman" w:hAnsi="Times New Roman" w:cs="Times New Roman"/>
          <w:sz w:val="24"/>
          <w:szCs w:val="24"/>
        </w:rPr>
      </w:pPr>
    </w:p>
    <w:p w14:paraId="0FF719DE" w14:textId="26AEEF8E" w:rsidR="00764F8E" w:rsidRDefault="000E16AF" w:rsidP="00F82AF6">
      <w:pPr>
        <w:spacing w:after="0" w:line="240" w:lineRule="auto"/>
        <w:jc w:val="both"/>
        <w:rPr>
          <w:rFonts w:ascii="Times New Roman" w:hAnsi="Times New Roman" w:cs="Times New Roman"/>
          <w:sz w:val="24"/>
          <w:szCs w:val="24"/>
        </w:rPr>
      </w:pPr>
      <w:bookmarkStart w:id="147" w:name="_Hlk161218880"/>
      <w:r w:rsidRPr="00C517D1">
        <w:rPr>
          <w:rFonts w:ascii="Times New Roman" w:hAnsi="Times New Roman" w:cs="Times New Roman"/>
          <w:sz w:val="24"/>
          <w:szCs w:val="24"/>
        </w:rPr>
        <w:t xml:space="preserve">(8) </w:t>
      </w:r>
      <w:commentRangeStart w:id="148"/>
      <w:r w:rsidR="00B95BC6" w:rsidRPr="00C517D1">
        <w:rPr>
          <w:rFonts w:ascii="Times New Roman" w:hAnsi="Times New Roman" w:cs="Times New Roman"/>
          <w:sz w:val="24"/>
          <w:szCs w:val="24"/>
        </w:rPr>
        <w:t xml:space="preserve">Riigikantselei </w:t>
      </w:r>
      <w:commentRangeEnd w:id="148"/>
      <w:r w:rsidR="00816B0E">
        <w:rPr>
          <w:rStyle w:val="Kommentaariviide"/>
        </w:rPr>
        <w:commentReference w:id="148"/>
      </w:r>
      <w:r w:rsidR="008614E5">
        <w:rPr>
          <w:rFonts w:ascii="Times New Roman" w:hAnsi="Times New Roman" w:cs="Times New Roman"/>
          <w:sz w:val="24"/>
          <w:szCs w:val="24"/>
        </w:rPr>
        <w:t xml:space="preserve">täidab </w:t>
      </w:r>
      <w:r w:rsidR="00764F8E" w:rsidRPr="00764F8E">
        <w:rPr>
          <w:rFonts w:ascii="Times New Roman" w:hAnsi="Times New Roman" w:cs="Times New Roman"/>
          <w:sz w:val="24"/>
          <w:szCs w:val="24"/>
        </w:rPr>
        <w:t>teadus- ja arendustegevuse ning innovatsiooni valdkonnas</w:t>
      </w:r>
      <w:r w:rsidR="008614E5">
        <w:rPr>
          <w:rFonts w:ascii="Times New Roman" w:hAnsi="Times New Roman" w:cs="Times New Roman"/>
          <w:sz w:val="24"/>
          <w:szCs w:val="24"/>
        </w:rPr>
        <w:t xml:space="preserve"> järgmisi ülesandeid</w:t>
      </w:r>
      <w:r w:rsidR="00764F8E">
        <w:rPr>
          <w:rFonts w:ascii="Times New Roman" w:hAnsi="Times New Roman" w:cs="Times New Roman"/>
          <w:sz w:val="24"/>
          <w:szCs w:val="24"/>
        </w:rPr>
        <w:t>:</w:t>
      </w:r>
    </w:p>
    <w:p w14:paraId="3803CA3F" w14:textId="4CB5F2B4" w:rsidR="00764F8E" w:rsidRDefault="00764F8E" w:rsidP="00F82A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B95BC6" w:rsidRPr="00C517D1">
        <w:rPr>
          <w:rFonts w:ascii="Times New Roman" w:hAnsi="Times New Roman" w:cs="Times New Roman"/>
          <w:sz w:val="24"/>
          <w:szCs w:val="24"/>
        </w:rPr>
        <w:t xml:space="preserve">koordineerib </w:t>
      </w:r>
      <w:r w:rsidRPr="00C517D1">
        <w:rPr>
          <w:rFonts w:ascii="Times New Roman" w:hAnsi="Times New Roman" w:cs="Times New Roman"/>
          <w:sz w:val="24"/>
          <w:szCs w:val="24"/>
        </w:rPr>
        <w:t>avaliku sektori innovatsiooni</w:t>
      </w:r>
      <w:del w:id="149" w:author="Aili Sandre" w:date="2024-09-09T15:47:00Z">
        <w:r w:rsidRPr="00C517D1" w:rsidDel="00BB0F3D">
          <w:rPr>
            <w:rFonts w:ascii="Times New Roman" w:hAnsi="Times New Roman" w:cs="Times New Roman"/>
            <w:sz w:val="24"/>
            <w:szCs w:val="24"/>
          </w:rPr>
          <w:delText xml:space="preserve"> </w:delText>
        </w:r>
      </w:del>
      <w:r w:rsidRPr="00C517D1">
        <w:rPr>
          <w:rFonts w:ascii="Times New Roman" w:hAnsi="Times New Roman" w:cs="Times New Roman"/>
          <w:sz w:val="24"/>
          <w:szCs w:val="24"/>
        </w:rPr>
        <w:t>tegevusi</w:t>
      </w:r>
      <w:r>
        <w:rPr>
          <w:rFonts w:ascii="Times New Roman" w:hAnsi="Times New Roman" w:cs="Times New Roman"/>
          <w:sz w:val="24"/>
          <w:szCs w:val="24"/>
        </w:rPr>
        <w:t>,</w:t>
      </w:r>
      <w:r w:rsidRPr="00C517D1">
        <w:rPr>
          <w:rFonts w:ascii="Times New Roman" w:hAnsi="Times New Roman" w:cs="Times New Roman"/>
          <w:sz w:val="24"/>
          <w:szCs w:val="24"/>
        </w:rPr>
        <w:t xml:space="preserve"> lähtudes riigi strateegilistest eesmärkidest</w:t>
      </w:r>
      <w:r>
        <w:rPr>
          <w:rFonts w:ascii="Times New Roman" w:hAnsi="Times New Roman" w:cs="Times New Roman"/>
          <w:sz w:val="24"/>
          <w:szCs w:val="24"/>
        </w:rPr>
        <w:t>;</w:t>
      </w:r>
    </w:p>
    <w:p w14:paraId="2D07FFAF" w14:textId="0CA85713" w:rsidR="008B6A1C" w:rsidRDefault="00764F8E" w:rsidP="00F82A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764F8E">
        <w:rPr>
          <w:rFonts w:ascii="Times New Roman" w:hAnsi="Times New Roman" w:cs="Times New Roman"/>
          <w:sz w:val="24"/>
          <w:szCs w:val="24"/>
        </w:rPr>
        <w:t xml:space="preserve">korraldab oma </w:t>
      </w:r>
      <w:r>
        <w:rPr>
          <w:rFonts w:ascii="Times New Roman" w:hAnsi="Times New Roman" w:cs="Times New Roman"/>
          <w:sz w:val="24"/>
          <w:szCs w:val="24"/>
        </w:rPr>
        <w:t>ülesannete täitmiseks</w:t>
      </w:r>
      <w:r w:rsidRPr="00764F8E">
        <w:rPr>
          <w:rFonts w:ascii="Times New Roman" w:hAnsi="Times New Roman" w:cs="Times New Roman"/>
          <w:sz w:val="24"/>
          <w:szCs w:val="24"/>
        </w:rPr>
        <w:t xml:space="preserve"> tarvilik</w:t>
      </w:r>
      <w:ins w:id="150" w:author="Aili Sandre" w:date="2024-09-09T15:48:00Z">
        <w:r w:rsidR="00BB0F3D">
          <w:rPr>
            <w:rFonts w:ascii="Times New Roman" w:hAnsi="Times New Roman" w:cs="Times New Roman"/>
            <w:sz w:val="24"/>
            <w:szCs w:val="24"/>
          </w:rPr>
          <w:t>k</w:t>
        </w:r>
      </w:ins>
      <w:r w:rsidRPr="00764F8E">
        <w:rPr>
          <w:rFonts w:ascii="Times New Roman" w:hAnsi="Times New Roman" w:cs="Times New Roman"/>
          <w:sz w:val="24"/>
          <w:szCs w:val="24"/>
        </w:rPr>
        <w:t xml:space="preserve">u teadus- ja arendustegevuse ning innovatsiooni </w:t>
      </w:r>
      <w:commentRangeStart w:id="151"/>
      <w:r w:rsidRPr="00764F8E">
        <w:rPr>
          <w:rFonts w:ascii="Times New Roman" w:hAnsi="Times New Roman" w:cs="Times New Roman"/>
          <w:sz w:val="24"/>
          <w:szCs w:val="24"/>
        </w:rPr>
        <w:t>rahastamist</w:t>
      </w:r>
      <w:commentRangeEnd w:id="151"/>
      <w:r w:rsidR="00BB0F3D">
        <w:rPr>
          <w:rStyle w:val="Kommentaariviide"/>
        </w:rPr>
        <w:commentReference w:id="151"/>
      </w:r>
      <w:r>
        <w:rPr>
          <w:rFonts w:ascii="Times New Roman" w:hAnsi="Times New Roman" w:cs="Times New Roman"/>
          <w:sz w:val="24"/>
          <w:szCs w:val="24"/>
        </w:rPr>
        <w:t>.</w:t>
      </w:r>
      <w:del w:id="152" w:author="Aili Sandre" w:date="2024-09-09T15:48:00Z">
        <w:r w:rsidRPr="00764F8E" w:rsidDel="00BB0F3D">
          <w:rPr>
            <w:rFonts w:ascii="Times New Roman" w:hAnsi="Times New Roman" w:cs="Times New Roman"/>
            <w:sz w:val="24"/>
            <w:szCs w:val="24"/>
          </w:rPr>
          <w:delText xml:space="preserve"> </w:delText>
        </w:r>
        <w:r w:rsidR="008B6A1C" w:rsidRPr="008B6A1C" w:rsidDel="00BB0F3D">
          <w:rPr>
            <w:rFonts w:ascii="Times New Roman" w:hAnsi="Times New Roman" w:cs="Times New Roman"/>
            <w:sz w:val="24"/>
            <w:szCs w:val="24"/>
          </w:rPr>
          <w:delText xml:space="preserve"> </w:delText>
        </w:r>
      </w:del>
    </w:p>
    <w:bookmarkEnd w:id="147"/>
    <w:p w14:paraId="0531975B" w14:textId="77777777" w:rsidR="00E472F6" w:rsidRPr="00E472F6" w:rsidRDefault="00E472F6" w:rsidP="00F82AF6">
      <w:pPr>
        <w:spacing w:after="0" w:line="240" w:lineRule="auto"/>
        <w:jc w:val="both"/>
        <w:rPr>
          <w:rFonts w:ascii="Times New Roman" w:hAnsi="Times New Roman" w:cs="Times New Roman"/>
          <w:sz w:val="24"/>
          <w:szCs w:val="24"/>
        </w:rPr>
      </w:pPr>
    </w:p>
    <w:p w14:paraId="2FCB938D" w14:textId="1C593B46" w:rsidR="00F92F0D" w:rsidRDefault="00E472F6" w:rsidP="00E472F6">
      <w:pPr>
        <w:spacing w:after="0" w:line="240" w:lineRule="auto"/>
        <w:jc w:val="both"/>
        <w:rPr>
          <w:rFonts w:ascii="Times New Roman" w:hAnsi="Times New Roman" w:cs="Times New Roman"/>
          <w:b/>
          <w:bCs/>
          <w:sz w:val="24"/>
          <w:szCs w:val="24"/>
        </w:rPr>
      </w:pPr>
      <w:r w:rsidRPr="00185D08">
        <w:rPr>
          <w:rFonts w:ascii="Times New Roman" w:hAnsi="Times New Roman" w:cs="Times New Roman"/>
          <w:b/>
          <w:bCs/>
          <w:sz w:val="24"/>
          <w:szCs w:val="24"/>
        </w:rPr>
        <w:t xml:space="preserve">§ </w:t>
      </w:r>
      <w:r w:rsidR="00C5611A">
        <w:rPr>
          <w:rFonts w:ascii="Times New Roman" w:hAnsi="Times New Roman" w:cs="Times New Roman"/>
          <w:b/>
          <w:bCs/>
          <w:sz w:val="24"/>
          <w:szCs w:val="24"/>
        </w:rPr>
        <w:t>10</w:t>
      </w:r>
      <w:r w:rsidRPr="00185D08">
        <w:rPr>
          <w:rFonts w:ascii="Times New Roman" w:hAnsi="Times New Roman" w:cs="Times New Roman"/>
          <w:b/>
          <w:bCs/>
          <w:sz w:val="24"/>
          <w:szCs w:val="24"/>
        </w:rPr>
        <w:t xml:space="preserve">. </w:t>
      </w:r>
      <w:bookmarkStart w:id="153" w:name="_Hlk123564573"/>
      <w:r w:rsidR="00905DA1" w:rsidRPr="00C517D1">
        <w:rPr>
          <w:rFonts w:ascii="Times New Roman" w:hAnsi="Times New Roman" w:cs="Times New Roman"/>
          <w:b/>
          <w:bCs/>
          <w:sz w:val="24"/>
          <w:szCs w:val="24"/>
        </w:rPr>
        <w:t>Teadus- ja arendustegevuse poliitika rakendusüksus</w:t>
      </w:r>
      <w:bookmarkEnd w:id="153"/>
    </w:p>
    <w:p w14:paraId="34689762" w14:textId="77777777" w:rsidR="00E472F6" w:rsidRPr="00185D08" w:rsidRDefault="00E472F6" w:rsidP="00E472F6">
      <w:pPr>
        <w:spacing w:after="0" w:line="240" w:lineRule="auto"/>
        <w:jc w:val="both"/>
        <w:rPr>
          <w:rFonts w:ascii="Times New Roman" w:hAnsi="Times New Roman" w:cs="Times New Roman"/>
          <w:sz w:val="24"/>
          <w:szCs w:val="24"/>
        </w:rPr>
      </w:pPr>
    </w:p>
    <w:p w14:paraId="2FE84238" w14:textId="3CCCB516" w:rsidR="00F92F0D" w:rsidRDefault="00E472F6" w:rsidP="00E472F6">
      <w:pPr>
        <w:spacing w:after="0" w:line="240" w:lineRule="auto"/>
        <w:jc w:val="both"/>
        <w:rPr>
          <w:rFonts w:ascii="Times New Roman" w:hAnsi="Times New Roman" w:cs="Times New Roman"/>
          <w:sz w:val="24"/>
          <w:szCs w:val="24"/>
        </w:rPr>
      </w:pPr>
      <w:r w:rsidRPr="0021780B">
        <w:rPr>
          <w:rFonts w:ascii="Times New Roman" w:hAnsi="Times New Roman" w:cs="Times New Roman"/>
          <w:sz w:val="24"/>
          <w:szCs w:val="24"/>
        </w:rPr>
        <w:t xml:space="preserve">(1) </w:t>
      </w:r>
      <w:r w:rsidR="00905DA1" w:rsidRPr="0021780B">
        <w:rPr>
          <w:rFonts w:ascii="Times New Roman" w:hAnsi="Times New Roman" w:cs="Times New Roman"/>
          <w:sz w:val="24"/>
          <w:szCs w:val="24"/>
        </w:rPr>
        <w:t>Teadus- ja arendustegevuse poliitika rakendusüksus</w:t>
      </w:r>
      <w:r w:rsidR="00EF225B" w:rsidRPr="0021780B">
        <w:rPr>
          <w:rFonts w:ascii="Times New Roman" w:hAnsi="Times New Roman" w:cs="Times New Roman"/>
          <w:sz w:val="24"/>
          <w:szCs w:val="24"/>
        </w:rPr>
        <w:t xml:space="preserve"> on</w:t>
      </w:r>
      <w:r w:rsidR="00875261">
        <w:rPr>
          <w:rFonts w:ascii="Times New Roman" w:hAnsi="Times New Roman" w:cs="Times New Roman"/>
          <w:sz w:val="24"/>
          <w:szCs w:val="24"/>
        </w:rPr>
        <w:t xml:space="preserve"> juriidiline isik</w:t>
      </w:r>
      <w:r w:rsidR="00EF225B" w:rsidRPr="0021780B">
        <w:rPr>
          <w:rFonts w:ascii="Times New Roman" w:hAnsi="Times New Roman" w:cs="Times New Roman"/>
          <w:sz w:val="24"/>
          <w:szCs w:val="24"/>
        </w:rPr>
        <w:t xml:space="preserve">, mille </w:t>
      </w:r>
      <w:r w:rsidRPr="0021780B">
        <w:rPr>
          <w:rFonts w:ascii="Times New Roman" w:hAnsi="Times New Roman" w:cs="Times New Roman"/>
          <w:sz w:val="24"/>
          <w:szCs w:val="24"/>
        </w:rPr>
        <w:t>eesmärk on toetada avalikes huvides riikliku teadus- ja arenduspoliitika elluviimist</w:t>
      </w:r>
      <w:r w:rsidR="003F6D7C" w:rsidRPr="0021780B">
        <w:rPr>
          <w:rFonts w:ascii="Times New Roman" w:hAnsi="Times New Roman" w:cs="Times New Roman"/>
          <w:sz w:val="24"/>
          <w:szCs w:val="24"/>
        </w:rPr>
        <w:t>.</w:t>
      </w:r>
    </w:p>
    <w:p w14:paraId="1AC3296D" w14:textId="77777777" w:rsidR="00BE4A25" w:rsidRDefault="00BE4A25" w:rsidP="00E472F6">
      <w:pPr>
        <w:spacing w:after="0" w:line="240" w:lineRule="auto"/>
        <w:jc w:val="both"/>
        <w:rPr>
          <w:rFonts w:ascii="Times New Roman" w:hAnsi="Times New Roman" w:cs="Times New Roman"/>
          <w:sz w:val="24"/>
          <w:szCs w:val="24"/>
        </w:rPr>
      </w:pPr>
    </w:p>
    <w:p w14:paraId="2B8466C4" w14:textId="208670A0" w:rsidR="00E472F6" w:rsidRPr="0021780B" w:rsidRDefault="00BE4A25"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3F6D7C" w:rsidRPr="0021780B">
        <w:rPr>
          <w:rFonts w:ascii="Times New Roman" w:hAnsi="Times New Roman" w:cs="Times New Roman"/>
          <w:sz w:val="24"/>
          <w:szCs w:val="24"/>
        </w:rPr>
        <w:t xml:space="preserve">Teadus- ja arendustegevuse poliitika rakendusüksuses </w:t>
      </w:r>
      <w:r w:rsidR="00EF225B" w:rsidRPr="0021780B">
        <w:rPr>
          <w:rFonts w:ascii="Times New Roman" w:hAnsi="Times New Roman" w:cs="Times New Roman"/>
          <w:sz w:val="24"/>
          <w:szCs w:val="24"/>
        </w:rPr>
        <w:t xml:space="preserve">teostab </w:t>
      </w:r>
      <w:r w:rsidR="003F6D7C" w:rsidRPr="0021780B">
        <w:rPr>
          <w:rFonts w:ascii="Times New Roman" w:hAnsi="Times New Roman" w:cs="Times New Roman"/>
          <w:sz w:val="24"/>
          <w:szCs w:val="24"/>
        </w:rPr>
        <w:t xml:space="preserve">riigi </w:t>
      </w:r>
      <w:r w:rsidR="00EF225B" w:rsidRPr="0021780B">
        <w:rPr>
          <w:rFonts w:ascii="Times New Roman" w:hAnsi="Times New Roman" w:cs="Times New Roman"/>
          <w:sz w:val="24"/>
          <w:szCs w:val="24"/>
        </w:rPr>
        <w:t xml:space="preserve">asutajaõigusi teadus- ja arendustegevuse eest vastutav </w:t>
      </w:r>
      <w:commentRangeStart w:id="154"/>
      <w:r w:rsidR="00EF225B" w:rsidRPr="0021780B">
        <w:rPr>
          <w:rFonts w:ascii="Times New Roman" w:hAnsi="Times New Roman" w:cs="Times New Roman"/>
          <w:sz w:val="24"/>
          <w:szCs w:val="24"/>
        </w:rPr>
        <w:t>ministeerium</w:t>
      </w:r>
      <w:commentRangeEnd w:id="154"/>
      <w:r w:rsidR="00816B0E">
        <w:rPr>
          <w:rStyle w:val="Kommentaariviide"/>
        </w:rPr>
        <w:commentReference w:id="154"/>
      </w:r>
      <w:r w:rsidR="00E472F6" w:rsidRPr="0021780B">
        <w:rPr>
          <w:rFonts w:ascii="Times New Roman" w:hAnsi="Times New Roman" w:cs="Times New Roman"/>
          <w:sz w:val="24"/>
          <w:szCs w:val="24"/>
        </w:rPr>
        <w:t>.</w:t>
      </w:r>
    </w:p>
    <w:p w14:paraId="116730B7" w14:textId="77777777" w:rsidR="00E472F6" w:rsidRPr="0021780B" w:rsidRDefault="00E472F6" w:rsidP="00E472F6">
      <w:pPr>
        <w:spacing w:after="0" w:line="240" w:lineRule="auto"/>
        <w:jc w:val="both"/>
        <w:rPr>
          <w:rFonts w:ascii="Times New Roman" w:hAnsi="Times New Roman" w:cs="Times New Roman"/>
          <w:sz w:val="24"/>
          <w:szCs w:val="24"/>
        </w:rPr>
      </w:pPr>
    </w:p>
    <w:p w14:paraId="3EC4A935" w14:textId="3E36D2D0" w:rsidR="00E472F6" w:rsidRPr="0021780B" w:rsidRDefault="00E472F6" w:rsidP="00E472F6">
      <w:pPr>
        <w:spacing w:after="0" w:line="240" w:lineRule="auto"/>
        <w:jc w:val="both"/>
        <w:rPr>
          <w:rFonts w:ascii="Times New Roman" w:hAnsi="Times New Roman" w:cs="Times New Roman"/>
          <w:sz w:val="24"/>
          <w:szCs w:val="24"/>
        </w:rPr>
      </w:pPr>
      <w:r w:rsidRPr="0021780B">
        <w:rPr>
          <w:rFonts w:ascii="Times New Roman" w:hAnsi="Times New Roman" w:cs="Times New Roman"/>
          <w:sz w:val="24"/>
          <w:szCs w:val="24"/>
        </w:rPr>
        <w:t>(</w:t>
      </w:r>
      <w:r w:rsidR="00BE4A25">
        <w:rPr>
          <w:rFonts w:ascii="Times New Roman" w:hAnsi="Times New Roman" w:cs="Times New Roman"/>
          <w:sz w:val="24"/>
          <w:szCs w:val="24"/>
        </w:rPr>
        <w:t>3</w:t>
      </w:r>
      <w:r w:rsidRPr="0021780B">
        <w:rPr>
          <w:rFonts w:ascii="Times New Roman" w:hAnsi="Times New Roman" w:cs="Times New Roman"/>
          <w:sz w:val="24"/>
          <w:szCs w:val="24"/>
        </w:rPr>
        <w:t xml:space="preserve">) </w:t>
      </w:r>
      <w:r w:rsidR="00905DA1" w:rsidRPr="0021780B">
        <w:rPr>
          <w:rFonts w:ascii="Times New Roman" w:hAnsi="Times New Roman" w:cs="Times New Roman"/>
          <w:sz w:val="24"/>
          <w:szCs w:val="24"/>
        </w:rPr>
        <w:t>Teadus- ja arendustegevuse poliitika rakendusüksus</w:t>
      </w:r>
      <w:r w:rsidRPr="0021780B">
        <w:rPr>
          <w:rFonts w:ascii="Times New Roman" w:hAnsi="Times New Roman" w:cs="Times New Roman"/>
          <w:sz w:val="24"/>
          <w:szCs w:val="24"/>
        </w:rPr>
        <w:t>:</w:t>
      </w:r>
    </w:p>
    <w:p w14:paraId="199C3018" w14:textId="33EDC8A2" w:rsidR="00E472F6" w:rsidRPr="0021780B" w:rsidRDefault="00E472F6" w:rsidP="00E472F6">
      <w:pPr>
        <w:spacing w:after="0" w:line="240" w:lineRule="auto"/>
        <w:jc w:val="both"/>
        <w:rPr>
          <w:rFonts w:ascii="Times New Roman" w:hAnsi="Times New Roman" w:cs="Times New Roman"/>
          <w:sz w:val="24"/>
          <w:szCs w:val="24"/>
        </w:rPr>
      </w:pPr>
      <w:r w:rsidRPr="009A0BD1">
        <w:rPr>
          <w:rFonts w:ascii="Times New Roman" w:hAnsi="Times New Roman" w:cs="Times New Roman"/>
          <w:sz w:val="24"/>
          <w:szCs w:val="24"/>
        </w:rPr>
        <w:t xml:space="preserve">1) </w:t>
      </w:r>
      <w:r w:rsidR="00552764" w:rsidRPr="009A0BD1">
        <w:rPr>
          <w:rFonts w:ascii="Times New Roman" w:hAnsi="Times New Roman" w:cs="Times New Roman"/>
          <w:sz w:val="24"/>
          <w:szCs w:val="24"/>
        </w:rPr>
        <w:t xml:space="preserve">korraldab </w:t>
      </w:r>
      <w:del w:id="155" w:author="Aili Sandre" w:date="2024-09-09T15:52:00Z">
        <w:r w:rsidR="00552764" w:rsidRPr="009A0BD1" w:rsidDel="00087096">
          <w:rPr>
            <w:rFonts w:ascii="Times New Roman" w:hAnsi="Times New Roman" w:cs="Times New Roman"/>
            <w:sz w:val="24"/>
            <w:szCs w:val="24"/>
          </w:rPr>
          <w:delText xml:space="preserve">ja viib ellu </w:delText>
        </w:r>
      </w:del>
      <w:r w:rsidR="00552764" w:rsidRPr="009A0BD1">
        <w:rPr>
          <w:rFonts w:ascii="Times New Roman" w:hAnsi="Times New Roman" w:cs="Times New Roman"/>
          <w:sz w:val="24"/>
          <w:szCs w:val="24"/>
        </w:rPr>
        <w:t xml:space="preserve">riiklike uurimistoetuste </w:t>
      </w:r>
      <w:commentRangeStart w:id="156"/>
      <w:r w:rsidR="00552764" w:rsidRPr="00087096">
        <w:rPr>
          <w:rFonts w:ascii="Times New Roman" w:hAnsi="Times New Roman" w:cs="Times New Roman"/>
          <w:sz w:val="24"/>
          <w:szCs w:val="24"/>
          <w:highlight w:val="yellow"/>
          <w:rPrChange w:id="157" w:author="Aili Sandre" w:date="2024-09-09T15:54:00Z">
            <w:rPr>
              <w:rFonts w:ascii="Times New Roman" w:hAnsi="Times New Roman" w:cs="Times New Roman"/>
              <w:sz w:val="24"/>
              <w:szCs w:val="24"/>
            </w:rPr>
          </w:rPrChange>
        </w:rPr>
        <w:t>rahastamist</w:t>
      </w:r>
      <w:commentRangeEnd w:id="156"/>
      <w:r w:rsidR="00101F84">
        <w:rPr>
          <w:rStyle w:val="Kommentaariviide"/>
        </w:rPr>
        <w:commentReference w:id="156"/>
      </w:r>
      <w:r w:rsidR="00552764" w:rsidRPr="0021780B">
        <w:rPr>
          <w:rFonts w:ascii="Times New Roman" w:hAnsi="Times New Roman" w:cs="Times New Roman"/>
          <w:sz w:val="24"/>
          <w:szCs w:val="24"/>
        </w:rPr>
        <w:t xml:space="preserve"> </w:t>
      </w:r>
      <w:del w:id="158" w:author="Aili Sandre" w:date="2024-09-09T15:52:00Z">
        <w:r w:rsidR="00552764" w:rsidRPr="0021780B" w:rsidDel="00087096">
          <w:rPr>
            <w:rFonts w:ascii="Times New Roman" w:hAnsi="Times New Roman" w:cs="Times New Roman"/>
            <w:sz w:val="24"/>
            <w:szCs w:val="24"/>
          </w:rPr>
          <w:delText>vastavalt</w:delText>
        </w:r>
        <w:r w:rsidR="00951B05" w:rsidDel="00087096">
          <w:rPr>
            <w:rFonts w:ascii="Times New Roman" w:hAnsi="Times New Roman" w:cs="Times New Roman"/>
            <w:sz w:val="24"/>
            <w:szCs w:val="24"/>
          </w:rPr>
          <w:delText xml:space="preserve"> </w:delText>
        </w:r>
      </w:del>
      <w:r w:rsidR="00951B05">
        <w:rPr>
          <w:rFonts w:ascii="Times New Roman" w:hAnsi="Times New Roman" w:cs="Times New Roman"/>
          <w:sz w:val="24"/>
          <w:szCs w:val="24"/>
        </w:rPr>
        <w:t>käesoleva seaduse</w:t>
      </w:r>
      <w:r w:rsidR="00552764" w:rsidRPr="0021780B">
        <w:rPr>
          <w:rFonts w:ascii="Times New Roman" w:hAnsi="Times New Roman" w:cs="Times New Roman"/>
          <w:sz w:val="24"/>
          <w:szCs w:val="24"/>
        </w:rPr>
        <w:t xml:space="preserve"> </w:t>
      </w:r>
      <w:r w:rsidR="001D4415" w:rsidRPr="0021780B">
        <w:rPr>
          <w:rFonts w:ascii="Times New Roman" w:hAnsi="Times New Roman" w:cs="Times New Roman"/>
          <w:sz w:val="24"/>
          <w:szCs w:val="24"/>
        </w:rPr>
        <w:t>§</w:t>
      </w:r>
      <w:del w:id="159" w:author="Aili Sandre" w:date="2024-09-09T15:52:00Z">
        <w:r w:rsidR="00324945" w:rsidRPr="0021780B" w:rsidDel="00087096">
          <w:rPr>
            <w:rFonts w:ascii="Times New Roman" w:hAnsi="Times New Roman" w:cs="Times New Roman"/>
            <w:sz w:val="24"/>
            <w:szCs w:val="24"/>
          </w:rPr>
          <w:delText>-s</w:delText>
        </w:r>
      </w:del>
      <w:r w:rsidR="001D4415" w:rsidRPr="0021780B">
        <w:rPr>
          <w:rFonts w:ascii="Times New Roman" w:hAnsi="Times New Roman" w:cs="Times New Roman"/>
          <w:sz w:val="24"/>
          <w:szCs w:val="24"/>
        </w:rPr>
        <w:t xml:space="preserve"> </w:t>
      </w:r>
      <w:r w:rsidR="00065E71">
        <w:rPr>
          <w:rFonts w:ascii="Times New Roman" w:hAnsi="Times New Roman" w:cs="Times New Roman"/>
          <w:sz w:val="24"/>
          <w:szCs w:val="24"/>
        </w:rPr>
        <w:t>22</w:t>
      </w:r>
      <w:r w:rsidR="00E4030F" w:rsidRPr="0021780B">
        <w:rPr>
          <w:rFonts w:ascii="Times New Roman" w:hAnsi="Times New Roman" w:cs="Times New Roman"/>
          <w:sz w:val="24"/>
          <w:szCs w:val="24"/>
        </w:rPr>
        <w:t xml:space="preserve"> </w:t>
      </w:r>
      <w:ins w:id="160" w:author="Aili Sandre" w:date="2024-09-09T15:52:00Z">
        <w:r w:rsidR="00087096">
          <w:rPr>
            <w:rFonts w:ascii="Times New Roman" w:hAnsi="Times New Roman" w:cs="Times New Roman"/>
            <w:sz w:val="24"/>
            <w:szCs w:val="24"/>
          </w:rPr>
          <w:t>kohaselt</w:t>
        </w:r>
      </w:ins>
      <w:del w:id="161" w:author="Aili Sandre" w:date="2024-09-09T15:52:00Z">
        <w:r w:rsidR="001D4415" w:rsidRPr="0021780B" w:rsidDel="00087096">
          <w:rPr>
            <w:rFonts w:ascii="Times New Roman" w:hAnsi="Times New Roman" w:cs="Times New Roman"/>
            <w:sz w:val="24"/>
            <w:szCs w:val="24"/>
          </w:rPr>
          <w:delText>sätestatu</w:delText>
        </w:r>
        <w:r w:rsidR="00552764" w:rsidRPr="0021780B" w:rsidDel="00087096">
          <w:rPr>
            <w:rFonts w:ascii="Times New Roman" w:hAnsi="Times New Roman" w:cs="Times New Roman"/>
            <w:sz w:val="24"/>
            <w:szCs w:val="24"/>
          </w:rPr>
          <w:delText>le</w:delText>
        </w:r>
      </w:del>
      <w:r w:rsidR="00552764" w:rsidRPr="0021780B">
        <w:rPr>
          <w:rFonts w:ascii="Times New Roman" w:hAnsi="Times New Roman" w:cs="Times New Roman"/>
          <w:sz w:val="24"/>
          <w:szCs w:val="24"/>
        </w:rPr>
        <w:t>;</w:t>
      </w:r>
    </w:p>
    <w:p w14:paraId="17EDDA65" w14:textId="309E62F1" w:rsidR="00E472F6" w:rsidRDefault="005901F2" w:rsidP="00E472F6">
      <w:pPr>
        <w:spacing w:after="0" w:line="240" w:lineRule="auto"/>
        <w:jc w:val="both"/>
        <w:rPr>
          <w:ins w:id="162" w:author="Aili Sandre" w:date="2024-09-10T09:33:00Z"/>
          <w:rFonts w:ascii="Times New Roman" w:hAnsi="Times New Roman" w:cs="Times New Roman"/>
          <w:sz w:val="24"/>
          <w:szCs w:val="24"/>
        </w:rPr>
      </w:pPr>
      <w:r w:rsidRPr="0021780B">
        <w:rPr>
          <w:rFonts w:ascii="Times New Roman" w:hAnsi="Times New Roman" w:cs="Times New Roman"/>
          <w:sz w:val="24"/>
          <w:szCs w:val="24"/>
        </w:rPr>
        <w:t>2</w:t>
      </w:r>
      <w:r w:rsidR="00E472F6" w:rsidRPr="0021780B">
        <w:rPr>
          <w:rFonts w:ascii="Times New Roman" w:hAnsi="Times New Roman" w:cs="Times New Roman"/>
          <w:sz w:val="24"/>
          <w:szCs w:val="24"/>
        </w:rPr>
        <w:t>) edendab teadlaste ning teadus- ja arendusasutus</w:t>
      </w:r>
      <w:r w:rsidR="00E472F6" w:rsidRPr="0021780B" w:rsidDel="00D87BA0">
        <w:rPr>
          <w:rFonts w:ascii="Times New Roman" w:hAnsi="Times New Roman" w:cs="Times New Roman"/>
          <w:sz w:val="24"/>
          <w:szCs w:val="24"/>
        </w:rPr>
        <w:t>t</w:t>
      </w:r>
      <w:r w:rsidR="00E472F6" w:rsidRPr="0021780B">
        <w:rPr>
          <w:rFonts w:ascii="Times New Roman" w:hAnsi="Times New Roman" w:cs="Times New Roman"/>
          <w:sz w:val="24"/>
          <w:szCs w:val="24"/>
        </w:rPr>
        <w:t>e</w:t>
      </w:r>
      <w:r w:rsidR="00796022" w:rsidRPr="0021780B">
        <w:rPr>
          <w:rFonts w:ascii="Times New Roman" w:hAnsi="Times New Roman" w:cs="Times New Roman"/>
          <w:sz w:val="24"/>
          <w:szCs w:val="24"/>
        </w:rPr>
        <w:t xml:space="preserve">, ülikoolide ja </w:t>
      </w:r>
      <w:commentRangeStart w:id="163"/>
      <w:r w:rsidR="00796022" w:rsidRPr="0021780B">
        <w:rPr>
          <w:rFonts w:ascii="Times New Roman" w:hAnsi="Times New Roman" w:cs="Times New Roman"/>
          <w:sz w:val="24"/>
          <w:szCs w:val="24"/>
        </w:rPr>
        <w:t>rakenduskõrgkoolide</w:t>
      </w:r>
      <w:r w:rsidR="00E472F6" w:rsidRPr="0021780B">
        <w:rPr>
          <w:rFonts w:ascii="Times New Roman" w:hAnsi="Times New Roman" w:cs="Times New Roman"/>
          <w:sz w:val="24"/>
          <w:szCs w:val="24"/>
        </w:rPr>
        <w:t xml:space="preserve"> </w:t>
      </w:r>
      <w:commentRangeEnd w:id="163"/>
      <w:r w:rsidR="00C57A26">
        <w:rPr>
          <w:rStyle w:val="Kommentaariviide"/>
        </w:rPr>
        <w:commentReference w:id="163"/>
      </w:r>
      <w:r w:rsidR="00E472F6" w:rsidRPr="0021780B">
        <w:rPr>
          <w:rFonts w:ascii="Times New Roman" w:hAnsi="Times New Roman" w:cs="Times New Roman"/>
          <w:sz w:val="24"/>
          <w:szCs w:val="24"/>
        </w:rPr>
        <w:t>rahvusvahelist teadus- ja arenduskoostööd</w:t>
      </w:r>
      <w:r w:rsidR="00F27995" w:rsidRPr="0021780B">
        <w:rPr>
          <w:rFonts w:ascii="Times New Roman" w:hAnsi="Times New Roman" w:cs="Times New Roman"/>
          <w:sz w:val="24"/>
          <w:szCs w:val="24"/>
        </w:rPr>
        <w:t xml:space="preserve"> ning korraldab selle </w:t>
      </w:r>
      <w:r w:rsidR="0021780B" w:rsidRPr="0021780B">
        <w:rPr>
          <w:rFonts w:ascii="Times New Roman" w:hAnsi="Times New Roman" w:cs="Times New Roman"/>
          <w:sz w:val="24"/>
          <w:szCs w:val="24"/>
        </w:rPr>
        <w:t xml:space="preserve">elluviimist ja </w:t>
      </w:r>
      <w:r w:rsidR="00F27995" w:rsidRPr="0021780B">
        <w:rPr>
          <w:rFonts w:ascii="Times New Roman" w:hAnsi="Times New Roman" w:cs="Times New Roman"/>
          <w:sz w:val="24"/>
          <w:szCs w:val="24"/>
        </w:rPr>
        <w:t>rahastamist</w:t>
      </w:r>
      <w:r w:rsidR="00E472F6" w:rsidRPr="0021780B">
        <w:rPr>
          <w:rFonts w:ascii="Times New Roman" w:hAnsi="Times New Roman" w:cs="Times New Roman"/>
          <w:sz w:val="24"/>
          <w:szCs w:val="24"/>
        </w:rPr>
        <w:t>;</w:t>
      </w:r>
    </w:p>
    <w:p w14:paraId="4E2D8C3E" w14:textId="75AE0554" w:rsidR="000A5BBF" w:rsidRPr="000A5BBF" w:rsidRDefault="000A5BBF">
      <w:pPr>
        <w:pStyle w:val="pf0"/>
        <w:spacing w:before="0" w:beforeAutospacing="0" w:after="0" w:afterAutospacing="0"/>
        <w:rPr>
          <w:ins w:id="164" w:author="Aili Sandre" w:date="2024-09-10T09:33:00Z"/>
          <w:rPrChange w:id="165" w:author="Aili Sandre" w:date="2024-09-10T09:33:00Z">
            <w:rPr>
              <w:ins w:id="166" w:author="Aili Sandre" w:date="2024-09-10T09:33:00Z"/>
              <w:rFonts w:ascii="Arial" w:hAnsi="Arial" w:cs="Arial"/>
              <w:sz w:val="20"/>
              <w:szCs w:val="20"/>
            </w:rPr>
          </w:rPrChange>
        </w:rPr>
        <w:pPrChange w:id="167" w:author="Aili Sandre" w:date="2024-09-10T09:33:00Z">
          <w:pPr>
            <w:pStyle w:val="pf0"/>
          </w:pPr>
        </w:pPrChange>
      </w:pPr>
      <w:ins w:id="168" w:author="Aili Sandre" w:date="2024-09-10T09:33:00Z">
        <w:r w:rsidRPr="000A5BBF">
          <w:t xml:space="preserve">3) </w:t>
        </w:r>
        <w:r w:rsidRPr="000A5BBF">
          <w:rPr>
            <w:rStyle w:val="cf01"/>
            <w:rFonts w:ascii="Times New Roman" w:hAnsi="Times New Roman" w:cs="Times New Roman"/>
            <w:sz w:val="24"/>
            <w:szCs w:val="24"/>
            <w:rPrChange w:id="169" w:author="Aili Sandre" w:date="2024-09-10T09:33:00Z">
              <w:rPr>
                <w:rStyle w:val="cf01"/>
              </w:rPr>
            </w:rPrChange>
          </w:rPr>
          <w:t xml:space="preserve">korraldab teadus- ja arendustegevuse </w:t>
        </w:r>
      </w:ins>
      <w:proofErr w:type="spellStart"/>
      <w:ins w:id="170" w:author="Aili Sandre" w:date="2024-09-10T11:12:00Z">
        <w:r w:rsidR="00BD6F74">
          <w:rPr>
            <w:rStyle w:val="cf01"/>
            <w:rFonts w:ascii="Times New Roman" w:hAnsi="Times New Roman" w:cs="Times New Roman"/>
            <w:sz w:val="24"/>
            <w:szCs w:val="24"/>
          </w:rPr>
          <w:t>evalveerimist</w:t>
        </w:r>
      </w:ins>
      <w:proofErr w:type="spellEnd"/>
      <w:ins w:id="171" w:author="Aili Sandre" w:date="2024-09-10T09:33:00Z">
        <w:r w:rsidRPr="000A5BBF">
          <w:rPr>
            <w:rStyle w:val="cf01"/>
            <w:rFonts w:ascii="Times New Roman" w:hAnsi="Times New Roman" w:cs="Times New Roman"/>
            <w:sz w:val="24"/>
            <w:szCs w:val="24"/>
            <w:rPrChange w:id="172" w:author="Aili Sandre" w:date="2024-09-10T09:33:00Z">
              <w:rPr>
                <w:rStyle w:val="cf01"/>
              </w:rPr>
            </w:rPrChange>
          </w:rPr>
          <w:t xml:space="preserve"> </w:t>
        </w:r>
        <w:r w:rsidRPr="000A5BBF">
          <w:rPr>
            <w:rStyle w:val="cf11"/>
            <w:rFonts w:ascii="Times New Roman" w:hAnsi="Times New Roman" w:cs="Times New Roman"/>
            <w:sz w:val="24"/>
            <w:szCs w:val="24"/>
            <w:rPrChange w:id="173" w:author="Aili Sandre" w:date="2024-09-10T09:33:00Z">
              <w:rPr>
                <w:rStyle w:val="cf11"/>
              </w:rPr>
            </w:rPrChange>
          </w:rPr>
          <w:t>käesoleva seaduse §-de 15</w:t>
        </w:r>
        <w:r w:rsidRPr="000A5BBF">
          <w:rPr>
            <w:rStyle w:val="cf21"/>
            <w:rFonts w:ascii="Times New Roman" w:hAnsi="Times New Roman" w:cs="Times New Roman"/>
            <w:sz w:val="24"/>
            <w:szCs w:val="24"/>
            <w:rPrChange w:id="174" w:author="Aili Sandre" w:date="2024-09-10T09:33:00Z">
              <w:rPr>
                <w:rStyle w:val="cf21"/>
              </w:rPr>
            </w:rPrChange>
          </w:rPr>
          <w:t>–</w:t>
        </w:r>
        <w:r w:rsidRPr="000A5BBF">
          <w:rPr>
            <w:rStyle w:val="cf11"/>
            <w:rFonts w:ascii="Times New Roman" w:hAnsi="Times New Roman" w:cs="Times New Roman"/>
            <w:sz w:val="24"/>
            <w:szCs w:val="24"/>
            <w:rPrChange w:id="175" w:author="Aili Sandre" w:date="2024-09-10T09:33:00Z">
              <w:rPr>
                <w:rStyle w:val="cf11"/>
              </w:rPr>
            </w:rPrChange>
          </w:rPr>
          <w:t>17 kohaselt ja</w:t>
        </w:r>
        <w:r w:rsidRPr="000A5BBF">
          <w:rPr>
            <w:rStyle w:val="cf01"/>
            <w:rFonts w:ascii="Times New Roman" w:hAnsi="Times New Roman" w:cs="Times New Roman"/>
            <w:sz w:val="24"/>
            <w:szCs w:val="24"/>
            <w:rPrChange w:id="176" w:author="Aili Sandre" w:date="2024-09-10T09:33:00Z">
              <w:rPr>
                <w:rStyle w:val="cf01"/>
              </w:rPr>
            </w:rPrChange>
          </w:rPr>
          <w:t xml:space="preserve"> temaatilist hindamist</w:t>
        </w:r>
        <w:r w:rsidRPr="000A5BBF">
          <w:rPr>
            <w:rStyle w:val="cf11"/>
            <w:rFonts w:ascii="Times New Roman" w:hAnsi="Times New Roman" w:cs="Times New Roman"/>
            <w:sz w:val="24"/>
            <w:szCs w:val="24"/>
            <w:rPrChange w:id="177" w:author="Aili Sandre" w:date="2024-09-10T09:33:00Z">
              <w:rPr>
                <w:rStyle w:val="cf11"/>
              </w:rPr>
            </w:rPrChange>
          </w:rPr>
          <w:t xml:space="preserve"> § 18 kohaselt</w:t>
        </w:r>
      </w:ins>
      <w:ins w:id="178" w:author="Aili Sandre" w:date="2024-09-10T09:34:00Z">
        <w:r>
          <w:rPr>
            <w:rStyle w:val="cf11"/>
            <w:rFonts w:ascii="Times New Roman" w:hAnsi="Times New Roman" w:cs="Times New Roman"/>
            <w:sz w:val="24"/>
            <w:szCs w:val="24"/>
          </w:rPr>
          <w:t>;</w:t>
        </w:r>
      </w:ins>
    </w:p>
    <w:p w14:paraId="64B5BA97" w14:textId="6D4A7A3C" w:rsidR="000A5BBF" w:rsidRPr="0021780B" w:rsidDel="000A5BBF" w:rsidRDefault="000A5BBF" w:rsidP="00E472F6">
      <w:pPr>
        <w:spacing w:after="0" w:line="240" w:lineRule="auto"/>
        <w:jc w:val="both"/>
        <w:rPr>
          <w:del w:id="179" w:author="Aili Sandre" w:date="2024-09-10T09:33:00Z"/>
          <w:rFonts w:ascii="Times New Roman" w:hAnsi="Times New Roman" w:cs="Times New Roman"/>
          <w:sz w:val="24"/>
          <w:szCs w:val="24"/>
        </w:rPr>
      </w:pPr>
    </w:p>
    <w:p w14:paraId="1AE007B8" w14:textId="06DF60FD" w:rsidR="00E472F6" w:rsidRPr="0021780B" w:rsidDel="000A5BBF" w:rsidRDefault="00E472F6" w:rsidP="00E472F6">
      <w:pPr>
        <w:spacing w:after="0" w:line="240" w:lineRule="auto"/>
        <w:jc w:val="both"/>
        <w:rPr>
          <w:del w:id="180" w:author="Aili Sandre" w:date="2024-09-10T09:33:00Z"/>
          <w:rFonts w:ascii="Times New Roman" w:hAnsi="Times New Roman" w:cs="Times New Roman"/>
          <w:sz w:val="24"/>
          <w:szCs w:val="24"/>
        </w:rPr>
      </w:pPr>
      <w:del w:id="181" w:author="Aili Sandre" w:date="2024-09-10T09:33:00Z">
        <w:r w:rsidRPr="0021780B" w:rsidDel="000A5BBF">
          <w:rPr>
            <w:rFonts w:ascii="Times New Roman" w:hAnsi="Times New Roman" w:cs="Times New Roman"/>
            <w:sz w:val="24"/>
            <w:szCs w:val="24"/>
          </w:rPr>
          <w:delText xml:space="preserve">3) </w:delText>
        </w:r>
      </w:del>
      <w:del w:id="182" w:author="Aili Sandre" w:date="2024-09-09T16:13:00Z">
        <w:r w:rsidR="00552764" w:rsidRPr="0021780B" w:rsidDel="00101F84">
          <w:rPr>
            <w:rFonts w:ascii="Times New Roman" w:hAnsi="Times New Roman" w:cs="Times New Roman"/>
            <w:sz w:val="24"/>
            <w:szCs w:val="24"/>
          </w:rPr>
          <w:delText>viib läbi</w:delText>
        </w:r>
      </w:del>
      <w:del w:id="183" w:author="Aili Sandre" w:date="2024-09-10T09:33:00Z">
        <w:r w:rsidR="00552764" w:rsidRPr="0021780B" w:rsidDel="000A5BBF">
          <w:rPr>
            <w:rFonts w:ascii="Times New Roman" w:hAnsi="Times New Roman" w:cs="Times New Roman"/>
            <w:sz w:val="24"/>
            <w:szCs w:val="24"/>
          </w:rPr>
          <w:delText xml:space="preserve"> teadus- ja arendustegevus</w:delText>
        </w:r>
      </w:del>
      <w:del w:id="184" w:author="Aili Sandre" w:date="2024-09-09T16:13:00Z">
        <w:r w:rsidR="00552764" w:rsidRPr="0021780B" w:rsidDel="00101F84">
          <w:rPr>
            <w:rFonts w:ascii="Times New Roman" w:hAnsi="Times New Roman" w:cs="Times New Roman"/>
            <w:sz w:val="24"/>
            <w:szCs w:val="24"/>
          </w:rPr>
          <w:delText xml:space="preserve">e </w:delText>
        </w:r>
        <w:r w:rsidR="00DF755C" w:rsidRPr="0021780B" w:rsidDel="00101F84">
          <w:rPr>
            <w:rFonts w:ascii="Times New Roman" w:hAnsi="Times New Roman" w:cs="Times New Roman"/>
            <w:sz w:val="24"/>
            <w:szCs w:val="24"/>
          </w:rPr>
          <w:delText>evalveerimist</w:delText>
        </w:r>
        <w:r w:rsidR="00552764" w:rsidRPr="0021780B" w:rsidDel="00101F84">
          <w:rPr>
            <w:rFonts w:ascii="Times New Roman" w:hAnsi="Times New Roman" w:cs="Times New Roman"/>
            <w:sz w:val="24"/>
            <w:szCs w:val="24"/>
          </w:rPr>
          <w:delText xml:space="preserve"> vastavalt</w:delText>
        </w:r>
      </w:del>
      <w:del w:id="185" w:author="Aili Sandre" w:date="2024-09-10T09:33:00Z">
        <w:r w:rsidR="00552764" w:rsidRPr="0021780B" w:rsidDel="000A5BBF">
          <w:rPr>
            <w:rFonts w:ascii="Times New Roman" w:hAnsi="Times New Roman" w:cs="Times New Roman"/>
            <w:sz w:val="24"/>
            <w:szCs w:val="24"/>
          </w:rPr>
          <w:delText xml:space="preserve"> </w:delText>
        </w:r>
      </w:del>
      <w:del w:id="186" w:author="Aili Sandre" w:date="2024-09-09T16:16:00Z">
        <w:r w:rsidR="00552764" w:rsidRPr="0021780B" w:rsidDel="00101F84">
          <w:rPr>
            <w:rFonts w:ascii="Times New Roman" w:hAnsi="Times New Roman" w:cs="Times New Roman"/>
            <w:sz w:val="24"/>
            <w:szCs w:val="24"/>
          </w:rPr>
          <w:delText>käesoleva seaduse §-</w:delText>
        </w:r>
        <w:r w:rsidR="00065E71" w:rsidDel="00101F84">
          <w:rPr>
            <w:rFonts w:ascii="Times New Roman" w:hAnsi="Times New Roman" w:cs="Times New Roman"/>
            <w:sz w:val="24"/>
            <w:szCs w:val="24"/>
          </w:rPr>
          <w:delText>de</w:delText>
        </w:r>
      </w:del>
      <w:del w:id="187" w:author="Aili Sandre" w:date="2024-09-09T16:13:00Z">
        <w:r w:rsidR="00065E71" w:rsidDel="00101F84">
          <w:rPr>
            <w:rFonts w:ascii="Times New Roman" w:hAnsi="Times New Roman" w:cs="Times New Roman"/>
            <w:sz w:val="24"/>
            <w:szCs w:val="24"/>
          </w:rPr>
          <w:delText>s</w:delText>
        </w:r>
      </w:del>
      <w:del w:id="188" w:author="Aili Sandre" w:date="2024-09-09T16:16:00Z">
        <w:r w:rsidR="00552764" w:rsidRPr="0021780B" w:rsidDel="00101F84">
          <w:rPr>
            <w:rFonts w:ascii="Times New Roman" w:hAnsi="Times New Roman" w:cs="Times New Roman"/>
            <w:sz w:val="24"/>
            <w:szCs w:val="24"/>
          </w:rPr>
          <w:delText xml:space="preserve"> 1</w:delText>
        </w:r>
        <w:r w:rsidR="00B22C5F" w:rsidDel="00101F84">
          <w:rPr>
            <w:rFonts w:ascii="Times New Roman" w:hAnsi="Times New Roman" w:cs="Times New Roman"/>
            <w:sz w:val="24"/>
            <w:szCs w:val="24"/>
          </w:rPr>
          <w:delText>5</w:delText>
        </w:r>
      </w:del>
      <w:del w:id="189" w:author="Aili Sandre" w:date="2024-09-09T16:13:00Z">
        <w:r w:rsidR="00065E71" w:rsidDel="00101F84">
          <w:rPr>
            <w:rFonts w:ascii="Times New Roman" w:hAnsi="Times New Roman" w:cs="Times New Roman"/>
            <w:sz w:val="24"/>
            <w:szCs w:val="24"/>
          </w:rPr>
          <w:delText>-</w:delText>
        </w:r>
      </w:del>
      <w:del w:id="190" w:author="Aili Sandre" w:date="2024-09-09T16:16:00Z">
        <w:r w:rsidR="00065E71" w:rsidDel="00101F84">
          <w:rPr>
            <w:rFonts w:ascii="Times New Roman" w:hAnsi="Times New Roman" w:cs="Times New Roman"/>
            <w:sz w:val="24"/>
            <w:szCs w:val="24"/>
          </w:rPr>
          <w:delText>17</w:delText>
        </w:r>
        <w:r w:rsidR="00552764" w:rsidRPr="0021780B" w:rsidDel="00101F84">
          <w:rPr>
            <w:rFonts w:ascii="Times New Roman" w:hAnsi="Times New Roman" w:cs="Times New Roman"/>
            <w:sz w:val="24"/>
            <w:szCs w:val="24"/>
          </w:rPr>
          <w:delText xml:space="preserve"> </w:delText>
        </w:r>
      </w:del>
      <w:del w:id="191" w:author="Aili Sandre" w:date="2024-09-09T16:14:00Z">
        <w:r w:rsidR="00552764" w:rsidRPr="0021780B" w:rsidDel="00101F84">
          <w:rPr>
            <w:rFonts w:ascii="Times New Roman" w:hAnsi="Times New Roman" w:cs="Times New Roman"/>
            <w:sz w:val="24"/>
            <w:szCs w:val="24"/>
          </w:rPr>
          <w:delText>sätestatule</w:delText>
        </w:r>
      </w:del>
      <w:del w:id="192" w:author="Aili Sandre" w:date="2024-09-09T16:20:00Z">
        <w:r w:rsidR="00065E71" w:rsidDel="00101F84">
          <w:rPr>
            <w:rFonts w:ascii="Times New Roman" w:hAnsi="Times New Roman" w:cs="Times New Roman"/>
            <w:sz w:val="24"/>
            <w:szCs w:val="24"/>
          </w:rPr>
          <w:delText xml:space="preserve"> ning temaatilist hindamist vastavalt käesoleva seaduse </w:delText>
        </w:r>
      </w:del>
      <w:del w:id="193" w:author="Aili Sandre" w:date="2024-09-09T16:17:00Z">
        <w:r w:rsidR="00065E71" w:rsidDel="00101F84">
          <w:rPr>
            <w:rFonts w:ascii="Times New Roman" w:hAnsi="Times New Roman" w:cs="Times New Roman"/>
            <w:sz w:val="24"/>
            <w:szCs w:val="24"/>
          </w:rPr>
          <w:delText xml:space="preserve">§-s 18 </w:delText>
        </w:r>
      </w:del>
      <w:del w:id="194" w:author="Aili Sandre" w:date="2024-09-09T16:20:00Z">
        <w:r w:rsidR="00065E71" w:rsidDel="00101F84">
          <w:rPr>
            <w:rFonts w:ascii="Times New Roman" w:hAnsi="Times New Roman" w:cs="Times New Roman"/>
            <w:sz w:val="24"/>
            <w:szCs w:val="24"/>
          </w:rPr>
          <w:delText>sätestatule</w:delText>
        </w:r>
      </w:del>
      <w:del w:id="195" w:author="Aili Sandre" w:date="2024-09-10T09:33:00Z">
        <w:r w:rsidRPr="0021780B" w:rsidDel="000A5BBF">
          <w:rPr>
            <w:rFonts w:ascii="Times New Roman" w:hAnsi="Times New Roman" w:cs="Times New Roman"/>
            <w:sz w:val="24"/>
            <w:szCs w:val="24"/>
          </w:rPr>
          <w:delText>;</w:delText>
        </w:r>
      </w:del>
    </w:p>
    <w:p w14:paraId="1F94EC12" w14:textId="2F8DF8C0" w:rsidR="00E472F6" w:rsidRPr="0021780B" w:rsidRDefault="00E472F6" w:rsidP="00E472F6">
      <w:pPr>
        <w:spacing w:after="0" w:line="240" w:lineRule="auto"/>
        <w:jc w:val="both"/>
        <w:rPr>
          <w:rFonts w:ascii="Times New Roman" w:hAnsi="Times New Roman" w:cs="Times New Roman"/>
          <w:sz w:val="24"/>
          <w:szCs w:val="24"/>
        </w:rPr>
      </w:pPr>
      <w:r w:rsidRPr="0021780B">
        <w:rPr>
          <w:rFonts w:ascii="Times New Roman" w:hAnsi="Times New Roman" w:cs="Times New Roman"/>
          <w:sz w:val="24"/>
          <w:szCs w:val="24"/>
        </w:rPr>
        <w:t xml:space="preserve">4) nõustab ministeeriume ja nende asutusi ministeeriumi valitsemisalale tarviliku teadus- ja arendustegevuse </w:t>
      </w:r>
      <w:r w:rsidR="00984E57">
        <w:rPr>
          <w:rFonts w:ascii="Times New Roman" w:hAnsi="Times New Roman" w:cs="Times New Roman"/>
          <w:sz w:val="24"/>
          <w:szCs w:val="24"/>
        </w:rPr>
        <w:t>toetamisel</w:t>
      </w:r>
      <w:r w:rsidR="00984E57" w:rsidRPr="0021780B">
        <w:rPr>
          <w:rFonts w:ascii="Times New Roman" w:hAnsi="Times New Roman" w:cs="Times New Roman"/>
          <w:sz w:val="24"/>
          <w:szCs w:val="24"/>
        </w:rPr>
        <w:t xml:space="preserve"> </w:t>
      </w:r>
      <w:r w:rsidRPr="00BD6F74">
        <w:rPr>
          <w:rFonts w:ascii="Times New Roman" w:hAnsi="Times New Roman" w:cs="Times New Roman"/>
          <w:sz w:val="24"/>
          <w:szCs w:val="24"/>
        </w:rPr>
        <w:t>ja korraldab vajaduse</w:t>
      </w:r>
      <w:ins w:id="196" w:author="Aili Sandre" w:date="2024-09-10T09:34:00Z">
        <w:r w:rsidR="000A5BBF" w:rsidRPr="00BD6F74">
          <w:rPr>
            <w:rFonts w:ascii="Times New Roman" w:hAnsi="Times New Roman" w:cs="Times New Roman"/>
            <w:sz w:val="24"/>
            <w:szCs w:val="24"/>
          </w:rPr>
          <w:t xml:space="preserve"> korra</w:t>
        </w:r>
      </w:ins>
      <w:r w:rsidRPr="00BD6F74">
        <w:rPr>
          <w:rFonts w:ascii="Times New Roman" w:hAnsi="Times New Roman" w:cs="Times New Roman"/>
          <w:sz w:val="24"/>
          <w:szCs w:val="24"/>
        </w:rPr>
        <w:t>l selle elluviimist</w:t>
      </w:r>
      <w:r w:rsidRPr="0021780B">
        <w:rPr>
          <w:rFonts w:ascii="Times New Roman" w:hAnsi="Times New Roman" w:cs="Times New Roman"/>
          <w:sz w:val="24"/>
          <w:szCs w:val="24"/>
        </w:rPr>
        <w:t>;</w:t>
      </w:r>
      <w:del w:id="197" w:author="Aili Sandre" w:date="2024-09-10T09:34:00Z">
        <w:r w:rsidRPr="0021780B" w:rsidDel="000A5BBF">
          <w:rPr>
            <w:rFonts w:ascii="Times New Roman" w:hAnsi="Times New Roman" w:cs="Times New Roman"/>
            <w:sz w:val="24"/>
            <w:szCs w:val="24"/>
          </w:rPr>
          <w:delText xml:space="preserve"> </w:delText>
        </w:r>
      </w:del>
    </w:p>
    <w:p w14:paraId="2F313A4B" w14:textId="156F4C1B" w:rsidR="00E472F6" w:rsidRPr="0021780B" w:rsidRDefault="00E472F6" w:rsidP="00E472F6">
      <w:pPr>
        <w:spacing w:after="0" w:line="240" w:lineRule="auto"/>
        <w:jc w:val="both"/>
        <w:rPr>
          <w:rFonts w:ascii="Times New Roman" w:hAnsi="Times New Roman" w:cs="Times New Roman"/>
          <w:sz w:val="24"/>
          <w:szCs w:val="24"/>
        </w:rPr>
      </w:pPr>
      <w:r w:rsidRPr="00C35DF0">
        <w:rPr>
          <w:rFonts w:ascii="Times New Roman" w:hAnsi="Times New Roman" w:cs="Times New Roman"/>
          <w:sz w:val="24"/>
          <w:szCs w:val="24"/>
        </w:rPr>
        <w:t>5)</w:t>
      </w:r>
      <w:r w:rsidR="00F02918" w:rsidRPr="00C35DF0">
        <w:rPr>
          <w:rFonts w:ascii="Times New Roman" w:hAnsi="Times New Roman" w:cs="Times New Roman"/>
          <w:sz w:val="24"/>
          <w:szCs w:val="24"/>
        </w:rPr>
        <w:t xml:space="preserve"> </w:t>
      </w:r>
      <w:r w:rsidR="00C35DF0" w:rsidRPr="00C35DF0">
        <w:rPr>
          <w:rFonts w:ascii="Times New Roman" w:hAnsi="Times New Roman" w:cs="Times New Roman"/>
          <w:sz w:val="24"/>
          <w:szCs w:val="24"/>
        </w:rPr>
        <w:t>edendab teaduseetika valdkonda, moodustab teaduseetika</w:t>
      </w:r>
      <w:r w:rsidR="00B33BE5">
        <w:rPr>
          <w:rFonts w:ascii="Times New Roman" w:hAnsi="Times New Roman" w:cs="Times New Roman"/>
          <w:sz w:val="24"/>
          <w:szCs w:val="24"/>
        </w:rPr>
        <w:t xml:space="preserve"> </w:t>
      </w:r>
      <w:r w:rsidR="00C35DF0" w:rsidRPr="00C35DF0">
        <w:rPr>
          <w:rFonts w:ascii="Times New Roman" w:hAnsi="Times New Roman" w:cs="Times New Roman"/>
          <w:sz w:val="24"/>
          <w:szCs w:val="24"/>
        </w:rPr>
        <w:t xml:space="preserve">komitee </w:t>
      </w:r>
      <w:r w:rsidR="007C344B">
        <w:rPr>
          <w:rFonts w:ascii="Times New Roman" w:hAnsi="Times New Roman" w:cs="Times New Roman"/>
          <w:sz w:val="24"/>
          <w:szCs w:val="24"/>
        </w:rPr>
        <w:t>ja</w:t>
      </w:r>
      <w:r w:rsidR="007C344B" w:rsidRPr="00C35DF0">
        <w:rPr>
          <w:rFonts w:ascii="Times New Roman" w:hAnsi="Times New Roman" w:cs="Times New Roman"/>
          <w:sz w:val="24"/>
          <w:szCs w:val="24"/>
        </w:rPr>
        <w:t xml:space="preserve"> </w:t>
      </w:r>
      <w:r w:rsidR="00C35DF0" w:rsidRPr="00C35DF0">
        <w:rPr>
          <w:rFonts w:ascii="Times New Roman" w:hAnsi="Times New Roman" w:cs="Times New Roman"/>
          <w:sz w:val="24"/>
          <w:szCs w:val="24"/>
        </w:rPr>
        <w:t xml:space="preserve">teaduseetika </w:t>
      </w:r>
      <w:proofErr w:type="spellStart"/>
      <w:r w:rsidR="00C35DF0" w:rsidRPr="00C35DF0">
        <w:rPr>
          <w:rFonts w:ascii="Times New Roman" w:hAnsi="Times New Roman" w:cs="Times New Roman"/>
          <w:sz w:val="24"/>
          <w:szCs w:val="24"/>
        </w:rPr>
        <w:t>väärkäitumisjuhtumite</w:t>
      </w:r>
      <w:proofErr w:type="spellEnd"/>
      <w:r w:rsidR="00C35DF0" w:rsidRPr="00C35DF0">
        <w:rPr>
          <w:rFonts w:ascii="Times New Roman" w:hAnsi="Times New Roman" w:cs="Times New Roman"/>
          <w:sz w:val="24"/>
          <w:szCs w:val="24"/>
        </w:rPr>
        <w:t xml:space="preserve"> menetlemise komisjoni ning korraldab nende tööd</w:t>
      </w:r>
      <w:r w:rsidR="00627228">
        <w:rPr>
          <w:rFonts w:ascii="Times New Roman" w:hAnsi="Times New Roman" w:cs="Times New Roman"/>
          <w:sz w:val="24"/>
          <w:szCs w:val="24"/>
        </w:rPr>
        <w:t xml:space="preserve"> </w:t>
      </w:r>
      <w:del w:id="198" w:author="Aili Sandre" w:date="2024-09-09T16:22:00Z">
        <w:r w:rsidR="00627228" w:rsidDel="00BE65FA">
          <w:rPr>
            <w:rFonts w:ascii="Times New Roman" w:hAnsi="Times New Roman" w:cs="Times New Roman"/>
            <w:sz w:val="24"/>
            <w:szCs w:val="24"/>
          </w:rPr>
          <w:delText xml:space="preserve">vastavalt </w:delText>
        </w:r>
      </w:del>
      <w:r w:rsidR="00627228">
        <w:rPr>
          <w:rFonts w:ascii="Times New Roman" w:hAnsi="Times New Roman" w:cs="Times New Roman"/>
          <w:sz w:val="24"/>
          <w:szCs w:val="24"/>
        </w:rPr>
        <w:t xml:space="preserve">käesoleva seaduse </w:t>
      </w:r>
      <w:r w:rsidR="003773FD">
        <w:rPr>
          <w:rFonts w:ascii="Times New Roman" w:hAnsi="Times New Roman" w:cs="Times New Roman"/>
          <w:sz w:val="24"/>
          <w:szCs w:val="24"/>
        </w:rPr>
        <w:t>§-de</w:t>
      </w:r>
      <w:del w:id="199" w:author="Aili Sandre" w:date="2024-09-09T16:22:00Z">
        <w:r w:rsidR="003773FD" w:rsidDel="00BE65FA">
          <w:rPr>
            <w:rFonts w:ascii="Times New Roman" w:hAnsi="Times New Roman" w:cs="Times New Roman"/>
            <w:sz w:val="24"/>
            <w:szCs w:val="24"/>
          </w:rPr>
          <w:delText>s</w:delText>
        </w:r>
      </w:del>
      <w:r w:rsidR="003773FD">
        <w:rPr>
          <w:rFonts w:ascii="Times New Roman" w:hAnsi="Times New Roman" w:cs="Times New Roman"/>
          <w:sz w:val="24"/>
          <w:szCs w:val="24"/>
        </w:rPr>
        <w:t xml:space="preserve"> 26 ja 27</w:t>
      </w:r>
      <w:ins w:id="200" w:author="Aili Sandre" w:date="2024-09-09T16:22:00Z">
        <w:r w:rsidR="00BE65FA">
          <w:rPr>
            <w:rFonts w:ascii="Times New Roman" w:hAnsi="Times New Roman" w:cs="Times New Roman"/>
            <w:sz w:val="24"/>
            <w:szCs w:val="24"/>
          </w:rPr>
          <w:t xml:space="preserve"> kohaselt</w:t>
        </w:r>
      </w:ins>
      <w:del w:id="201" w:author="Aili Sandre" w:date="2024-09-09T16:22:00Z">
        <w:r w:rsidR="003773FD" w:rsidDel="00BE65FA">
          <w:rPr>
            <w:rFonts w:ascii="Times New Roman" w:hAnsi="Times New Roman" w:cs="Times New Roman"/>
            <w:sz w:val="24"/>
            <w:szCs w:val="24"/>
          </w:rPr>
          <w:delText xml:space="preserve"> sätestatule</w:delText>
        </w:r>
      </w:del>
      <w:r w:rsidR="00C35DF0" w:rsidRPr="00C35DF0">
        <w:rPr>
          <w:rFonts w:ascii="Times New Roman" w:hAnsi="Times New Roman" w:cs="Times New Roman"/>
          <w:sz w:val="24"/>
          <w:szCs w:val="24"/>
        </w:rPr>
        <w:t>;</w:t>
      </w:r>
    </w:p>
    <w:p w14:paraId="0E961B3A" w14:textId="614FFDB8" w:rsidR="00E472F6" w:rsidRPr="0021780B" w:rsidRDefault="00E472F6" w:rsidP="00E472F6">
      <w:pPr>
        <w:spacing w:after="0" w:line="240" w:lineRule="auto"/>
        <w:jc w:val="both"/>
        <w:rPr>
          <w:rFonts w:ascii="Times New Roman" w:hAnsi="Times New Roman" w:cs="Times New Roman"/>
          <w:sz w:val="24"/>
          <w:szCs w:val="24"/>
        </w:rPr>
      </w:pPr>
      <w:r w:rsidRPr="0021780B">
        <w:rPr>
          <w:rFonts w:ascii="Times New Roman" w:hAnsi="Times New Roman" w:cs="Times New Roman"/>
          <w:sz w:val="24"/>
          <w:szCs w:val="24"/>
        </w:rPr>
        <w:t xml:space="preserve">6) </w:t>
      </w:r>
      <w:r w:rsidR="008B61B7">
        <w:rPr>
          <w:rFonts w:ascii="Times New Roman" w:hAnsi="Times New Roman" w:cs="Times New Roman"/>
          <w:sz w:val="24"/>
          <w:szCs w:val="24"/>
        </w:rPr>
        <w:t xml:space="preserve">kogub, säilitab, analüüsib </w:t>
      </w:r>
      <w:del w:id="202" w:author="Aili Sandre" w:date="2024-09-09T16:21:00Z">
        <w:r w:rsidR="008B61B7" w:rsidDel="00BE65FA">
          <w:rPr>
            <w:rFonts w:ascii="Times New Roman" w:hAnsi="Times New Roman" w:cs="Times New Roman"/>
            <w:sz w:val="24"/>
            <w:szCs w:val="24"/>
          </w:rPr>
          <w:delText xml:space="preserve">ja teeb kättesaadavaks </w:delText>
        </w:r>
      </w:del>
      <w:ins w:id="203" w:author="Aili Sandre" w:date="2024-09-09T16:21:00Z">
        <w:r w:rsidR="00BE65FA">
          <w:rPr>
            <w:rFonts w:ascii="Times New Roman" w:hAnsi="Times New Roman" w:cs="Times New Roman"/>
            <w:sz w:val="24"/>
            <w:szCs w:val="24"/>
          </w:rPr>
          <w:t xml:space="preserve">teavet </w:t>
        </w:r>
      </w:ins>
      <w:r w:rsidR="008B61B7">
        <w:rPr>
          <w:rFonts w:ascii="Times New Roman" w:hAnsi="Times New Roman" w:cs="Times New Roman"/>
          <w:sz w:val="24"/>
          <w:szCs w:val="24"/>
        </w:rPr>
        <w:t>teadus- ja arendustegevuse</w:t>
      </w:r>
      <w:ins w:id="204" w:author="Aili Sandre" w:date="2024-09-09T16:21:00Z">
        <w:r w:rsidR="00BE65FA">
          <w:rPr>
            <w:rFonts w:ascii="Times New Roman" w:hAnsi="Times New Roman" w:cs="Times New Roman"/>
            <w:sz w:val="24"/>
            <w:szCs w:val="24"/>
          </w:rPr>
          <w:t>st</w:t>
        </w:r>
      </w:ins>
      <w:del w:id="205" w:author="Aili Sandre" w:date="2024-09-09T16:21:00Z">
        <w:r w:rsidR="008B61B7" w:rsidDel="00BE65FA">
          <w:rPr>
            <w:rFonts w:ascii="Times New Roman" w:hAnsi="Times New Roman" w:cs="Times New Roman"/>
            <w:sz w:val="24"/>
            <w:szCs w:val="24"/>
          </w:rPr>
          <w:delText>ga seotud i</w:delText>
        </w:r>
      </w:del>
      <w:del w:id="206" w:author="Aili Sandre" w:date="2024-09-09T16:22:00Z">
        <w:r w:rsidR="008B61B7" w:rsidDel="00BE65FA">
          <w:rPr>
            <w:rFonts w:ascii="Times New Roman" w:hAnsi="Times New Roman" w:cs="Times New Roman"/>
            <w:sz w:val="24"/>
            <w:szCs w:val="24"/>
          </w:rPr>
          <w:delText>nformatsiooni</w:delText>
        </w:r>
      </w:del>
      <w:ins w:id="207" w:author="Aili Sandre" w:date="2024-09-09T16:21:00Z">
        <w:r w:rsidR="00BE65FA" w:rsidRPr="00BE65FA">
          <w:rPr>
            <w:rFonts w:ascii="Times New Roman" w:hAnsi="Times New Roman" w:cs="Times New Roman"/>
            <w:sz w:val="24"/>
            <w:szCs w:val="24"/>
          </w:rPr>
          <w:t xml:space="preserve"> </w:t>
        </w:r>
        <w:r w:rsidR="00BE65FA">
          <w:rPr>
            <w:rFonts w:ascii="Times New Roman" w:hAnsi="Times New Roman" w:cs="Times New Roman"/>
            <w:sz w:val="24"/>
            <w:szCs w:val="24"/>
          </w:rPr>
          <w:t xml:space="preserve">ja teeb </w:t>
        </w:r>
      </w:ins>
      <w:ins w:id="208" w:author="Aili Sandre" w:date="2024-09-09T16:22:00Z">
        <w:r w:rsidR="00BE65FA">
          <w:rPr>
            <w:rFonts w:ascii="Times New Roman" w:hAnsi="Times New Roman" w:cs="Times New Roman"/>
            <w:sz w:val="24"/>
            <w:szCs w:val="24"/>
          </w:rPr>
          <w:t xml:space="preserve">selle </w:t>
        </w:r>
      </w:ins>
      <w:ins w:id="209" w:author="Aili Sandre" w:date="2024-09-09T16:21:00Z">
        <w:r w:rsidR="00BE65FA">
          <w:rPr>
            <w:rFonts w:ascii="Times New Roman" w:hAnsi="Times New Roman" w:cs="Times New Roman"/>
            <w:sz w:val="24"/>
            <w:szCs w:val="24"/>
          </w:rPr>
          <w:t>kättesaadavaks</w:t>
        </w:r>
      </w:ins>
      <w:r w:rsidRPr="0021780B">
        <w:rPr>
          <w:rFonts w:ascii="Times New Roman" w:hAnsi="Times New Roman" w:cs="Times New Roman"/>
          <w:sz w:val="24"/>
          <w:szCs w:val="24"/>
        </w:rPr>
        <w:t>;</w:t>
      </w:r>
    </w:p>
    <w:p w14:paraId="2F9F3A97" w14:textId="77777777" w:rsidR="00E472F6" w:rsidRPr="0021780B" w:rsidRDefault="00E472F6" w:rsidP="00E472F6">
      <w:pPr>
        <w:spacing w:after="0" w:line="240" w:lineRule="auto"/>
        <w:jc w:val="both"/>
        <w:rPr>
          <w:rFonts w:ascii="Times New Roman" w:hAnsi="Times New Roman" w:cs="Times New Roman"/>
          <w:sz w:val="24"/>
          <w:szCs w:val="24"/>
        </w:rPr>
      </w:pPr>
      <w:r w:rsidRPr="0021780B">
        <w:rPr>
          <w:rFonts w:ascii="Times New Roman" w:hAnsi="Times New Roman" w:cs="Times New Roman"/>
          <w:sz w:val="24"/>
          <w:szCs w:val="24"/>
        </w:rPr>
        <w:t>7) edendab teaduskommunikatsiooni;</w:t>
      </w:r>
    </w:p>
    <w:p w14:paraId="0A978761" w14:textId="29287924" w:rsidR="00E472F6" w:rsidRPr="0021780B" w:rsidRDefault="00E472F6" w:rsidP="00E472F6">
      <w:pPr>
        <w:spacing w:after="0" w:line="240" w:lineRule="auto"/>
        <w:jc w:val="both"/>
        <w:rPr>
          <w:rFonts w:ascii="Times New Roman" w:hAnsi="Times New Roman" w:cs="Times New Roman"/>
          <w:sz w:val="24"/>
          <w:szCs w:val="24"/>
        </w:rPr>
      </w:pPr>
      <w:r w:rsidRPr="0021780B">
        <w:rPr>
          <w:rFonts w:ascii="Times New Roman" w:hAnsi="Times New Roman" w:cs="Times New Roman"/>
          <w:sz w:val="24"/>
          <w:szCs w:val="24"/>
        </w:rPr>
        <w:t>8) täidab teisi talle õigusaktidega pandud ülesandeid.</w:t>
      </w:r>
    </w:p>
    <w:p w14:paraId="72314384" w14:textId="77777777" w:rsidR="00E472F6" w:rsidRPr="0021780B" w:rsidRDefault="00E472F6" w:rsidP="00E472F6">
      <w:pPr>
        <w:spacing w:after="0" w:line="240" w:lineRule="auto"/>
        <w:jc w:val="both"/>
        <w:rPr>
          <w:rFonts w:ascii="Times New Roman" w:hAnsi="Times New Roman" w:cs="Times New Roman"/>
          <w:sz w:val="24"/>
          <w:szCs w:val="24"/>
        </w:rPr>
      </w:pPr>
    </w:p>
    <w:p w14:paraId="66F81064" w14:textId="1B3A4309" w:rsidR="00E472F6" w:rsidRPr="0021780B" w:rsidRDefault="00E472F6" w:rsidP="00E472F6">
      <w:pPr>
        <w:spacing w:after="0" w:line="240" w:lineRule="auto"/>
        <w:contextualSpacing/>
        <w:jc w:val="both"/>
        <w:rPr>
          <w:rFonts w:ascii="Times New Roman" w:hAnsi="Times New Roman" w:cs="Times New Roman"/>
          <w:sz w:val="24"/>
          <w:szCs w:val="24"/>
        </w:rPr>
      </w:pPr>
      <w:r w:rsidRPr="0021780B">
        <w:rPr>
          <w:rFonts w:ascii="Times New Roman" w:hAnsi="Times New Roman" w:cs="Times New Roman"/>
          <w:sz w:val="24"/>
          <w:szCs w:val="24"/>
        </w:rPr>
        <w:t>(</w:t>
      </w:r>
      <w:r w:rsidR="00653083">
        <w:rPr>
          <w:rFonts w:ascii="Times New Roman" w:hAnsi="Times New Roman" w:cs="Times New Roman"/>
          <w:sz w:val="24"/>
          <w:szCs w:val="24"/>
        </w:rPr>
        <w:t>4</w:t>
      </w:r>
      <w:r w:rsidRPr="0021780B">
        <w:rPr>
          <w:rFonts w:ascii="Times New Roman" w:hAnsi="Times New Roman" w:cs="Times New Roman"/>
          <w:sz w:val="24"/>
          <w:szCs w:val="24"/>
        </w:rPr>
        <w:t xml:space="preserve">) </w:t>
      </w:r>
      <w:r w:rsidR="00A23FEE" w:rsidRPr="0021780B">
        <w:rPr>
          <w:rFonts w:ascii="Times New Roman" w:hAnsi="Times New Roman" w:cs="Times New Roman"/>
          <w:sz w:val="24"/>
          <w:szCs w:val="24"/>
        </w:rPr>
        <w:t xml:space="preserve">Teadus- ja arendustegevuse poliitika rakendusüksus on </w:t>
      </w:r>
      <w:r w:rsidR="00C35DF0">
        <w:rPr>
          <w:rFonts w:ascii="Times New Roman" w:hAnsi="Times New Roman" w:cs="Times New Roman"/>
          <w:sz w:val="24"/>
          <w:szCs w:val="24"/>
        </w:rPr>
        <w:t xml:space="preserve">riiklike </w:t>
      </w:r>
      <w:r w:rsidR="000521E6" w:rsidRPr="0021780B">
        <w:rPr>
          <w:rFonts w:ascii="Times New Roman" w:hAnsi="Times New Roman" w:cs="Times New Roman"/>
          <w:sz w:val="24"/>
          <w:szCs w:val="24"/>
        </w:rPr>
        <w:t xml:space="preserve">uurimistoetuste </w:t>
      </w:r>
      <w:r w:rsidR="002E2B2D" w:rsidRPr="0021780B">
        <w:rPr>
          <w:rFonts w:ascii="Times New Roman" w:hAnsi="Times New Roman" w:cs="Times New Roman"/>
          <w:sz w:val="24"/>
          <w:szCs w:val="24"/>
        </w:rPr>
        <w:t xml:space="preserve">taotluste menetlemisel </w:t>
      </w:r>
      <w:r w:rsidR="00271504">
        <w:rPr>
          <w:rFonts w:ascii="Times New Roman" w:hAnsi="Times New Roman" w:cs="Times New Roman"/>
          <w:sz w:val="24"/>
          <w:szCs w:val="24"/>
        </w:rPr>
        <w:t>ning</w:t>
      </w:r>
      <w:r w:rsidR="002E2B2D" w:rsidRPr="0021780B">
        <w:rPr>
          <w:rFonts w:ascii="Times New Roman" w:hAnsi="Times New Roman" w:cs="Times New Roman"/>
          <w:sz w:val="24"/>
          <w:szCs w:val="24"/>
        </w:rPr>
        <w:t xml:space="preserve"> </w:t>
      </w:r>
      <w:r w:rsidR="00A23FEE" w:rsidRPr="0021780B">
        <w:rPr>
          <w:rFonts w:ascii="Times New Roman" w:hAnsi="Times New Roman" w:cs="Times New Roman"/>
          <w:sz w:val="24"/>
          <w:szCs w:val="24"/>
        </w:rPr>
        <w:t xml:space="preserve">rahastamisotsuste </w:t>
      </w:r>
      <w:r w:rsidR="003A769F" w:rsidRPr="0021780B">
        <w:rPr>
          <w:rFonts w:ascii="Times New Roman" w:hAnsi="Times New Roman" w:cs="Times New Roman"/>
          <w:sz w:val="24"/>
          <w:szCs w:val="24"/>
        </w:rPr>
        <w:t xml:space="preserve">tegemisel </w:t>
      </w:r>
      <w:r w:rsidR="00A23FEE" w:rsidRPr="0021780B">
        <w:rPr>
          <w:rFonts w:ascii="Times New Roman" w:hAnsi="Times New Roman" w:cs="Times New Roman"/>
          <w:sz w:val="24"/>
          <w:szCs w:val="24"/>
        </w:rPr>
        <w:t>sõltumatu</w:t>
      </w:r>
      <w:r w:rsidRPr="0021780B">
        <w:rPr>
          <w:rFonts w:ascii="Times New Roman" w:hAnsi="Times New Roman" w:cs="Times New Roman"/>
          <w:sz w:val="24"/>
          <w:szCs w:val="24"/>
        </w:rPr>
        <w:t>.</w:t>
      </w:r>
    </w:p>
    <w:p w14:paraId="5599CCD4" w14:textId="77777777" w:rsidR="00E472F6" w:rsidRPr="0021780B" w:rsidRDefault="00E472F6" w:rsidP="00E472F6">
      <w:pPr>
        <w:spacing w:after="0" w:line="240" w:lineRule="auto"/>
        <w:jc w:val="both"/>
        <w:rPr>
          <w:rFonts w:ascii="Times New Roman" w:hAnsi="Times New Roman" w:cs="Times New Roman"/>
          <w:sz w:val="24"/>
          <w:szCs w:val="24"/>
        </w:rPr>
      </w:pPr>
    </w:p>
    <w:p w14:paraId="0853CE91" w14:textId="6B21AB97" w:rsidR="00E472F6" w:rsidRPr="0021780B" w:rsidRDefault="00E472F6" w:rsidP="00E472F6">
      <w:pPr>
        <w:spacing w:after="0" w:line="240" w:lineRule="auto"/>
        <w:jc w:val="both"/>
        <w:rPr>
          <w:rFonts w:ascii="Times New Roman" w:hAnsi="Times New Roman" w:cs="Times New Roman"/>
          <w:sz w:val="24"/>
          <w:szCs w:val="24"/>
        </w:rPr>
      </w:pPr>
      <w:r w:rsidRPr="0021780B">
        <w:rPr>
          <w:rFonts w:ascii="Times New Roman" w:hAnsi="Times New Roman" w:cs="Times New Roman"/>
          <w:sz w:val="24"/>
          <w:szCs w:val="24"/>
        </w:rPr>
        <w:lastRenderedPageBreak/>
        <w:t>(</w:t>
      </w:r>
      <w:r w:rsidR="00653083">
        <w:rPr>
          <w:rFonts w:ascii="Times New Roman" w:hAnsi="Times New Roman" w:cs="Times New Roman"/>
          <w:sz w:val="24"/>
          <w:szCs w:val="24"/>
        </w:rPr>
        <w:t>5</w:t>
      </w:r>
      <w:r w:rsidRPr="0021780B">
        <w:rPr>
          <w:rFonts w:ascii="Times New Roman" w:hAnsi="Times New Roman" w:cs="Times New Roman"/>
          <w:sz w:val="24"/>
          <w:szCs w:val="24"/>
        </w:rPr>
        <w:t xml:space="preserve">) </w:t>
      </w:r>
      <w:r w:rsidR="00A23FEE" w:rsidRPr="0021780B">
        <w:rPr>
          <w:rFonts w:ascii="Times New Roman" w:hAnsi="Times New Roman" w:cs="Times New Roman"/>
          <w:sz w:val="24"/>
          <w:szCs w:val="24"/>
        </w:rPr>
        <w:t xml:space="preserve">Teadus- ja arendustegevuse poliitika rakendusüksusel on teadus- ja arendustegevuse eri valdkondade tunnustatud teadlastest koosnev hindamisnõukogu, kes tagab riiklike uurimistoetuste taotluste asjatundliku ja sõltumatu hindamise korraldamise </w:t>
      </w:r>
      <w:ins w:id="210" w:author="Aili Sandre" w:date="2024-09-09T16:25:00Z">
        <w:r w:rsidR="00BE65FA">
          <w:rPr>
            <w:rFonts w:ascii="Times New Roman" w:hAnsi="Times New Roman" w:cs="Times New Roman"/>
            <w:sz w:val="24"/>
            <w:szCs w:val="24"/>
          </w:rPr>
          <w:t>ja</w:t>
        </w:r>
      </w:ins>
      <w:del w:id="211" w:author="Aili Sandre" w:date="2024-09-09T16:25:00Z">
        <w:r w:rsidR="00A23FEE" w:rsidRPr="0021780B" w:rsidDel="00BE65FA">
          <w:rPr>
            <w:rFonts w:ascii="Times New Roman" w:hAnsi="Times New Roman" w:cs="Times New Roman"/>
            <w:sz w:val="24"/>
            <w:szCs w:val="24"/>
          </w:rPr>
          <w:delText>ning</w:delText>
        </w:r>
      </w:del>
      <w:r w:rsidR="00A23FEE" w:rsidRPr="0021780B">
        <w:rPr>
          <w:rFonts w:ascii="Times New Roman" w:hAnsi="Times New Roman" w:cs="Times New Roman"/>
          <w:sz w:val="24"/>
          <w:szCs w:val="24"/>
        </w:rPr>
        <w:t xml:space="preserve"> rahastusettepanekute tegemise </w:t>
      </w:r>
      <w:ins w:id="212" w:author="Aili Sandre" w:date="2024-09-09T16:25:00Z">
        <w:r w:rsidR="00BE65FA">
          <w:rPr>
            <w:rFonts w:ascii="Times New Roman" w:hAnsi="Times New Roman" w:cs="Times New Roman"/>
            <w:sz w:val="24"/>
            <w:szCs w:val="24"/>
          </w:rPr>
          <w:t>ning</w:t>
        </w:r>
      </w:ins>
      <w:del w:id="213" w:author="Aili Sandre" w:date="2024-09-09T16:25:00Z">
        <w:r w:rsidR="00A23FEE" w:rsidRPr="0021780B" w:rsidDel="00BE65FA">
          <w:rPr>
            <w:rFonts w:ascii="Times New Roman" w:hAnsi="Times New Roman" w:cs="Times New Roman"/>
            <w:sz w:val="24"/>
            <w:szCs w:val="24"/>
          </w:rPr>
          <w:delText>ja</w:delText>
        </w:r>
      </w:del>
      <w:r w:rsidR="00A23FEE" w:rsidRPr="0021780B">
        <w:rPr>
          <w:rFonts w:ascii="Times New Roman" w:hAnsi="Times New Roman" w:cs="Times New Roman"/>
          <w:sz w:val="24"/>
          <w:szCs w:val="24"/>
        </w:rPr>
        <w:t xml:space="preserve"> nõustab </w:t>
      </w:r>
      <w:del w:id="214" w:author="Aili Sandre" w:date="2024-09-10T09:41:00Z">
        <w:r w:rsidR="00A23FEE" w:rsidRPr="0021780B" w:rsidDel="008341AE">
          <w:rPr>
            <w:rFonts w:ascii="Times New Roman" w:hAnsi="Times New Roman" w:cs="Times New Roman"/>
            <w:sz w:val="24"/>
            <w:szCs w:val="24"/>
          </w:rPr>
          <w:delText xml:space="preserve">teadus- ja arendustegevuse poliitika </w:delText>
        </w:r>
      </w:del>
      <w:r w:rsidR="00A23FEE" w:rsidRPr="0021780B">
        <w:rPr>
          <w:rFonts w:ascii="Times New Roman" w:hAnsi="Times New Roman" w:cs="Times New Roman"/>
          <w:sz w:val="24"/>
          <w:szCs w:val="24"/>
        </w:rPr>
        <w:t>rakendusüksust vajaduse korral</w:t>
      </w:r>
      <w:r w:rsidR="005D2FA8">
        <w:rPr>
          <w:rFonts w:ascii="Times New Roman" w:hAnsi="Times New Roman" w:cs="Times New Roman"/>
          <w:sz w:val="24"/>
          <w:szCs w:val="24"/>
        </w:rPr>
        <w:t xml:space="preserve"> </w:t>
      </w:r>
      <w:r w:rsidR="00A23FEE" w:rsidRPr="0021780B">
        <w:rPr>
          <w:rFonts w:ascii="Times New Roman" w:hAnsi="Times New Roman" w:cs="Times New Roman"/>
          <w:sz w:val="24"/>
          <w:szCs w:val="24"/>
        </w:rPr>
        <w:t>muude ülesannete täitmisel</w:t>
      </w:r>
      <w:r w:rsidRPr="0021780B">
        <w:rPr>
          <w:rFonts w:ascii="Times New Roman" w:hAnsi="Times New Roman" w:cs="Times New Roman"/>
          <w:sz w:val="24"/>
          <w:szCs w:val="24"/>
        </w:rPr>
        <w:t>.</w:t>
      </w:r>
    </w:p>
    <w:p w14:paraId="12283339" w14:textId="77777777" w:rsidR="00E472F6" w:rsidRPr="0021780B" w:rsidRDefault="00E472F6" w:rsidP="00E472F6">
      <w:pPr>
        <w:spacing w:after="0" w:line="240" w:lineRule="auto"/>
        <w:jc w:val="both"/>
        <w:rPr>
          <w:rFonts w:ascii="Times New Roman" w:hAnsi="Times New Roman" w:cs="Times New Roman"/>
          <w:sz w:val="24"/>
          <w:szCs w:val="24"/>
        </w:rPr>
      </w:pPr>
    </w:p>
    <w:p w14:paraId="13B25F35" w14:textId="6F4990C8" w:rsidR="00E472F6" w:rsidRDefault="00E472F6" w:rsidP="003B1CD5">
      <w:pPr>
        <w:spacing w:after="0" w:line="240" w:lineRule="auto"/>
        <w:jc w:val="both"/>
        <w:rPr>
          <w:rFonts w:ascii="Times New Roman" w:hAnsi="Times New Roman" w:cs="Times New Roman"/>
          <w:sz w:val="24"/>
          <w:szCs w:val="24"/>
        </w:rPr>
      </w:pPr>
      <w:r w:rsidRPr="0021780B">
        <w:rPr>
          <w:rFonts w:ascii="Times New Roman" w:hAnsi="Times New Roman" w:cs="Times New Roman"/>
          <w:sz w:val="24"/>
          <w:szCs w:val="24"/>
        </w:rPr>
        <w:t>(</w:t>
      </w:r>
      <w:r w:rsidR="00653083">
        <w:rPr>
          <w:rFonts w:ascii="Times New Roman" w:hAnsi="Times New Roman" w:cs="Times New Roman"/>
          <w:sz w:val="24"/>
          <w:szCs w:val="24"/>
        </w:rPr>
        <w:t>6</w:t>
      </w:r>
      <w:r w:rsidRPr="0021780B">
        <w:rPr>
          <w:rFonts w:ascii="Times New Roman" w:hAnsi="Times New Roman" w:cs="Times New Roman"/>
          <w:sz w:val="24"/>
          <w:szCs w:val="24"/>
        </w:rPr>
        <w:t xml:space="preserve">) </w:t>
      </w:r>
      <w:r w:rsidR="00905DA1" w:rsidRPr="0021780B">
        <w:rPr>
          <w:rFonts w:ascii="Times New Roman" w:hAnsi="Times New Roman" w:cs="Times New Roman"/>
          <w:sz w:val="24"/>
          <w:szCs w:val="24"/>
        </w:rPr>
        <w:t xml:space="preserve">Teadus- ja arendustegevuse poliitika rakendusüksuse </w:t>
      </w:r>
      <w:r w:rsidRPr="0021780B">
        <w:rPr>
          <w:rFonts w:ascii="Times New Roman" w:hAnsi="Times New Roman" w:cs="Times New Roman"/>
          <w:sz w:val="24"/>
          <w:szCs w:val="24"/>
        </w:rPr>
        <w:t xml:space="preserve">hindamisnõukogu moodustamise korra </w:t>
      </w:r>
      <w:r w:rsidR="005D2FA8">
        <w:rPr>
          <w:rFonts w:ascii="Times New Roman" w:hAnsi="Times New Roman" w:cs="Times New Roman"/>
          <w:sz w:val="24"/>
          <w:szCs w:val="24"/>
        </w:rPr>
        <w:t>ning</w:t>
      </w:r>
      <w:r w:rsidRPr="0021780B">
        <w:rPr>
          <w:rFonts w:ascii="Times New Roman" w:hAnsi="Times New Roman" w:cs="Times New Roman"/>
          <w:sz w:val="24"/>
          <w:szCs w:val="24"/>
        </w:rPr>
        <w:t xml:space="preserve"> töökorra kehtestab </w:t>
      </w:r>
      <w:commentRangeStart w:id="215"/>
      <w:r w:rsidR="00844F65" w:rsidRPr="0021780B">
        <w:rPr>
          <w:rFonts w:ascii="Times New Roman" w:hAnsi="Times New Roman" w:cs="Times New Roman"/>
          <w:sz w:val="24"/>
          <w:szCs w:val="24"/>
        </w:rPr>
        <w:t xml:space="preserve">teadus- ja arendustegevuse </w:t>
      </w:r>
      <w:r w:rsidRPr="0021780B">
        <w:rPr>
          <w:rFonts w:ascii="Times New Roman" w:hAnsi="Times New Roman" w:cs="Times New Roman"/>
          <w:sz w:val="24"/>
          <w:szCs w:val="24"/>
        </w:rPr>
        <w:t xml:space="preserve">valdkonna eest vastutav minister </w:t>
      </w:r>
      <w:commentRangeEnd w:id="215"/>
      <w:r w:rsidR="00D62098">
        <w:rPr>
          <w:rStyle w:val="Kommentaariviide"/>
        </w:rPr>
        <w:commentReference w:id="215"/>
      </w:r>
      <w:r w:rsidRPr="0021780B">
        <w:rPr>
          <w:rFonts w:ascii="Times New Roman" w:hAnsi="Times New Roman" w:cs="Times New Roman"/>
          <w:sz w:val="24"/>
          <w:szCs w:val="24"/>
        </w:rPr>
        <w:t>määrusega.</w:t>
      </w:r>
    </w:p>
    <w:p w14:paraId="1B2EA998" w14:textId="77777777" w:rsidR="00352D5C" w:rsidRPr="00E472F6" w:rsidRDefault="00352D5C" w:rsidP="00E472F6">
      <w:pPr>
        <w:spacing w:after="0" w:line="240" w:lineRule="auto"/>
        <w:jc w:val="both"/>
        <w:rPr>
          <w:rFonts w:ascii="Times New Roman" w:hAnsi="Times New Roman" w:cs="Times New Roman"/>
          <w:sz w:val="24"/>
          <w:szCs w:val="24"/>
        </w:rPr>
      </w:pPr>
    </w:p>
    <w:p w14:paraId="0DEAA042" w14:textId="35F6FDE5" w:rsidR="00E472F6" w:rsidRPr="00E472F6" w:rsidRDefault="00E472F6" w:rsidP="00E472F6">
      <w:pPr>
        <w:spacing w:after="0" w:line="240" w:lineRule="auto"/>
        <w:jc w:val="both"/>
        <w:rPr>
          <w:rFonts w:ascii="Times New Roman" w:hAnsi="Times New Roman" w:cs="Times New Roman"/>
          <w:b/>
          <w:bCs/>
          <w:sz w:val="24"/>
          <w:szCs w:val="24"/>
        </w:rPr>
      </w:pPr>
      <w:r w:rsidRPr="00E472F6">
        <w:rPr>
          <w:rFonts w:ascii="Times New Roman" w:hAnsi="Times New Roman" w:cs="Times New Roman"/>
          <w:b/>
          <w:bCs/>
          <w:sz w:val="24"/>
          <w:szCs w:val="24"/>
        </w:rPr>
        <w:t xml:space="preserve">§ </w:t>
      </w:r>
      <w:r w:rsidR="00C5611A">
        <w:rPr>
          <w:rFonts w:ascii="Times New Roman" w:hAnsi="Times New Roman" w:cs="Times New Roman"/>
          <w:b/>
          <w:bCs/>
          <w:sz w:val="24"/>
          <w:szCs w:val="24"/>
        </w:rPr>
        <w:t>11</w:t>
      </w:r>
      <w:r w:rsidRPr="00E472F6">
        <w:rPr>
          <w:rFonts w:ascii="Times New Roman" w:hAnsi="Times New Roman" w:cs="Times New Roman"/>
          <w:b/>
          <w:bCs/>
          <w:sz w:val="24"/>
          <w:szCs w:val="24"/>
        </w:rPr>
        <w:t xml:space="preserve">. </w:t>
      </w:r>
      <w:r w:rsidR="00905DA1">
        <w:rPr>
          <w:rFonts w:ascii="Times New Roman" w:hAnsi="Times New Roman" w:cs="Times New Roman"/>
          <w:b/>
          <w:bCs/>
          <w:sz w:val="24"/>
          <w:szCs w:val="24"/>
        </w:rPr>
        <w:t>I</w:t>
      </w:r>
      <w:r w:rsidR="00905DA1" w:rsidRPr="00905DA1">
        <w:rPr>
          <w:rFonts w:ascii="Times New Roman" w:hAnsi="Times New Roman" w:cs="Times New Roman"/>
          <w:b/>
          <w:bCs/>
          <w:sz w:val="24"/>
          <w:szCs w:val="24"/>
        </w:rPr>
        <w:t>nnovatsioonipoliitika rakendusüksus</w:t>
      </w:r>
    </w:p>
    <w:p w14:paraId="7D12BD25" w14:textId="77777777" w:rsidR="00E472F6" w:rsidRPr="00E472F6" w:rsidRDefault="00E472F6" w:rsidP="00E472F6">
      <w:pPr>
        <w:spacing w:after="0" w:line="240" w:lineRule="auto"/>
        <w:contextualSpacing/>
        <w:jc w:val="both"/>
        <w:rPr>
          <w:rFonts w:ascii="Times New Roman" w:hAnsi="Times New Roman" w:cs="Times New Roman"/>
          <w:sz w:val="24"/>
          <w:szCs w:val="24"/>
        </w:rPr>
      </w:pPr>
    </w:p>
    <w:p w14:paraId="3430BAFD" w14:textId="0C69CD14" w:rsidR="002D2D29" w:rsidRDefault="00E472F6" w:rsidP="00E472F6">
      <w:pPr>
        <w:spacing w:after="0" w:line="240" w:lineRule="auto"/>
        <w:contextualSpacing/>
        <w:jc w:val="both"/>
        <w:rPr>
          <w:rFonts w:ascii="Times New Roman" w:hAnsi="Times New Roman" w:cs="Times New Roman"/>
          <w:sz w:val="24"/>
          <w:szCs w:val="24"/>
        </w:rPr>
      </w:pPr>
      <w:r w:rsidRPr="52F858DC">
        <w:rPr>
          <w:rFonts w:ascii="Times New Roman" w:hAnsi="Times New Roman" w:cs="Times New Roman"/>
          <w:sz w:val="24"/>
          <w:szCs w:val="24"/>
        </w:rPr>
        <w:t xml:space="preserve">(1) </w:t>
      </w:r>
      <w:r w:rsidR="00905DA1" w:rsidRPr="52F858DC">
        <w:rPr>
          <w:rFonts w:ascii="Times New Roman" w:hAnsi="Times New Roman" w:cs="Times New Roman"/>
          <w:sz w:val="24"/>
          <w:szCs w:val="24"/>
        </w:rPr>
        <w:t>Innovatsioonipoliitika rakendusüksus</w:t>
      </w:r>
      <w:r w:rsidRPr="52F858DC">
        <w:rPr>
          <w:rFonts w:ascii="Times New Roman" w:hAnsi="Times New Roman" w:cs="Times New Roman"/>
          <w:sz w:val="24"/>
          <w:szCs w:val="24"/>
        </w:rPr>
        <w:t xml:space="preserve"> on</w:t>
      </w:r>
      <w:r w:rsidR="00875261">
        <w:rPr>
          <w:rFonts w:ascii="Times New Roman" w:hAnsi="Times New Roman" w:cs="Times New Roman"/>
          <w:sz w:val="24"/>
          <w:szCs w:val="24"/>
        </w:rPr>
        <w:t xml:space="preserve"> juriidiline isik</w:t>
      </w:r>
      <w:r w:rsidRPr="52F858DC">
        <w:rPr>
          <w:rFonts w:ascii="Times New Roman" w:hAnsi="Times New Roman" w:cs="Times New Roman"/>
          <w:sz w:val="24"/>
          <w:szCs w:val="24"/>
        </w:rPr>
        <w:t xml:space="preserve">, mille eesmärk on </w:t>
      </w:r>
      <w:r w:rsidR="5644FC9C" w:rsidRPr="52F858DC">
        <w:rPr>
          <w:rFonts w:ascii="Times New Roman" w:hAnsi="Times New Roman" w:cs="Times New Roman"/>
          <w:sz w:val="24"/>
          <w:szCs w:val="24"/>
        </w:rPr>
        <w:t xml:space="preserve">toetada </w:t>
      </w:r>
      <w:r w:rsidRPr="52F858DC">
        <w:rPr>
          <w:rFonts w:ascii="Times New Roman" w:hAnsi="Times New Roman" w:cs="Times New Roman"/>
          <w:sz w:val="24"/>
          <w:szCs w:val="24"/>
        </w:rPr>
        <w:t>ettevõtjate konkurentsivõime ning teadus</w:t>
      </w:r>
      <w:r w:rsidR="00986BDC" w:rsidRPr="52F858DC">
        <w:rPr>
          <w:rFonts w:ascii="Times New Roman" w:hAnsi="Times New Roman" w:cs="Times New Roman"/>
          <w:sz w:val="24"/>
          <w:szCs w:val="24"/>
        </w:rPr>
        <w:t xml:space="preserve">- ja </w:t>
      </w:r>
      <w:r w:rsidRPr="52F858DC">
        <w:rPr>
          <w:rFonts w:ascii="Times New Roman" w:hAnsi="Times New Roman" w:cs="Times New Roman"/>
          <w:sz w:val="24"/>
          <w:szCs w:val="24"/>
        </w:rPr>
        <w:t>arendus</w:t>
      </w:r>
      <w:r w:rsidR="00986BDC" w:rsidRPr="52F858DC">
        <w:rPr>
          <w:rFonts w:ascii="Times New Roman" w:hAnsi="Times New Roman" w:cs="Times New Roman"/>
          <w:sz w:val="24"/>
          <w:szCs w:val="24"/>
        </w:rPr>
        <w:t>tegevuse</w:t>
      </w:r>
      <w:r w:rsidRPr="52F858DC">
        <w:rPr>
          <w:rFonts w:ascii="Times New Roman" w:hAnsi="Times New Roman" w:cs="Times New Roman"/>
          <w:sz w:val="24"/>
          <w:szCs w:val="24"/>
        </w:rPr>
        <w:t xml:space="preserve"> ja innovatsiooni võimekus</w:t>
      </w:r>
      <w:r w:rsidR="294E748F" w:rsidRPr="52F858DC">
        <w:rPr>
          <w:rFonts w:ascii="Times New Roman" w:hAnsi="Times New Roman" w:cs="Times New Roman"/>
          <w:sz w:val="24"/>
          <w:szCs w:val="24"/>
        </w:rPr>
        <w:t xml:space="preserve">e </w:t>
      </w:r>
      <w:r w:rsidR="005D2FA8">
        <w:rPr>
          <w:rFonts w:ascii="Times New Roman" w:hAnsi="Times New Roman" w:cs="Times New Roman"/>
          <w:sz w:val="24"/>
          <w:szCs w:val="24"/>
        </w:rPr>
        <w:t>suurendamist</w:t>
      </w:r>
      <w:r w:rsidR="00225A7C" w:rsidRPr="52F858DC">
        <w:rPr>
          <w:rFonts w:ascii="Times New Roman" w:hAnsi="Times New Roman" w:cs="Times New Roman"/>
          <w:sz w:val="24"/>
          <w:szCs w:val="24"/>
        </w:rPr>
        <w:t>.</w:t>
      </w:r>
      <w:del w:id="216" w:author="Aili Sandre" w:date="2024-09-10T09:45:00Z">
        <w:r w:rsidR="00EF225B" w:rsidRPr="52F858DC" w:rsidDel="008341AE">
          <w:rPr>
            <w:rFonts w:ascii="Times New Roman" w:hAnsi="Times New Roman" w:cs="Times New Roman"/>
            <w:sz w:val="24"/>
            <w:szCs w:val="24"/>
          </w:rPr>
          <w:delText xml:space="preserve"> </w:delText>
        </w:r>
      </w:del>
    </w:p>
    <w:p w14:paraId="5D4E0A0C" w14:textId="77777777" w:rsidR="002D2D29" w:rsidRDefault="002D2D29" w:rsidP="00E472F6">
      <w:pPr>
        <w:spacing w:after="0" w:line="240" w:lineRule="auto"/>
        <w:contextualSpacing/>
        <w:jc w:val="both"/>
        <w:rPr>
          <w:rFonts w:ascii="Times New Roman" w:hAnsi="Times New Roman" w:cs="Times New Roman"/>
          <w:sz w:val="24"/>
          <w:szCs w:val="24"/>
        </w:rPr>
      </w:pPr>
    </w:p>
    <w:p w14:paraId="6AB98FE7" w14:textId="5D4F0DAC" w:rsidR="00F92F0D" w:rsidRDefault="002D2D29" w:rsidP="00E472F6">
      <w:pPr>
        <w:spacing w:after="0" w:line="240" w:lineRule="auto"/>
        <w:contextualSpacing/>
        <w:jc w:val="both"/>
      </w:pPr>
      <w:r>
        <w:rPr>
          <w:rFonts w:ascii="Times New Roman" w:hAnsi="Times New Roman" w:cs="Times New Roman"/>
          <w:sz w:val="24"/>
          <w:szCs w:val="24"/>
        </w:rPr>
        <w:t xml:space="preserve">(2) </w:t>
      </w:r>
      <w:r w:rsidR="00225A7C" w:rsidRPr="52F858DC">
        <w:rPr>
          <w:rFonts w:ascii="Times New Roman" w:hAnsi="Times New Roman" w:cs="Times New Roman"/>
          <w:sz w:val="24"/>
          <w:szCs w:val="24"/>
        </w:rPr>
        <w:t xml:space="preserve">Innovatsioonipoliitika rakendusüksuses </w:t>
      </w:r>
      <w:r w:rsidR="00EF225B" w:rsidRPr="52F858DC">
        <w:rPr>
          <w:rFonts w:ascii="Times New Roman" w:hAnsi="Times New Roman" w:cs="Times New Roman"/>
          <w:sz w:val="24"/>
          <w:szCs w:val="24"/>
        </w:rPr>
        <w:t xml:space="preserve">teostab </w:t>
      </w:r>
      <w:r w:rsidR="00225A7C" w:rsidRPr="52F858DC">
        <w:rPr>
          <w:rFonts w:ascii="Times New Roman" w:hAnsi="Times New Roman" w:cs="Times New Roman"/>
          <w:sz w:val="24"/>
          <w:szCs w:val="24"/>
        </w:rPr>
        <w:t xml:space="preserve">riigi </w:t>
      </w:r>
      <w:r w:rsidR="00EF225B" w:rsidRPr="52F858DC">
        <w:rPr>
          <w:rFonts w:ascii="Times New Roman" w:hAnsi="Times New Roman" w:cs="Times New Roman"/>
          <w:sz w:val="24"/>
          <w:szCs w:val="24"/>
        </w:rPr>
        <w:t>asutajaõigusi innovatsiooni</w:t>
      </w:r>
      <w:del w:id="217" w:author="Aili Sandre" w:date="2024-09-09T16:31:00Z">
        <w:r w:rsidR="00225A7C" w:rsidRPr="52F858DC" w:rsidDel="00BE65FA">
          <w:rPr>
            <w:rFonts w:ascii="Times New Roman" w:hAnsi="Times New Roman" w:cs="Times New Roman"/>
            <w:sz w:val="24"/>
            <w:szCs w:val="24"/>
          </w:rPr>
          <w:delText xml:space="preserve"> </w:delText>
        </w:r>
      </w:del>
      <w:r w:rsidR="00225A7C" w:rsidRPr="52F858DC">
        <w:rPr>
          <w:rFonts w:ascii="Times New Roman" w:hAnsi="Times New Roman" w:cs="Times New Roman"/>
          <w:sz w:val="24"/>
          <w:szCs w:val="24"/>
        </w:rPr>
        <w:t>valdkonna</w:t>
      </w:r>
      <w:r w:rsidR="00EF225B" w:rsidRPr="52F858DC">
        <w:rPr>
          <w:rFonts w:ascii="Times New Roman" w:hAnsi="Times New Roman" w:cs="Times New Roman"/>
          <w:sz w:val="24"/>
          <w:szCs w:val="24"/>
        </w:rPr>
        <w:t xml:space="preserve"> eest vastutav ministeerium</w:t>
      </w:r>
      <w:r w:rsidR="00E472F6" w:rsidRPr="52F858DC">
        <w:rPr>
          <w:rFonts w:ascii="Times New Roman" w:hAnsi="Times New Roman" w:cs="Times New Roman"/>
          <w:sz w:val="24"/>
          <w:szCs w:val="24"/>
        </w:rPr>
        <w:t>.</w:t>
      </w:r>
    </w:p>
    <w:p w14:paraId="3B6AAACB" w14:textId="77777777" w:rsidR="00E472F6" w:rsidRPr="00E472F6" w:rsidRDefault="00E472F6" w:rsidP="00E472F6">
      <w:pPr>
        <w:spacing w:after="0" w:line="240" w:lineRule="auto"/>
        <w:contextualSpacing/>
        <w:jc w:val="both"/>
        <w:rPr>
          <w:rFonts w:ascii="Times New Roman" w:hAnsi="Times New Roman" w:cs="Times New Roman"/>
          <w:sz w:val="24"/>
          <w:szCs w:val="24"/>
        </w:rPr>
      </w:pPr>
    </w:p>
    <w:p w14:paraId="06270005" w14:textId="05EF8044" w:rsidR="00E472F6" w:rsidRPr="00E472F6" w:rsidRDefault="00E472F6" w:rsidP="00E472F6">
      <w:pPr>
        <w:spacing w:after="0" w:line="240" w:lineRule="auto"/>
        <w:contextualSpacing/>
        <w:jc w:val="both"/>
        <w:rPr>
          <w:rFonts w:ascii="Times New Roman" w:hAnsi="Times New Roman" w:cs="Times New Roman"/>
          <w:sz w:val="24"/>
          <w:szCs w:val="24"/>
        </w:rPr>
      </w:pPr>
      <w:r w:rsidRPr="00E472F6">
        <w:rPr>
          <w:rFonts w:ascii="Times New Roman" w:hAnsi="Times New Roman" w:cs="Times New Roman"/>
          <w:sz w:val="24"/>
          <w:szCs w:val="24"/>
        </w:rPr>
        <w:t>(</w:t>
      </w:r>
      <w:r w:rsidR="002D2D29">
        <w:rPr>
          <w:rFonts w:ascii="Times New Roman" w:hAnsi="Times New Roman" w:cs="Times New Roman"/>
          <w:sz w:val="24"/>
          <w:szCs w:val="24"/>
        </w:rPr>
        <w:t>3</w:t>
      </w:r>
      <w:r w:rsidRPr="00E472F6">
        <w:rPr>
          <w:rFonts w:ascii="Times New Roman" w:hAnsi="Times New Roman" w:cs="Times New Roman"/>
          <w:sz w:val="24"/>
          <w:szCs w:val="24"/>
        </w:rPr>
        <w:t xml:space="preserve">) </w:t>
      </w:r>
      <w:r w:rsidR="00905DA1" w:rsidRPr="00905DA1">
        <w:rPr>
          <w:rFonts w:ascii="Times New Roman" w:hAnsi="Times New Roman" w:cs="Times New Roman"/>
          <w:sz w:val="24"/>
          <w:szCs w:val="24"/>
        </w:rPr>
        <w:t>Innovatsioonipoliitika rakendusüksus</w:t>
      </w:r>
      <w:r w:rsidRPr="00E472F6">
        <w:rPr>
          <w:rFonts w:ascii="Times New Roman" w:hAnsi="Times New Roman" w:cs="Times New Roman"/>
          <w:sz w:val="24"/>
          <w:szCs w:val="24"/>
        </w:rPr>
        <w:t>:</w:t>
      </w:r>
    </w:p>
    <w:p w14:paraId="2138843A" w14:textId="2A661DC5" w:rsidR="00E472F6" w:rsidRPr="00E472F6" w:rsidRDefault="00E472F6" w:rsidP="00E472F6">
      <w:pPr>
        <w:spacing w:after="0" w:line="240" w:lineRule="auto"/>
        <w:contextualSpacing/>
        <w:jc w:val="both"/>
        <w:rPr>
          <w:rFonts w:ascii="Times New Roman" w:hAnsi="Times New Roman" w:cs="Times New Roman"/>
          <w:sz w:val="24"/>
          <w:szCs w:val="24"/>
        </w:rPr>
      </w:pPr>
      <w:r w:rsidRPr="00CC5342">
        <w:rPr>
          <w:rFonts w:ascii="Times New Roman" w:hAnsi="Times New Roman" w:cs="Times New Roman"/>
          <w:sz w:val="24"/>
          <w:szCs w:val="24"/>
        </w:rPr>
        <w:t>1)</w:t>
      </w:r>
      <w:r w:rsidRPr="00E472F6">
        <w:rPr>
          <w:rFonts w:ascii="Times New Roman" w:hAnsi="Times New Roman" w:cs="Times New Roman"/>
          <w:sz w:val="24"/>
          <w:szCs w:val="24"/>
        </w:rPr>
        <w:t xml:space="preserve"> toetab ettevõtjate teadus- ja arendus- ning innovatsioonitegevusi, viib ellu ettevõtjate teadus-ja arendustegevuse ning </w:t>
      </w:r>
      <w:commentRangeStart w:id="218"/>
      <w:r w:rsidRPr="00E472F6">
        <w:rPr>
          <w:rFonts w:ascii="Times New Roman" w:hAnsi="Times New Roman" w:cs="Times New Roman"/>
          <w:sz w:val="24"/>
          <w:szCs w:val="24"/>
        </w:rPr>
        <w:t>innovatsiooni riiklikke toetusmeetmeid</w:t>
      </w:r>
      <w:commentRangeEnd w:id="218"/>
      <w:r w:rsidR="002F3F56">
        <w:rPr>
          <w:rStyle w:val="Kommentaariviide"/>
        </w:rPr>
        <w:commentReference w:id="218"/>
      </w:r>
      <w:r w:rsidRPr="00E472F6">
        <w:rPr>
          <w:rFonts w:ascii="Times New Roman" w:hAnsi="Times New Roman" w:cs="Times New Roman"/>
          <w:sz w:val="24"/>
          <w:szCs w:val="24"/>
        </w:rPr>
        <w:t>;</w:t>
      </w:r>
    </w:p>
    <w:p w14:paraId="103578B2" w14:textId="279D6595" w:rsidR="00E472F6" w:rsidRPr="00E472F6" w:rsidRDefault="00E472F6" w:rsidP="00E472F6">
      <w:pPr>
        <w:spacing w:after="0" w:line="240" w:lineRule="auto"/>
        <w:contextualSpacing/>
        <w:jc w:val="both"/>
        <w:rPr>
          <w:rFonts w:ascii="Times New Roman" w:hAnsi="Times New Roman" w:cs="Times New Roman"/>
          <w:sz w:val="24"/>
          <w:szCs w:val="24"/>
        </w:rPr>
      </w:pPr>
      <w:r w:rsidRPr="00E472F6">
        <w:rPr>
          <w:rFonts w:ascii="Times New Roman" w:hAnsi="Times New Roman" w:cs="Times New Roman"/>
          <w:sz w:val="24"/>
          <w:szCs w:val="24"/>
        </w:rPr>
        <w:t xml:space="preserve">2) toetab </w:t>
      </w:r>
      <w:commentRangeStart w:id="219"/>
      <w:r w:rsidRPr="00E472F6">
        <w:rPr>
          <w:rFonts w:ascii="Times New Roman" w:hAnsi="Times New Roman" w:cs="Times New Roman"/>
          <w:sz w:val="24"/>
          <w:szCs w:val="24"/>
        </w:rPr>
        <w:t xml:space="preserve">ettevõtjate teadus- ja arendustegevuse </w:t>
      </w:r>
      <w:commentRangeEnd w:id="219"/>
      <w:r w:rsidR="00482B4E">
        <w:rPr>
          <w:rStyle w:val="Kommentaariviide"/>
        </w:rPr>
        <w:commentReference w:id="219"/>
      </w:r>
      <w:r w:rsidRPr="00E472F6">
        <w:rPr>
          <w:rFonts w:ascii="Times New Roman" w:hAnsi="Times New Roman" w:cs="Times New Roman"/>
          <w:sz w:val="24"/>
          <w:szCs w:val="24"/>
        </w:rPr>
        <w:t xml:space="preserve">ning innovatsiooni </w:t>
      </w:r>
      <w:del w:id="220" w:author="Aili Sandre" w:date="2024-09-09T16:31:00Z">
        <w:r w:rsidRPr="00E472F6" w:rsidDel="00D047FB">
          <w:rPr>
            <w:rFonts w:ascii="Times New Roman" w:hAnsi="Times New Roman" w:cs="Times New Roman"/>
            <w:sz w:val="24"/>
            <w:szCs w:val="24"/>
          </w:rPr>
          <w:delText xml:space="preserve">alast </w:delText>
        </w:r>
      </w:del>
      <w:r w:rsidRPr="00E472F6">
        <w:rPr>
          <w:rFonts w:ascii="Times New Roman" w:hAnsi="Times New Roman" w:cs="Times New Roman"/>
          <w:sz w:val="24"/>
          <w:szCs w:val="24"/>
        </w:rPr>
        <w:t>rahvusvahelist koostööd;</w:t>
      </w:r>
    </w:p>
    <w:p w14:paraId="6E63ED0C" w14:textId="76875327" w:rsidR="00E472F6" w:rsidRPr="00E472F6" w:rsidRDefault="00E472F6" w:rsidP="00E472F6">
      <w:pPr>
        <w:spacing w:after="0" w:line="240" w:lineRule="auto"/>
        <w:contextualSpacing/>
        <w:jc w:val="both"/>
        <w:rPr>
          <w:rFonts w:ascii="Times New Roman" w:hAnsi="Times New Roman" w:cs="Times New Roman"/>
          <w:sz w:val="24"/>
          <w:szCs w:val="24"/>
        </w:rPr>
      </w:pPr>
      <w:r w:rsidRPr="00E472F6">
        <w:rPr>
          <w:rFonts w:ascii="Times New Roman" w:hAnsi="Times New Roman" w:cs="Times New Roman"/>
          <w:sz w:val="24"/>
          <w:szCs w:val="24"/>
        </w:rPr>
        <w:t xml:space="preserve">3) edendab ettevõtjate </w:t>
      </w:r>
      <w:ins w:id="221" w:author="Aili Sandre" w:date="2024-09-09T16:32:00Z">
        <w:r w:rsidR="00D047FB" w:rsidRPr="00E472F6">
          <w:rPr>
            <w:rFonts w:ascii="Times New Roman" w:hAnsi="Times New Roman" w:cs="Times New Roman"/>
            <w:sz w:val="24"/>
            <w:szCs w:val="24"/>
          </w:rPr>
          <w:t xml:space="preserve">teadlikkust </w:t>
        </w:r>
      </w:ins>
      <w:r w:rsidRPr="00E472F6">
        <w:rPr>
          <w:rFonts w:ascii="Times New Roman" w:hAnsi="Times New Roman" w:cs="Times New Roman"/>
          <w:sz w:val="24"/>
          <w:szCs w:val="24"/>
        </w:rPr>
        <w:t>teadus- ja arendustegevuse</w:t>
      </w:r>
      <w:ins w:id="222" w:author="Aili Sandre" w:date="2024-09-09T16:32:00Z">
        <w:r w:rsidR="00D047FB">
          <w:rPr>
            <w:rFonts w:ascii="Times New Roman" w:hAnsi="Times New Roman" w:cs="Times New Roman"/>
            <w:sz w:val="24"/>
            <w:szCs w:val="24"/>
          </w:rPr>
          <w:t>st</w:t>
        </w:r>
      </w:ins>
      <w:r w:rsidRPr="00E472F6">
        <w:rPr>
          <w:rFonts w:ascii="Times New Roman" w:hAnsi="Times New Roman" w:cs="Times New Roman"/>
          <w:sz w:val="24"/>
          <w:szCs w:val="24"/>
        </w:rPr>
        <w:t xml:space="preserve"> ning innovatsiooni</w:t>
      </w:r>
      <w:ins w:id="223" w:author="Aili Sandre" w:date="2024-09-09T16:33:00Z">
        <w:r w:rsidR="00D047FB">
          <w:rPr>
            <w:rFonts w:ascii="Times New Roman" w:hAnsi="Times New Roman" w:cs="Times New Roman"/>
            <w:sz w:val="24"/>
            <w:szCs w:val="24"/>
          </w:rPr>
          <w:t>st</w:t>
        </w:r>
      </w:ins>
      <w:r w:rsidRPr="00E472F6">
        <w:rPr>
          <w:rFonts w:ascii="Times New Roman" w:hAnsi="Times New Roman" w:cs="Times New Roman"/>
          <w:sz w:val="24"/>
          <w:szCs w:val="24"/>
        </w:rPr>
        <w:t xml:space="preserve"> </w:t>
      </w:r>
      <w:ins w:id="224" w:author="Aili Sandre" w:date="2024-09-09T16:33:00Z">
        <w:r w:rsidR="00D047FB">
          <w:rPr>
            <w:rFonts w:ascii="Times New Roman" w:hAnsi="Times New Roman" w:cs="Times New Roman"/>
            <w:sz w:val="24"/>
            <w:szCs w:val="24"/>
          </w:rPr>
          <w:t>ning sellega tegel</w:t>
        </w:r>
      </w:ins>
      <w:ins w:id="225" w:author="Aili Sandre" w:date="2024-09-09T16:34:00Z">
        <w:r w:rsidR="00D047FB">
          <w:rPr>
            <w:rFonts w:ascii="Times New Roman" w:hAnsi="Times New Roman" w:cs="Times New Roman"/>
            <w:sz w:val="24"/>
            <w:szCs w:val="24"/>
          </w:rPr>
          <w:t>e</w:t>
        </w:r>
      </w:ins>
      <w:ins w:id="226" w:author="Aili Sandre" w:date="2024-09-09T16:33:00Z">
        <w:r w:rsidR="00D047FB">
          <w:rPr>
            <w:rFonts w:ascii="Times New Roman" w:hAnsi="Times New Roman" w:cs="Times New Roman"/>
            <w:sz w:val="24"/>
            <w:szCs w:val="24"/>
          </w:rPr>
          <w:t>mise</w:t>
        </w:r>
      </w:ins>
      <w:del w:id="227" w:author="Aili Sandre" w:date="2024-09-09T16:34:00Z">
        <w:r w:rsidRPr="00E472F6" w:rsidDel="00D047FB">
          <w:rPr>
            <w:rFonts w:ascii="Times New Roman" w:hAnsi="Times New Roman" w:cs="Times New Roman"/>
            <w:sz w:val="24"/>
            <w:szCs w:val="24"/>
          </w:rPr>
          <w:delText>alast</w:delText>
        </w:r>
      </w:del>
      <w:r w:rsidRPr="00E472F6">
        <w:rPr>
          <w:rFonts w:ascii="Times New Roman" w:hAnsi="Times New Roman" w:cs="Times New Roman"/>
          <w:sz w:val="24"/>
          <w:szCs w:val="24"/>
        </w:rPr>
        <w:t xml:space="preserve"> </w:t>
      </w:r>
      <w:del w:id="228" w:author="Aili Sandre" w:date="2024-09-09T16:32:00Z">
        <w:r w:rsidRPr="00E472F6" w:rsidDel="00D047FB">
          <w:rPr>
            <w:rFonts w:ascii="Times New Roman" w:hAnsi="Times New Roman" w:cs="Times New Roman"/>
            <w:sz w:val="24"/>
            <w:szCs w:val="24"/>
          </w:rPr>
          <w:delText xml:space="preserve">teadlikkust </w:delText>
        </w:r>
      </w:del>
      <w:del w:id="229" w:author="Aili Sandre" w:date="2024-09-09T16:33:00Z">
        <w:r w:rsidRPr="00E472F6" w:rsidDel="00D047FB">
          <w:rPr>
            <w:rFonts w:ascii="Times New Roman" w:hAnsi="Times New Roman" w:cs="Times New Roman"/>
            <w:sz w:val="24"/>
            <w:szCs w:val="24"/>
          </w:rPr>
          <w:delText xml:space="preserve">ja </w:delText>
        </w:r>
      </w:del>
      <w:r w:rsidRPr="00E472F6">
        <w:rPr>
          <w:rFonts w:ascii="Times New Roman" w:hAnsi="Times New Roman" w:cs="Times New Roman"/>
          <w:sz w:val="24"/>
          <w:szCs w:val="24"/>
        </w:rPr>
        <w:t>võimekust;</w:t>
      </w:r>
    </w:p>
    <w:p w14:paraId="66ABBD78" w14:textId="0DFEFD47" w:rsidR="00E472F6" w:rsidRPr="00E472F6" w:rsidRDefault="00C74A0E" w:rsidP="00E472F6">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4</w:t>
      </w:r>
      <w:r w:rsidR="00E472F6" w:rsidRPr="00E472F6">
        <w:rPr>
          <w:rFonts w:ascii="Times New Roman" w:hAnsi="Times New Roman" w:cs="Times New Roman"/>
          <w:sz w:val="24"/>
          <w:szCs w:val="24"/>
        </w:rPr>
        <w:t xml:space="preserve">) toetab teadus- ja arendustegevuse ning </w:t>
      </w:r>
      <w:r w:rsidR="00E472F6" w:rsidRPr="007854A9">
        <w:rPr>
          <w:rFonts w:ascii="Times New Roman" w:hAnsi="Times New Roman" w:cs="Times New Roman"/>
          <w:sz w:val="24"/>
          <w:szCs w:val="24"/>
        </w:rPr>
        <w:t>innovatsiooni</w:t>
      </w:r>
      <w:r w:rsidR="00565AB0">
        <w:rPr>
          <w:rFonts w:ascii="Times New Roman" w:hAnsi="Times New Roman" w:cs="Times New Roman"/>
          <w:sz w:val="24"/>
          <w:szCs w:val="24"/>
        </w:rPr>
        <w:t xml:space="preserve"> </w:t>
      </w:r>
      <w:r w:rsidR="00E472F6" w:rsidRPr="007854A9">
        <w:rPr>
          <w:rFonts w:ascii="Times New Roman" w:hAnsi="Times New Roman" w:cs="Times New Roman"/>
          <w:sz w:val="24"/>
          <w:szCs w:val="24"/>
        </w:rPr>
        <w:t>poliitikat</w:t>
      </w:r>
      <w:r w:rsidR="00E472F6" w:rsidRPr="00E472F6">
        <w:rPr>
          <w:rFonts w:ascii="Times New Roman" w:hAnsi="Times New Roman" w:cs="Times New Roman"/>
          <w:sz w:val="24"/>
          <w:szCs w:val="24"/>
        </w:rPr>
        <w:t xml:space="preserve"> ettevõtjate teadus- ja arendustegevuse ning innovatsiooni kohta informatsiooni kogumise, säilitamise, kättesaadavaks tegemise ja analüüsimisega;</w:t>
      </w:r>
    </w:p>
    <w:p w14:paraId="65909609" w14:textId="04200AF0" w:rsidR="00E472F6" w:rsidRPr="00E472F6" w:rsidRDefault="00C74A0E" w:rsidP="00E472F6">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5</w:t>
      </w:r>
      <w:r w:rsidR="00E472F6" w:rsidRPr="00E472F6">
        <w:rPr>
          <w:rFonts w:ascii="Times New Roman" w:hAnsi="Times New Roman" w:cs="Times New Roman"/>
          <w:sz w:val="24"/>
          <w:szCs w:val="24"/>
        </w:rPr>
        <w:t>) täidab teisi talle õigusaktidega pandud ülesandeid.</w:t>
      </w:r>
    </w:p>
    <w:p w14:paraId="76D8B141" w14:textId="77777777" w:rsidR="00E472F6" w:rsidRPr="00E472F6" w:rsidRDefault="00E472F6" w:rsidP="00E472F6">
      <w:pPr>
        <w:spacing w:after="0" w:line="240" w:lineRule="auto"/>
        <w:contextualSpacing/>
        <w:jc w:val="both"/>
        <w:rPr>
          <w:rFonts w:ascii="Times New Roman" w:hAnsi="Times New Roman" w:cs="Times New Roman"/>
          <w:sz w:val="24"/>
          <w:szCs w:val="24"/>
        </w:rPr>
      </w:pPr>
    </w:p>
    <w:p w14:paraId="72151095" w14:textId="50186321" w:rsidR="00E472F6" w:rsidRPr="00E472F6" w:rsidRDefault="00E472F6" w:rsidP="00E472F6">
      <w:pPr>
        <w:spacing w:after="0" w:line="240" w:lineRule="auto"/>
        <w:contextualSpacing/>
        <w:jc w:val="both"/>
        <w:rPr>
          <w:rFonts w:ascii="Times New Roman" w:hAnsi="Times New Roman" w:cs="Times New Roman"/>
          <w:sz w:val="24"/>
          <w:szCs w:val="24"/>
        </w:rPr>
      </w:pPr>
      <w:r w:rsidRPr="00E472F6">
        <w:rPr>
          <w:rFonts w:ascii="Times New Roman" w:hAnsi="Times New Roman" w:cs="Times New Roman"/>
          <w:sz w:val="24"/>
          <w:szCs w:val="24"/>
        </w:rPr>
        <w:t>(</w:t>
      </w:r>
      <w:r w:rsidR="002D2D29">
        <w:rPr>
          <w:rFonts w:ascii="Times New Roman" w:hAnsi="Times New Roman" w:cs="Times New Roman"/>
          <w:sz w:val="24"/>
          <w:szCs w:val="24"/>
        </w:rPr>
        <w:t>4</w:t>
      </w:r>
      <w:r w:rsidRPr="00E472F6">
        <w:rPr>
          <w:rFonts w:ascii="Times New Roman" w:hAnsi="Times New Roman" w:cs="Times New Roman"/>
          <w:sz w:val="24"/>
          <w:szCs w:val="24"/>
        </w:rPr>
        <w:t xml:space="preserve">) </w:t>
      </w:r>
      <w:r w:rsidR="00905DA1" w:rsidRPr="00905DA1">
        <w:rPr>
          <w:rFonts w:ascii="Times New Roman" w:hAnsi="Times New Roman" w:cs="Times New Roman"/>
          <w:sz w:val="24"/>
          <w:szCs w:val="24"/>
        </w:rPr>
        <w:t>Innovatsioonipoliitika rakendusüksus</w:t>
      </w:r>
      <w:r w:rsidR="00905DA1" w:rsidRPr="00E472F6">
        <w:rPr>
          <w:rFonts w:ascii="Times New Roman" w:hAnsi="Times New Roman" w:cs="Times New Roman"/>
          <w:sz w:val="24"/>
          <w:szCs w:val="24"/>
        </w:rPr>
        <w:t xml:space="preserve"> </w:t>
      </w:r>
      <w:r w:rsidRPr="00E472F6">
        <w:rPr>
          <w:rFonts w:ascii="Times New Roman" w:hAnsi="Times New Roman" w:cs="Times New Roman"/>
          <w:sz w:val="24"/>
          <w:szCs w:val="24"/>
        </w:rPr>
        <w:t xml:space="preserve">on </w:t>
      </w:r>
      <w:commentRangeStart w:id="230"/>
      <w:r w:rsidR="00C35DF0">
        <w:rPr>
          <w:rFonts w:ascii="Times New Roman" w:hAnsi="Times New Roman" w:cs="Times New Roman"/>
          <w:sz w:val="24"/>
          <w:szCs w:val="24"/>
        </w:rPr>
        <w:t xml:space="preserve">riiklike toetusmeetmete </w:t>
      </w:r>
      <w:commentRangeEnd w:id="230"/>
      <w:r w:rsidR="00482B4E">
        <w:rPr>
          <w:rStyle w:val="Kommentaariviide"/>
        </w:rPr>
        <w:commentReference w:id="230"/>
      </w:r>
      <w:r w:rsidR="001B77E4">
        <w:rPr>
          <w:rFonts w:ascii="Times New Roman" w:hAnsi="Times New Roman" w:cs="Times New Roman"/>
          <w:sz w:val="24"/>
          <w:szCs w:val="24"/>
        </w:rPr>
        <w:t xml:space="preserve">taotluste </w:t>
      </w:r>
      <w:r w:rsidR="001B77E4" w:rsidRPr="00E472F6">
        <w:rPr>
          <w:rFonts w:ascii="Times New Roman" w:hAnsi="Times New Roman" w:cs="Times New Roman"/>
          <w:sz w:val="24"/>
          <w:szCs w:val="24"/>
        </w:rPr>
        <w:t>menetlemisel</w:t>
      </w:r>
      <w:r w:rsidR="001B77E4">
        <w:rPr>
          <w:rFonts w:ascii="Times New Roman" w:hAnsi="Times New Roman" w:cs="Times New Roman"/>
          <w:sz w:val="24"/>
          <w:szCs w:val="24"/>
        </w:rPr>
        <w:t xml:space="preserve"> ja</w:t>
      </w:r>
      <w:r w:rsidR="001B77E4" w:rsidRPr="00E472F6">
        <w:rPr>
          <w:rFonts w:ascii="Times New Roman" w:hAnsi="Times New Roman" w:cs="Times New Roman"/>
          <w:sz w:val="24"/>
          <w:szCs w:val="24"/>
        </w:rPr>
        <w:t xml:space="preserve"> </w:t>
      </w:r>
      <w:r w:rsidRPr="00E472F6">
        <w:rPr>
          <w:rFonts w:ascii="Times New Roman" w:hAnsi="Times New Roman" w:cs="Times New Roman"/>
          <w:sz w:val="24"/>
          <w:szCs w:val="24"/>
        </w:rPr>
        <w:t>rahastamisotsuste tegemisel sõltumatu.</w:t>
      </w:r>
    </w:p>
    <w:p w14:paraId="39583145" w14:textId="77777777" w:rsidR="002E7AF9" w:rsidRDefault="002E7AF9" w:rsidP="00E472F6">
      <w:pPr>
        <w:spacing w:after="0" w:line="240" w:lineRule="auto"/>
        <w:contextualSpacing/>
        <w:jc w:val="both"/>
        <w:rPr>
          <w:rFonts w:ascii="Times New Roman" w:hAnsi="Times New Roman" w:cs="Times New Roman"/>
          <w:sz w:val="24"/>
          <w:szCs w:val="24"/>
        </w:rPr>
      </w:pPr>
    </w:p>
    <w:p w14:paraId="21788444" w14:textId="0343210C" w:rsidR="002E7AF9" w:rsidRDefault="002E7AF9" w:rsidP="002E7AF9">
      <w:pPr>
        <w:spacing w:after="0" w:line="240" w:lineRule="auto"/>
        <w:contextualSpacing/>
        <w:jc w:val="both"/>
        <w:rPr>
          <w:rFonts w:ascii="Times New Roman" w:hAnsi="Times New Roman" w:cs="Times New Roman"/>
          <w:b/>
          <w:bCs/>
          <w:sz w:val="24"/>
          <w:szCs w:val="24"/>
        </w:rPr>
      </w:pPr>
      <w:r w:rsidRPr="00716270">
        <w:rPr>
          <w:rFonts w:ascii="Times New Roman" w:hAnsi="Times New Roman" w:cs="Times New Roman"/>
          <w:b/>
          <w:sz w:val="24"/>
          <w:szCs w:val="24"/>
        </w:rPr>
        <w:t xml:space="preserve">§ </w:t>
      </w:r>
      <w:r w:rsidR="00E43148" w:rsidRPr="00716270">
        <w:rPr>
          <w:rFonts w:ascii="Times New Roman" w:hAnsi="Times New Roman" w:cs="Times New Roman"/>
          <w:b/>
          <w:sz w:val="24"/>
          <w:szCs w:val="24"/>
        </w:rPr>
        <w:t>1</w:t>
      </w:r>
      <w:r w:rsidR="00C5611A">
        <w:rPr>
          <w:rFonts w:ascii="Times New Roman" w:hAnsi="Times New Roman" w:cs="Times New Roman"/>
          <w:b/>
          <w:sz w:val="24"/>
          <w:szCs w:val="24"/>
        </w:rPr>
        <w:t>2</w:t>
      </w:r>
      <w:r w:rsidR="00E43148">
        <w:rPr>
          <w:rFonts w:ascii="Times New Roman" w:hAnsi="Times New Roman" w:cs="Times New Roman"/>
          <w:b/>
          <w:sz w:val="24"/>
          <w:szCs w:val="24"/>
        </w:rPr>
        <w:t>.</w:t>
      </w:r>
      <w:r>
        <w:rPr>
          <w:rFonts w:ascii="Times New Roman" w:hAnsi="Times New Roman" w:cs="Times New Roman"/>
          <w:sz w:val="24"/>
          <w:szCs w:val="24"/>
        </w:rPr>
        <w:t xml:space="preserve"> </w:t>
      </w:r>
      <w:r w:rsidRPr="002E7AF9">
        <w:rPr>
          <w:rFonts w:ascii="Times New Roman" w:hAnsi="Times New Roman" w:cs="Times New Roman"/>
          <w:b/>
          <w:bCs/>
          <w:sz w:val="24"/>
          <w:szCs w:val="24"/>
        </w:rPr>
        <w:t>Rakendusuuringute keskus</w:t>
      </w:r>
    </w:p>
    <w:p w14:paraId="68F9E836" w14:textId="77777777" w:rsidR="00556CFA" w:rsidRPr="002E7AF9" w:rsidRDefault="00556CFA" w:rsidP="002E7AF9">
      <w:pPr>
        <w:spacing w:after="0" w:line="240" w:lineRule="auto"/>
        <w:contextualSpacing/>
        <w:jc w:val="both"/>
        <w:rPr>
          <w:rFonts w:ascii="Times New Roman" w:hAnsi="Times New Roman" w:cs="Times New Roman"/>
          <w:b/>
          <w:bCs/>
          <w:sz w:val="24"/>
          <w:szCs w:val="24"/>
        </w:rPr>
      </w:pPr>
    </w:p>
    <w:p w14:paraId="2776EDAF" w14:textId="4ED67AEF" w:rsidR="002E7AF9" w:rsidRDefault="00D82E7D" w:rsidP="00D82E7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(1) </w:t>
      </w:r>
      <w:r w:rsidR="002E7AF9" w:rsidRPr="00D82E7D">
        <w:rPr>
          <w:rFonts w:ascii="Times New Roman" w:hAnsi="Times New Roman" w:cs="Times New Roman"/>
          <w:sz w:val="24"/>
          <w:szCs w:val="24"/>
        </w:rPr>
        <w:t xml:space="preserve">Rakendusuuringute keskus on innovatsiooni valdkonna eest vastutava ministeeriumi vastutusalas tegutsev </w:t>
      </w:r>
      <w:r w:rsidR="00875261" w:rsidRPr="00D82E7D">
        <w:rPr>
          <w:rFonts w:ascii="Times New Roman" w:hAnsi="Times New Roman" w:cs="Times New Roman"/>
          <w:sz w:val="24"/>
          <w:szCs w:val="24"/>
        </w:rPr>
        <w:t>juriidiline isik</w:t>
      </w:r>
      <w:r w:rsidR="002E7AF9" w:rsidRPr="00D82E7D">
        <w:rPr>
          <w:rFonts w:ascii="Times New Roman" w:hAnsi="Times New Roman" w:cs="Times New Roman"/>
          <w:sz w:val="24"/>
          <w:szCs w:val="24"/>
        </w:rPr>
        <w:t>, mille ülesanne on pakkuda ettevõt</w:t>
      </w:r>
      <w:r w:rsidR="00866756" w:rsidRPr="00D82E7D">
        <w:rPr>
          <w:rFonts w:ascii="Times New Roman" w:hAnsi="Times New Roman" w:cs="Times New Roman"/>
          <w:sz w:val="24"/>
          <w:szCs w:val="24"/>
        </w:rPr>
        <w:t>jatele</w:t>
      </w:r>
      <w:r w:rsidR="002E7AF9" w:rsidRPr="00D82E7D">
        <w:rPr>
          <w:rFonts w:ascii="Times New Roman" w:hAnsi="Times New Roman" w:cs="Times New Roman"/>
          <w:sz w:val="24"/>
          <w:szCs w:val="24"/>
        </w:rPr>
        <w:t xml:space="preserve"> rakendusuuringute ja eksperimentaalarenduse </w:t>
      </w:r>
      <w:del w:id="231" w:author="Aili Sandre" w:date="2024-09-09T16:45:00Z">
        <w:r w:rsidR="002E7AF9" w:rsidRPr="00D82E7D" w:rsidDel="003E5687">
          <w:rPr>
            <w:rFonts w:ascii="Times New Roman" w:hAnsi="Times New Roman" w:cs="Times New Roman"/>
            <w:sz w:val="24"/>
            <w:szCs w:val="24"/>
          </w:rPr>
          <w:delText xml:space="preserve">alaseid </w:delText>
        </w:r>
      </w:del>
      <w:r w:rsidR="002E7AF9" w:rsidRPr="00D82E7D">
        <w:rPr>
          <w:rFonts w:ascii="Times New Roman" w:hAnsi="Times New Roman" w:cs="Times New Roman"/>
          <w:sz w:val="24"/>
          <w:szCs w:val="24"/>
        </w:rPr>
        <w:t>teenuseid Eesti majanduse teadmispõhise arengu ja uuenduslikkuse hüvanguks.</w:t>
      </w:r>
    </w:p>
    <w:p w14:paraId="12F19D0F" w14:textId="10404E2A" w:rsidR="00F16B73" w:rsidRPr="00F16B73" w:rsidRDefault="00CE01C0" w:rsidP="00F16B7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00F16B73" w:rsidRPr="00F16B73">
        <w:rPr>
          <w:rFonts w:ascii="Times New Roman" w:hAnsi="Times New Roman" w:cs="Times New Roman"/>
          <w:sz w:val="24"/>
          <w:szCs w:val="24"/>
        </w:rPr>
        <w:t xml:space="preserve">Rakendusuuringute keskus </w:t>
      </w:r>
      <w:ins w:id="232" w:author="Aili Sandre" w:date="2024-09-09T16:46:00Z">
        <w:r w:rsidR="003E5687">
          <w:rPr>
            <w:rFonts w:ascii="Times New Roman" w:hAnsi="Times New Roman" w:cs="Times New Roman"/>
            <w:sz w:val="24"/>
            <w:szCs w:val="24"/>
          </w:rPr>
          <w:t>teeb</w:t>
        </w:r>
      </w:ins>
      <w:del w:id="233" w:author="Aili Sandre" w:date="2024-09-09T16:46:00Z">
        <w:r w:rsidR="00F16B73" w:rsidRPr="00F16B73" w:rsidDel="003E5687">
          <w:rPr>
            <w:rFonts w:ascii="Times New Roman" w:hAnsi="Times New Roman" w:cs="Times New Roman"/>
            <w:sz w:val="24"/>
            <w:szCs w:val="24"/>
          </w:rPr>
          <w:delText>viib läbi</w:delText>
        </w:r>
      </w:del>
      <w:r w:rsidR="00F16B73" w:rsidRPr="00F16B73">
        <w:rPr>
          <w:rFonts w:ascii="Times New Roman" w:hAnsi="Times New Roman" w:cs="Times New Roman"/>
          <w:sz w:val="24"/>
          <w:szCs w:val="24"/>
        </w:rPr>
        <w:t xml:space="preserve"> </w:t>
      </w:r>
      <w:commentRangeStart w:id="234"/>
      <w:r w:rsidR="00F16B73" w:rsidRPr="00F16B73">
        <w:rPr>
          <w:rFonts w:ascii="Times New Roman" w:hAnsi="Times New Roman" w:cs="Times New Roman"/>
          <w:sz w:val="24"/>
          <w:szCs w:val="24"/>
        </w:rPr>
        <w:t xml:space="preserve">kommertsialiseerimispotentsiaaliga </w:t>
      </w:r>
      <w:commentRangeEnd w:id="234"/>
      <w:r w:rsidR="00A5315D">
        <w:rPr>
          <w:rStyle w:val="Kommentaariviide"/>
        </w:rPr>
        <w:commentReference w:id="234"/>
      </w:r>
      <w:r w:rsidR="00F16B73" w:rsidRPr="00F16B73">
        <w:rPr>
          <w:rFonts w:ascii="Times New Roman" w:hAnsi="Times New Roman" w:cs="Times New Roman"/>
          <w:sz w:val="24"/>
          <w:szCs w:val="24"/>
        </w:rPr>
        <w:t>rakendusuuringuid ja eksperimentaalarendust ning sellega seo</w:t>
      </w:r>
      <w:ins w:id="235" w:author="Aili Sandre" w:date="2024-09-09T16:46:00Z">
        <w:r w:rsidR="003E5687">
          <w:rPr>
            <w:rFonts w:ascii="Times New Roman" w:hAnsi="Times New Roman" w:cs="Times New Roman"/>
            <w:sz w:val="24"/>
            <w:szCs w:val="24"/>
          </w:rPr>
          <w:t>tud</w:t>
        </w:r>
      </w:ins>
      <w:del w:id="236" w:author="Aili Sandre" w:date="2024-09-09T16:46:00Z">
        <w:r w:rsidR="00F16B73" w:rsidRPr="00F16B73" w:rsidDel="003E5687">
          <w:rPr>
            <w:rFonts w:ascii="Times New Roman" w:hAnsi="Times New Roman" w:cs="Times New Roman"/>
            <w:sz w:val="24"/>
            <w:szCs w:val="24"/>
          </w:rPr>
          <w:delText>nduvaid</w:delText>
        </w:r>
      </w:del>
      <w:r w:rsidR="00F16B73" w:rsidRPr="00F16B73">
        <w:rPr>
          <w:rFonts w:ascii="Times New Roman" w:hAnsi="Times New Roman" w:cs="Times New Roman"/>
          <w:sz w:val="24"/>
          <w:szCs w:val="24"/>
        </w:rPr>
        <w:t xml:space="preserve"> tegevusi</w:t>
      </w:r>
      <w:r w:rsidR="00024FB2">
        <w:rPr>
          <w:rFonts w:ascii="Times New Roman" w:hAnsi="Times New Roman" w:cs="Times New Roman"/>
          <w:sz w:val="24"/>
          <w:szCs w:val="24"/>
        </w:rPr>
        <w:t xml:space="preserve"> ning selle</w:t>
      </w:r>
      <w:ins w:id="237" w:author="Aili Sandre" w:date="2024-09-09T16:46:00Z">
        <w:r w:rsidR="003E5687">
          <w:rPr>
            <w:rFonts w:ascii="Times New Roman" w:hAnsi="Times New Roman" w:cs="Times New Roman"/>
            <w:sz w:val="24"/>
            <w:szCs w:val="24"/>
          </w:rPr>
          <w:t>ks</w:t>
        </w:r>
      </w:ins>
      <w:del w:id="238" w:author="Aili Sandre" w:date="2024-09-09T16:46:00Z">
        <w:r w:rsidR="00F16B73" w:rsidRPr="00F16B73" w:rsidDel="003E5687">
          <w:rPr>
            <w:rFonts w:ascii="Times New Roman" w:hAnsi="Times New Roman" w:cs="Times New Roman"/>
            <w:sz w:val="24"/>
            <w:szCs w:val="24"/>
          </w:rPr>
          <w:delText xml:space="preserve"> jaoks</w:delText>
        </w:r>
      </w:del>
      <w:r w:rsidR="00F16B73" w:rsidRPr="00F16B73">
        <w:rPr>
          <w:rFonts w:ascii="Times New Roman" w:hAnsi="Times New Roman" w:cs="Times New Roman"/>
          <w:sz w:val="24"/>
          <w:szCs w:val="24"/>
        </w:rPr>
        <w:t>:</w:t>
      </w:r>
    </w:p>
    <w:p w14:paraId="0C9B963D" w14:textId="09D5F483" w:rsidR="00F16B73" w:rsidRPr="00F16B73" w:rsidRDefault="00F16B73" w:rsidP="00F16B73">
      <w:pPr>
        <w:spacing w:after="0" w:line="240" w:lineRule="auto"/>
        <w:contextualSpacing/>
        <w:jc w:val="both"/>
        <w:rPr>
          <w:rFonts w:ascii="Times New Roman" w:hAnsi="Times New Roman" w:cs="Times New Roman"/>
          <w:sz w:val="24"/>
          <w:szCs w:val="24"/>
        </w:rPr>
      </w:pPr>
      <w:r w:rsidRPr="00F16B73">
        <w:rPr>
          <w:rFonts w:ascii="Times New Roman" w:hAnsi="Times New Roman" w:cs="Times New Roman"/>
          <w:sz w:val="24"/>
          <w:szCs w:val="24"/>
        </w:rPr>
        <w:t>1) taga</w:t>
      </w:r>
      <w:r w:rsidR="00024FB2">
        <w:rPr>
          <w:rFonts w:ascii="Times New Roman" w:hAnsi="Times New Roman" w:cs="Times New Roman"/>
          <w:sz w:val="24"/>
          <w:szCs w:val="24"/>
        </w:rPr>
        <w:t>b</w:t>
      </w:r>
      <w:r w:rsidRPr="00F16B73">
        <w:rPr>
          <w:rFonts w:ascii="Times New Roman" w:hAnsi="Times New Roman" w:cs="Times New Roman"/>
          <w:sz w:val="24"/>
          <w:szCs w:val="24"/>
        </w:rPr>
        <w:t xml:space="preserve"> teadus- ja arendustegevuseks vajaliku pädevuse ja taristu ning nende arendami</w:t>
      </w:r>
      <w:r w:rsidR="00024FB2">
        <w:rPr>
          <w:rFonts w:ascii="Times New Roman" w:hAnsi="Times New Roman" w:cs="Times New Roman"/>
          <w:sz w:val="24"/>
          <w:szCs w:val="24"/>
        </w:rPr>
        <w:t>s</w:t>
      </w:r>
      <w:r w:rsidRPr="00F16B73">
        <w:rPr>
          <w:rFonts w:ascii="Times New Roman" w:hAnsi="Times New Roman" w:cs="Times New Roman"/>
          <w:sz w:val="24"/>
          <w:szCs w:val="24"/>
        </w:rPr>
        <w:t>e;</w:t>
      </w:r>
    </w:p>
    <w:p w14:paraId="40E1E68A" w14:textId="2B546C04" w:rsidR="00F16B73" w:rsidRDefault="00F16B73" w:rsidP="00F16B73">
      <w:pPr>
        <w:spacing w:after="0" w:line="240" w:lineRule="auto"/>
        <w:contextualSpacing/>
        <w:jc w:val="both"/>
        <w:rPr>
          <w:rFonts w:ascii="Times New Roman" w:hAnsi="Times New Roman" w:cs="Times New Roman"/>
          <w:sz w:val="24"/>
          <w:szCs w:val="24"/>
        </w:rPr>
      </w:pPr>
      <w:r w:rsidRPr="00F16B73">
        <w:rPr>
          <w:rFonts w:ascii="Times New Roman" w:hAnsi="Times New Roman" w:cs="Times New Roman"/>
          <w:sz w:val="24"/>
          <w:szCs w:val="24"/>
        </w:rPr>
        <w:t>2</w:t>
      </w:r>
      <w:r w:rsidR="00CE01C0">
        <w:rPr>
          <w:rFonts w:ascii="Times New Roman" w:hAnsi="Times New Roman" w:cs="Times New Roman"/>
          <w:sz w:val="24"/>
          <w:szCs w:val="24"/>
        </w:rPr>
        <w:t xml:space="preserve">) </w:t>
      </w:r>
      <w:r w:rsidR="00CE01C0" w:rsidRPr="00CE01C0">
        <w:rPr>
          <w:rFonts w:ascii="Times New Roman" w:hAnsi="Times New Roman" w:cs="Times New Roman"/>
          <w:sz w:val="24"/>
          <w:szCs w:val="24"/>
        </w:rPr>
        <w:t xml:space="preserve">osaleb </w:t>
      </w:r>
      <w:del w:id="239" w:author="Aili Sandre" w:date="2024-09-09T16:47:00Z">
        <w:r w:rsidR="00CE01C0" w:rsidRPr="00CE01C0" w:rsidDel="003E5687">
          <w:rPr>
            <w:rFonts w:ascii="Times New Roman" w:hAnsi="Times New Roman" w:cs="Times New Roman"/>
            <w:sz w:val="24"/>
            <w:szCs w:val="24"/>
          </w:rPr>
          <w:delText xml:space="preserve">rahvusvahelises </w:delText>
        </w:r>
      </w:del>
      <w:r w:rsidR="00CE01C0" w:rsidRPr="00CE01C0">
        <w:rPr>
          <w:rFonts w:ascii="Times New Roman" w:hAnsi="Times New Roman" w:cs="Times New Roman"/>
          <w:sz w:val="24"/>
          <w:szCs w:val="24"/>
        </w:rPr>
        <w:t>teadus- ja arendustegevuse ning innovatsiooni</w:t>
      </w:r>
      <w:ins w:id="240" w:author="Aili Sandre" w:date="2024-09-10T09:48:00Z">
        <w:r w:rsidR="008341AE">
          <w:rPr>
            <w:rFonts w:ascii="Times New Roman" w:hAnsi="Times New Roman" w:cs="Times New Roman"/>
            <w:sz w:val="24"/>
            <w:szCs w:val="24"/>
          </w:rPr>
          <w:t>ga seotud</w:t>
        </w:r>
      </w:ins>
      <w:del w:id="241" w:author="Aili Sandre" w:date="2024-09-09T16:47:00Z">
        <w:r w:rsidR="00CE01C0" w:rsidRPr="00CE01C0" w:rsidDel="003E5687">
          <w:rPr>
            <w:rFonts w:ascii="Times New Roman" w:hAnsi="Times New Roman" w:cs="Times New Roman"/>
            <w:sz w:val="24"/>
            <w:szCs w:val="24"/>
          </w:rPr>
          <w:delText>alases</w:delText>
        </w:r>
      </w:del>
      <w:r w:rsidR="00CE01C0" w:rsidRPr="00CE01C0">
        <w:rPr>
          <w:rFonts w:ascii="Times New Roman" w:hAnsi="Times New Roman" w:cs="Times New Roman"/>
          <w:sz w:val="24"/>
          <w:szCs w:val="24"/>
        </w:rPr>
        <w:t xml:space="preserve"> </w:t>
      </w:r>
      <w:ins w:id="242" w:author="Aili Sandre" w:date="2024-09-09T16:47:00Z">
        <w:r w:rsidR="003E5687" w:rsidRPr="00CE01C0">
          <w:rPr>
            <w:rFonts w:ascii="Times New Roman" w:hAnsi="Times New Roman" w:cs="Times New Roman"/>
            <w:sz w:val="24"/>
            <w:szCs w:val="24"/>
          </w:rPr>
          <w:t xml:space="preserve">rahvusvahelises </w:t>
        </w:r>
      </w:ins>
      <w:r w:rsidR="00CE01C0" w:rsidRPr="00CE01C0">
        <w:rPr>
          <w:rFonts w:ascii="Times New Roman" w:hAnsi="Times New Roman" w:cs="Times New Roman"/>
          <w:sz w:val="24"/>
          <w:szCs w:val="24"/>
        </w:rPr>
        <w:t>koostöös ja võrgustikes.</w:t>
      </w:r>
    </w:p>
    <w:p w14:paraId="2D2A1BA4" w14:textId="77777777" w:rsidR="00E472F6" w:rsidRPr="00E472F6" w:rsidRDefault="00E472F6" w:rsidP="00E472F6">
      <w:pPr>
        <w:spacing w:after="0" w:line="240" w:lineRule="auto"/>
        <w:contextualSpacing/>
        <w:jc w:val="both"/>
        <w:rPr>
          <w:rFonts w:ascii="Times New Roman" w:hAnsi="Times New Roman" w:cs="Times New Roman"/>
          <w:sz w:val="24"/>
          <w:szCs w:val="24"/>
        </w:rPr>
      </w:pPr>
    </w:p>
    <w:p w14:paraId="02236BA2" w14:textId="48A7ECE7" w:rsidR="00E472F6" w:rsidRPr="005B150B" w:rsidRDefault="00E472F6" w:rsidP="00E472F6">
      <w:pPr>
        <w:spacing w:after="0" w:line="240" w:lineRule="auto"/>
        <w:jc w:val="both"/>
        <w:rPr>
          <w:rFonts w:ascii="Times New Roman" w:hAnsi="Times New Roman" w:cs="Times New Roman"/>
          <w:b/>
          <w:bCs/>
          <w:sz w:val="24"/>
          <w:szCs w:val="24"/>
        </w:rPr>
      </w:pPr>
      <w:r w:rsidRPr="005B150B">
        <w:rPr>
          <w:rFonts w:ascii="Times New Roman" w:hAnsi="Times New Roman" w:cs="Times New Roman"/>
          <w:b/>
          <w:bCs/>
          <w:sz w:val="24"/>
          <w:szCs w:val="24"/>
        </w:rPr>
        <w:t xml:space="preserve">§ </w:t>
      </w:r>
      <w:r w:rsidR="00E43148" w:rsidRPr="00C5611A">
        <w:rPr>
          <w:rFonts w:ascii="Times New Roman" w:hAnsi="Times New Roman" w:cs="Times New Roman"/>
          <w:b/>
          <w:bCs/>
          <w:sz w:val="24"/>
          <w:szCs w:val="24"/>
        </w:rPr>
        <w:t>1</w:t>
      </w:r>
      <w:r w:rsidR="00C5611A">
        <w:rPr>
          <w:rFonts w:ascii="Times New Roman" w:hAnsi="Times New Roman" w:cs="Times New Roman"/>
          <w:b/>
          <w:bCs/>
          <w:sz w:val="24"/>
          <w:szCs w:val="24"/>
        </w:rPr>
        <w:t>3</w:t>
      </w:r>
      <w:r w:rsidRPr="00C5611A">
        <w:rPr>
          <w:rFonts w:ascii="Times New Roman" w:hAnsi="Times New Roman" w:cs="Times New Roman"/>
          <w:b/>
          <w:bCs/>
          <w:sz w:val="24"/>
          <w:szCs w:val="24"/>
        </w:rPr>
        <w:t>.</w:t>
      </w:r>
      <w:r w:rsidRPr="005B150B">
        <w:rPr>
          <w:rFonts w:ascii="Times New Roman" w:hAnsi="Times New Roman" w:cs="Times New Roman"/>
          <w:b/>
          <w:bCs/>
          <w:sz w:val="24"/>
          <w:szCs w:val="24"/>
        </w:rPr>
        <w:t xml:space="preserve"> Eesti Teaduste Akadeemia</w:t>
      </w:r>
    </w:p>
    <w:p w14:paraId="23E4E47E" w14:textId="2834B847" w:rsidR="00E472F6" w:rsidRPr="005B150B" w:rsidRDefault="00E472F6" w:rsidP="00E472F6">
      <w:pPr>
        <w:spacing w:after="0" w:line="240" w:lineRule="auto"/>
        <w:jc w:val="both"/>
        <w:rPr>
          <w:rFonts w:ascii="Times New Roman" w:hAnsi="Times New Roman" w:cs="Times New Roman"/>
          <w:sz w:val="24"/>
          <w:szCs w:val="24"/>
        </w:rPr>
      </w:pPr>
    </w:p>
    <w:p w14:paraId="6BD27FBC" w14:textId="3142402C" w:rsidR="00F92F0D" w:rsidRDefault="003B16B2" w:rsidP="005B150B">
      <w:pPr>
        <w:spacing w:after="0" w:line="240" w:lineRule="auto"/>
        <w:jc w:val="both"/>
        <w:rPr>
          <w:rFonts w:ascii="Times New Roman" w:hAnsi="Times New Roman" w:cs="Times New Roman"/>
          <w:sz w:val="24"/>
          <w:szCs w:val="24"/>
        </w:rPr>
      </w:pPr>
      <w:r w:rsidRPr="005B150B">
        <w:rPr>
          <w:rFonts w:ascii="Times New Roman" w:hAnsi="Times New Roman" w:cs="Times New Roman"/>
          <w:sz w:val="24"/>
          <w:szCs w:val="24"/>
        </w:rPr>
        <w:t xml:space="preserve">(1) </w:t>
      </w:r>
      <w:r w:rsidR="00E472F6" w:rsidRPr="005B150B">
        <w:rPr>
          <w:rFonts w:ascii="Times New Roman" w:hAnsi="Times New Roman" w:cs="Times New Roman"/>
          <w:sz w:val="24"/>
          <w:szCs w:val="24"/>
        </w:rPr>
        <w:t xml:space="preserve">Eesti Teaduste Akadeemia on </w:t>
      </w:r>
      <w:r w:rsidR="005B150B" w:rsidRPr="005B150B">
        <w:rPr>
          <w:rFonts w:ascii="Times New Roman" w:hAnsi="Times New Roman" w:cs="Times New Roman"/>
          <w:sz w:val="24"/>
          <w:szCs w:val="24"/>
        </w:rPr>
        <w:t>silmapaistvate teadlaste ja teiste loomeisikute ühendus, kelle ülesanne on arendada ja esindada Eesti teadust, aidata kaasa teadustulemuste rakendamisele Eesti huvides ning väärtustada teadust, teaduslikku mõtteviisi ja kultuuri Eestis.</w:t>
      </w:r>
    </w:p>
    <w:p w14:paraId="69E498E8" w14:textId="77777777" w:rsidR="003B16B2" w:rsidRDefault="003B16B2" w:rsidP="00E472F6">
      <w:pPr>
        <w:spacing w:after="0" w:line="240" w:lineRule="auto"/>
        <w:jc w:val="both"/>
        <w:rPr>
          <w:rFonts w:ascii="Times New Roman" w:hAnsi="Times New Roman" w:cs="Times New Roman"/>
          <w:sz w:val="24"/>
          <w:szCs w:val="24"/>
        </w:rPr>
      </w:pPr>
    </w:p>
    <w:p w14:paraId="6E51EF27" w14:textId="714BDC7E" w:rsidR="003B16B2" w:rsidRPr="00E472F6" w:rsidRDefault="003B16B2"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(2) Eesti Teaduste Akadeemia on avalik-õiguslik juriidiline isik, </w:t>
      </w:r>
      <w:ins w:id="243" w:author="Aili Sandre" w:date="2024-09-09T16:47:00Z">
        <w:r w:rsidR="003E5687">
          <w:rPr>
            <w:rFonts w:ascii="Times New Roman" w:hAnsi="Times New Roman" w:cs="Times New Roman"/>
            <w:sz w:val="24"/>
            <w:szCs w:val="24"/>
          </w:rPr>
          <w:t>mis</w:t>
        </w:r>
      </w:ins>
      <w:del w:id="244" w:author="Aili Sandre" w:date="2024-09-09T16:47:00Z">
        <w:r w:rsidDel="003E5687">
          <w:rPr>
            <w:rFonts w:ascii="Times New Roman" w:hAnsi="Times New Roman" w:cs="Times New Roman"/>
            <w:sz w:val="24"/>
            <w:szCs w:val="24"/>
          </w:rPr>
          <w:delText>kes</w:delText>
        </w:r>
      </w:del>
      <w:r>
        <w:rPr>
          <w:rFonts w:ascii="Times New Roman" w:hAnsi="Times New Roman" w:cs="Times New Roman"/>
          <w:sz w:val="24"/>
          <w:szCs w:val="24"/>
        </w:rPr>
        <w:t xml:space="preserve"> tegutseb Eesti Teaduste Akadeemia seaduse, käesoleva seaduse, teiste õigusaktide ja oma põhikirja alusel.</w:t>
      </w:r>
    </w:p>
    <w:p w14:paraId="5028DEB0" w14:textId="541781A2" w:rsidR="00E472F6" w:rsidRPr="00E472F6" w:rsidRDefault="00E472F6" w:rsidP="00E472F6">
      <w:pPr>
        <w:spacing w:after="0" w:line="240" w:lineRule="auto"/>
        <w:jc w:val="both"/>
        <w:rPr>
          <w:rFonts w:ascii="Times New Roman" w:hAnsi="Times New Roman" w:cs="Times New Roman"/>
          <w:sz w:val="24"/>
          <w:szCs w:val="24"/>
        </w:rPr>
      </w:pPr>
    </w:p>
    <w:p w14:paraId="4AF3F714" w14:textId="6AB3913C" w:rsidR="00E472F6" w:rsidRPr="00E472F6" w:rsidRDefault="00E472F6" w:rsidP="00E472F6">
      <w:pPr>
        <w:spacing w:after="0" w:line="240" w:lineRule="auto"/>
        <w:jc w:val="both"/>
        <w:rPr>
          <w:rFonts w:ascii="Times New Roman" w:hAnsi="Times New Roman" w:cs="Times New Roman"/>
          <w:b/>
          <w:bCs/>
          <w:sz w:val="24"/>
          <w:szCs w:val="24"/>
        </w:rPr>
      </w:pPr>
      <w:bookmarkStart w:id="245" w:name="_Hlk166068995"/>
      <w:r w:rsidRPr="00CC5342">
        <w:rPr>
          <w:rFonts w:ascii="Times New Roman" w:hAnsi="Times New Roman" w:cs="Times New Roman"/>
          <w:b/>
          <w:bCs/>
          <w:sz w:val="24"/>
          <w:szCs w:val="24"/>
        </w:rPr>
        <w:t xml:space="preserve">§ </w:t>
      </w:r>
      <w:r w:rsidR="00E43148" w:rsidRPr="00CC5342">
        <w:rPr>
          <w:rFonts w:ascii="Times New Roman" w:hAnsi="Times New Roman" w:cs="Times New Roman"/>
          <w:b/>
          <w:bCs/>
          <w:sz w:val="24"/>
          <w:szCs w:val="24"/>
        </w:rPr>
        <w:t>1</w:t>
      </w:r>
      <w:r w:rsidR="00C5611A">
        <w:rPr>
          <w:rFonts w:ascii="Times New Roman" w:hAnsi="Times New Roman" w:cs="Times New Roman"/>
          <w:b/>
          <w:bCs/>
          <w:sz w:val="24"/>
          <w:szCs w:val="24"/>
        </w:rPr>
        <w:t>4</w:t>
      </w:r>
      <w:r w:rsidRPr="00CC5342">
        <w:rPr>
          <w:rFonts w:ascii="Times New Roman" w:hAnsi="Times New Roman" w:cs="Times New Roman"/>
          <w:b/>
          <w:bCs/>
          <w:sz w:val="24"/>
          <w:szCs w:val="24"/>
        </w:rPr>
        <w:t>.</w:t>
      </w:r>
      <w:r w:rsidRPr="00E472F6">
        <w:rPr>
          <w:rFonts w:ascii="Times New Roman" w:hAnsi="Times New Roman" w:cs="Times New Roman"/>
          <w:b/>
          <w:bCs/>
          <w:sz w:val="24"/>
          <w:szCs w:val="24"/>
        </w:rPr>
        <w:t xml:space="preserve"> Eesti Teadusinfosüsteem</w:t>
      </w:r>
    </w:p>
    <w:p w14:paraId="0C5A9EBF" w14:textId="77777777" w:rsidR="00E472F6" w:rsidRPr="00E472F6" w:rsidRDefault="00E472F6" w:rsidP="00E472F6">
      <w:pPr>
        <w:spacing w:after="0" w:line="240" w:lineRule="auto"/>
        <w:jc w:val="both"/>
        <w:rPr>
          <w:rFonts w:ascii="Times New Roman" w:hAnsi="Times New Roman" w:cs="Times New Roman"/>
          <w:sz w:val="24"/>
          <w:szCs w:val="24"/>
        </w:rPr>
      </w:pPr>
    </w:p>
    <w:p w14:paraId="490D3A93" w14:textId="77777777"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 xml:space="preserve">(1) Eesti Teadusinfosüsteem (edaspidi </w:t>
      </w:r>
      <w:r w:rsidRPr="00493A41">
        <w:rPr>
          <w:rFonts w:ascii="Times New Roman" w:hAnsi="Times New Roman" w:cs="Times New Roman"/>
          <w:i/>
          <w:iCs/>
          <w:sz w:val="24"/>
          <w:szCs w:val="24"/>
        </w:rPr>
        <w:t>infosüsteem</w:t>
      </w:r>
      <w:r w:rsidRPr="00493A41">
        <w:rPr>
          <w:rFonts w:ascii="Times New Roman" w:hAnsi="Times New Roman" w:cs="Times New Roman"/>
          <w:sz w:val="24"/>
          <w:szCs w:val="24"/>
        </w:rPr>
        <w:t>) on andmekogu, mille eesmärk on:</w:t>
      </w:r>
    </w:p>
    <w:p w14:paraId="1B8CF45E" w14:textId="55A4944D"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 xml:space="preserve">1) </w:t>
      </w:r>
      <w:bookmarkStart w:id="246" w:name="_Hlk172893221"/>
      <w:r w:rsidRPr="00493A41">
        <w:rPr>
          <w:rFonts w:ascii="Times New Roman" w:hAnsi="Times New Roman" w:cs="Times New Roman"/>
          <w:sz w:val="24"/>
          <w:szCs w:val="24"/>
        </w:rPr>
        <w:t>anda teadus- ja arendustegevuse korraldamisega seotud osa</w:t>
      </w:r>
      <w:r w:rsidR="00F423D7">
        <w:rPr>
          <w:rFonts w:ascii="Times New Roman" w:hAnsi="Times New Roman" w:cs="Times New Roman"/>
          <w:sz w:val="24"/>
          <w:szCs w:val="24"/>
        </w:rPr>
        <w:t>listele</w:t>
      </w:r>
      <w:r w:rsidRPr="00493A41">
        <w:rPr>
          <w:rFonts w:ascii="Times New Roman" w:hAnsi="Times New Roman" w:cs="Times New Roman"/>
          <w:sz w:val="24"/>
          <w:szCs w:val="24"/>
        </w:rPr>
        <w:t xml:space="preserve"> usaldusväärset teavet teadus- ja arendustegevuse statistikaks, poliitika kujundamiseks, rahastamisotsusteks ning strateegiliseks juhtimiseks;</w:t>
      </w:r>
    </w:p>
    <w:p w14:paraId="09878142" w14:textId="25A5A04A"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 xml:space="preserve">2) anda teadus- ja arendusasutustele, </w:t>
      </w:r>
      <w:r w:rsidR="00171166">
        <w:rPr>
          <w:rFonts w:ascii="Times New Roman" w:hAnsi="Times New Roman" w:cs="Times New Roman"/>
          <w:sz w:val="24"/>
          <w:szCs w:val="24"/>
        </w:rPr>
        <w:t>ülikoolidele ja rakendus</w:t>
      </w:r>
      <w:r w:rsidRPr="00493A41">
        <w:rPr>
          <w:rFonts w:ascii="Times New Roman" w:hAnsi="Times New Roman" w:cs="Times New Roman"/>
          <w:sz w:val="24"/>
          <w:szCs w:val="24"/>
        </w:rPr>
        <w:t xml:space="preserve">kõrgkoolidele ning avalikkusele usaldusväärset teavet teadus- ja arendustegevuse </w:t>
      </w:r>
      <w:r w:rsidR="00F423D7">
        <w:rPr>
          <w:rFonts w:ascii="Times New Roman" w:hAnsi="Times New Roman" w:cs="Times New Roman"/>
          <w:sz w:val="24"/>
          <w:szCs w:val="24"/>
        </w:rPr>
        <w:t>ning</w:t>
      </w:r>
      <w:r w:rsidRPr="00493A41">
        <w:rPr>
          <w:rFonts w:ascii="Times New Roman" w:hAnsi="Times New Roman" w:cs="Times New Roman"/>
          <w:sz w:val="24"/>
          <w:szCs w:val="24"/>
        </w:rPr>
        <w:t xml:space="preserve"> selle osa</w:t>
      </w:r>
      <w:r w:rsidR="00F423D7">
        <w:rPr>
          <w:rFonts w:ascii="Times New Roman" w:hAnsi="Times New Roman" w:cs="Times New Roman"/>
          <w:sz w:val="24"/>
          <w:szCs w:val="24"/>
        </w:rPr>
        <w:t>lis</w:t>
      </w:r>
      <w:r w:rsidRPr="00493A41">
        <w:rPr>
          <w:rFonts w:ascii="Times New Roman" w:hAnsi="Times New Roman" w:cs="Times New Roman"/>
          <w:sz w:val="24"/>
          <w:szCs w:val="24"/>
        </w:rPr>
        <w:t>te kohta</w:t>
      </w:r>
      <w:bookmarkEnd w:id="246"/>
      <w:r w:rsidRPr="00493A41">
        <w:rPr>
          <w:rFonts w:ascii="Times New Roman" w:hAnsi="Times New Roman" w:cs="Times New Roman"/>
          <w:sz w:val="24"/>
          <w:szCs w:val="24"/>
        </w:rPr>
        <w:t>;</w:t>
      </w:r>
    </w:p>
    <w:p w14:paraId="2E7682EA" w14:textId="23AFAA79"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 xml:space="preserve">3) tagada teadus- ja arendusasutuste, ülikoolide, rakenduskõrgkoolide ning teadus- ja arendustegevuse korraldamisega seotud asutuste </w:t>
      </w:r>
      <w:del w:id="247" w:author="Aili Sandre" w:date="2024-09-10T09:50:00Z">
        <w:r w:rsidRPr="00493A41" w:rsidDel="008341AE">
          <w:rPr>
            <w:rFonts w:ascii="Times New Roman" w:hAnsi="Times New Roman" w:cs="Times New Roman"/>
            <w:sz w:val="24"/>
            <w:szCs w:val="24"/>
          </w:rPr>
          <w:delText xml:space="preserve"> </w:delText>
        </w:r>
      </w:del>
      <w:r w:rsidRPr="00493A41">
        <w:rPr>
          <w:rFonts w:ascii="Times New Roman" w:hAnsi="Times New Roman" w:cs="Times New Roman"/>
          <w:sz w:val="24"/>
          <w:szCs w:val="24"/>
        </w:rPr>
        <w:t xml:space="preserve">tegevuse </w:t>
      </w:r>
      <w:r w:rsidR="00F75237">
        <w:rPr>
          <w:rFonts w:ascii="Times New Roman" w:hAnsi="Times New Roman" w:cs="Times New Roman"/>
          <w:sz w:val="24"/>
          <w:szCs w:val="24"/>
        </w:rPr>
        <w:t>kavandamiseks</w:t>
      </w:r>
      <w:r w:rsidR="00F75237" w:rsidRPr="00493A41">
        <w:rPr>
          <w:rFonts w:ascii="Times New Roman" w:hAnsi="Times New Roman" w:cs="Times New Roman"/>
          <w:sz w:val="24"/>
          <w:szCs w:val="24"/>
        </w:rPr>
        <w:t xml:space="preserve"> </w:t>
      </w:r>
      <w:r w:rsidRPr="00493A41">
        <w:rPr>
          <w:rFonts w:ascii="Times New Roman" w:hAnsi="Times New Roman" w:cs="Times New Roman"/>
          <w:sz w:val="24"/>
          <w:szCs w:val="24"/>
        </w:rPr>
        <w:t xml:space="preserve">ja </w:t>
      </w:r>
      <w:r w:rsidR="00F75237">
        <w:rPr>
          <w:rFonts w:ascii="Times New Roman" w:hAnsi="Times New Roman" w:cs="Times New Roman"/>
          <w:sz w:val="24"/>
          <w:szCs w:val="24"/>
        </w:rPr>
        <w:t>rahastamiseks</w:t>
      </w:r>
      <w:r w:rsidR="00F75237" w:rsidRPr="00493A41">
        <w:rPr>
          <w:rFonts w:ascii="Times New Roman" w:hAnsi="Times New Roman" w:cs="Times New Roman"/>
          <w:sz w:val="24"/>
          <w:szCs w:val="24"/>
        </w:rPr>
        <w:t xml:space="preserve"> </w:t>
      </w:r>
      <w:r w:rsidRPr="00493A41">
        <w:rPr>
          <w:rFonts w:ascii="Times New Roman" w:hAnsi="Times New Roman" w:cs="Times New Roman"/>
          <w:sz w:val="24"/>
          <w:szCs w:val="24"/>
        </w:rPr>
        <w:t>vajalikud andmed;</w:t>
      </w:r>
    </w:p>
    <w:p w14:paraId="603D3FDA" w14:textId="05A9DDB4" w:rsidR="0087526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 xml:space="preserve">4) tagada teadus- ja arendusasutuste, </w:t>
      </w:r>
      <w:r w:rsidR="00171166">
        <w:rPr>
          <w:rFonts w:ascii="Times New Roman" w:hAnsi="Times New Roman" w:cs="Times New Roman"/>
          <w:sz w:val="24"/>
          <w:szCs w:val="24"/>
        </w:rPr>
        <w:t>ülikoolide ja rakendus</w:t>
      </w:r>
      <w:r w:rsidRPr="00493A41">
        <w:rPr>
          <w:rFonts w:ascii="Times New Roman" w:hAnsi="Times New Roman" w:cs="Times New Roman"/>
          <w:sz w:val="24"/>
          <w:szCs w:val="24"/>
        </w:rPr>
        <w:t>kõrgkoolide ning teadus- ja arendust</w:t>
      </w:r>
      <w:ins w:id="248" w:author="Aili Sandre" w:date="2024-09-10T09:53:00Z">
        <w:r w:rsidR="00D42FCD">
          <w:rPr>
            <w:rFonts w:ascii="Times New Roman" w:hAnsi="Times New Roman" w:cs="Times New Roman"/>
            <w:sz w:val="24"/>
            <w:szCs w:val="24"/>
          </w:rPr>
          <w:t>egevuses osale</w:t>
        </w:r>
      </w:ins>
      <w:ins w:id="249" w:author="Aili Sandre" w:date="2024-09-10T09:54:00Z">
        <w:r w:rsidR="00D42FCD">
          <w:rPr>
            <w:rFonts w:ascii="Times New Roman" w:hAnsi="Times New Roman" w:cs="Times New Roman"/>
            <w:sz w:val="24"/>
            <w:szCs w:val="24"/>
          </w:rPr>
          <w:t>v</w:t>
        </w:r>
      </w:ins>
      <w:ins w:id="250" w:author="Aili Sandre" w:date="2024-09-10T09:55:00Z">
        <w:r w:rsidR="00D42FCD">
          <w:rPr>
            <w:rFonts w:ascii="Times New Roman" w:hAnsi="Times New Roman" w:cs="Times New Roman"/>
            <w:sz w:val="24"/>
            <w:szCs w:val="24"/>
          </w:rPr>
          <w:t xml:space="preserve">ate </w:t>
        </w:r>
      </w:ins>
      <w:del w:id="251" w:author="Aili Sandre" w:date="2024-09-10T09:52:00Z">
        <w:r w:rsidRPr="00493A41" w:rsidDel="00D42FCD">
          <w:rPr>
            <w:rFonts w:ascii="Times New Roman" w:hAnsi="Times New Roman" w:cs="Times New Roman"/>
            <w:sz w:val="24"/>
            <w:szCs w:val="24"/>
          </w:rPr>
          <w:delText>egevust läbiviivate</w:delText>
        </w:r>
      </w:del>
      <w:del w:id="252" w:author="Aili Sandre" w:date="2024-09-10T09:54:00Z">
        <w:r w:rsidRPr="00493A41" w:rsidDel="00D42FCD">
          <w:rPr>
            <w:rFonts w:ascii="Times New Roman" w:hAnsi="Times New Roman" w:cs="Times New Roman"/>
            <w:sz w:val="24"/>
            <w:szCs w:val="24"/>
          </w:rPr>
          <w:delText xml:space="preserve"> </w:delText>
        </w:r>
      </w:del>
      <w:r w:rsidRPr="00493A41">
        <w:rPr>
          <w:rFonts w:ascii="Times New Roman" w:hAnsi="Times New Roman" w:cs="Times New Roman"/>
          <w:sz w:val="24"/>
          <w:szCs w:val="24"/>
        </w:rPr>
        <w:t xml:space="preserve">isikute tegevuse ning rahastamistaotluste </w:t>
      </w:r>
      <w:del w:id="253" w:author="Aili Sandre" w:date="2024-09-10T09:52:00Z">
        <w:r w:rsidRPr="00493A41" w:rsidDel="00D42FCD">
          <w:rPr>
            <w:rFonts w:ascii="Times New Roman" w:hAnsi="Times New Roman" w:cs="Times New Roman"/>
            <w:sz w:val="24"/>
            <w:szCs w:val="24"/>
          </w:rPr>
          <w:delText xml:space="preserve"> </w:delText>
        </w:r>
      </w:del>
      <w:r w:rsidRPr="00493A41">
        <w:rPr>
          <w:rFonts w:ascii="Times New Roman" w:hAnsi="Times New Roman" w:cs="Times New Roman"/>
          <w:sz w:val="24"/>
          <w:szCs w:val="24"/>
        </w:rPr>
        <w:t>hindamiseks vajalikud andmed ja töökeskkond</w:t>
      </w:r>
      <w:r w:rsidR="00875261">
        <w:rPr>
          <w:rFonts w:ascii="Times New Roman" w:hAnsi="Times New Roman" w:cs="Times New Roman"/>
          <w:sz w:val="24"/>
          <w:szCs w:val="24"/>
        </w:rPr>
        <w:t>;</w:t>
      </w:r>
    </w:p>
    <w:p w14:paraId="351F5C4A" w14:textId="0A072E1A" w:rsidR="00556CF6" w:rsidRPr="00493A41" w:rsidRDefault="00875261" w:rsidP="00493A4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Pr="00875261">
        <w:rPr>
          <w:rFonts w:ascii="Times New Roman" w:hAnsi="Times New Roman" w:cs="Times New Roman"/>
          <w:sz w:val="24"/>
          <w:szCs w:val="24"/>
        </w:rPr>
        <w:t>avalikustada teave</w:t>
      </w:r>
      <w:ins w:id="254" w:author="Aili Sandre" w:date="2024-09-10T09:54:00Z">
        <w:r w:rsidR="00D42FCD">
          <w:rPr>
            <w:rFonts w:ascii="Times New Roman" w:hAnsi="Times New Roman" w:cs="Times New Roman"/>
            <w:sz w:val="24"/>
            <w:szCs w:val="24"/>
          </w:rPr>
          <w:t>t</w:t>
        </w:r>
      </w:ins>
      <w:r w:rsidRPr="00875261">
        <w:rPr>
          <w:rFonts w:ascii="Times New Roman" w:hAnsi="Times New Roman" w:cs="Times New Roman"/>
          <w:sz w:val="24"/>
          <w:szCs w:val="24"/>
        </w:rPr>
        <w:t xml:space="preserve"> ministeeriumi valitsemisalas toetatud teadus- ja arendustegevuse kohta</w:t>
      </w:r>
      <w:r w:rsidR="003773FD">
        <w:rPr>
          <w:rFonts w:ascii="Times New Roman" w:hAnsi="Times New Roman" w:cs="Times New Roman"/>
          <w:sz w:val="24"/>
          <w:szCs w:val="24"/>
        </w:rPr>
        <w:t>.</w:t>
      </w:r>
    </w:p>
    <w:p w14:paraId="0E7174DA" w14:textId="77777777" w:rsidR="00493A41" w:rsidRPr="00493A41" w:rsidRDefault="00493A41" w:rsidP="00493A41">
      <w:pPr>
        <w:spacing w:after="0" w:line="240" w:lineRule="auto"/>
        <w:jc w:val="both"/>
        <w:rPr>
          <w:rFonts w:ascii="Times New Roman" w:hAnsi="Times New Roman" w:cs="Times New Roman"/>
          <w:sz w:val="24"/>
          <w:szCs w:val="24"/>
        </w:rPr>
      </w:pPr>
    </w:p>
    <w:p w14:paraId="319C9900" w14:textId="000134E0"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(2) Infosüsteemis töödeldakse andmeid</w:t>
      </w:r>
      <w:r w:rsidR="00B33903">
        <w:rPr>
          <w:rFonts w:ascii="Times New Roman" w:hAnsi="Times New Roman" w:cs="Times New Roman"/>
          <w:sz w:val="24"/>
          <w:szCs w:val="24"/>
        </w:rPr>
        <w:t>:</w:t>
      </w:r>
    </w:p>
    <w:p w14:paraId="5FA66B9E" w14:textId="323B3638"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1) teadus- ja arendusasutuste, kõrgkoolide ja teadus- ja arendustegevusega tegelevate isikute ning nende</w:t>
      </w:r>
      <w:del w:id="255" w:author="Aili Sandre" w:date="2024-09-10T09:56:00Z">
        <w:r w:rsidRPr="00493A41" w:rsidDel="00D42FCD">
          <w:rPr>
            <w:rFonts w:ascii="Times New Roman" w:hAnsi="Times New Roman" w:cs="Times New Roman"/>
            <w:sz w:val="24"/>
            <w:szCs w:val="24"/>
          </w:rPr>
          <w:delText>ga seotud teadus- ja arendus</w:delText>
        </w:r>
      </w:del>
      <w:ins w:id="256" w:author="Aili Sandre" w:date="2024-09-10T09:56:00Z">
        <w:r w:rsidR="00D42FCD">
          <w:rPr>
            <w:rFonts w:ascii="Times New Roman" w:hAnsi="Times New Roman" w:cs="Times New Roman"/>
            <w:sz w:val="24"/>
            <w:szCs w:val="24"/>
          </w:rPr>
          <w:t xml:space="preserve"> </w:t>
        </w:r>
      </w:ins>
      <w:r w:rsidRPr="00493A41">
        <w:rPr>
          <w:rFonts w:ascii="Times New Roman" w:hAnsi="Times New Roman" w:cs="Times New Roman"/>
          <w:sz w:val="24"/>
          <w:szCs w:val="24"/>
        </w:rPr>
        <w:t>tegevuse kohta;</w:t>
      </w:r>
    </w:p>
    <w:p w14:paraId="0E7B6557" w14:textId="54665620"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 xml:space="preserve">2) teadus- ja arendustegevuse tulemuste </w:t>
      </w:r>
      <w:r w:rsidR="0095777C">
        <w:rPr>
          <w:rFonts w:ascii="Times New Roman" w:hAnsi="Times New Roman" w:cs="Times New Roman"/>
          <w:sz w:val="24"/>
          <w:szCs w:val="24"/>
        </w:rPr>
        <w:t>ning</w:t>
      </w:r>
      <w:r w:rsidRPr="00493A41">
        <w:rPr>
          <w:rFonts w:ascii="Times New Roman" w:hAnsi="Times New Roman" w:cs="Times New Roman"/>
          <w:sz w:val="24"/>
          <w:szCs w:val="24"/>
        </w:rPr>
        <w:t xml:space="preserve"> väljundite kohta;</w:t>
      </w:r>
    </w:p>
    <w:p w14:paraId="2EEB8563" w14:textId="7502E4BC"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 xml:space="preserve">3) teadustaristu ning </w:t>
      </w:r>
      <w:r w:rsidR="0095777C">
        <w:rPr>
          <w:rFonts w:ascii="Times New Roman" w:hAnsi="Times New Roman" w:cs="Times New Roman"/>
          <w:sz w:val="24"/>
          <w:szCs w:val="24"/>
        </w:rPr>
        <w:t>sellega</w:t>
      </w:r>
      <w:r w:rsidR="0095777C" w:rsidRPr="00493A41">
        <w:rPr>
          <w:rFonts w:ascii="Times New Roman" w:hAnsi="Times New Roman" w:cs="Times New Roman"/>
          <w:sz w:val="24"/>
          <w:szCs w:val="24"/>
        </w:rPr>
        <w:t xml:space="preserve"> </w:t>
      </w:r>
      <w:r w:rsidRPr="00493A41">
        <w:rPr>
          <w:rFonts w:ascii="Times New Roman" w:hAnsi="Times New Roman" w:cs="Times New Roman"/>
          <w:sz w:val="24"/>
          <w:szCs w:val="24"/>
        </w:rPr>
        <w:t>seotud aparatuuri ja teenuste kohta;</w:t>
      </w:r>
    </w:p>
    <w:p w14:paraId="1C68E515" w14:textId="4EC2DF08"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 xml:space="preserve">4) teadus- ja arendustegevuse </w:t>
      </w:r>
      <w:r w:rsidR="00F75237">
        <w:rPr>
          <w:rFonts w:ascii="Times New Roman" w:hAnsi="Times New Roman" w:cs="Times New Roman"/>
          <w:sz w:val="24"/>
          <w:szCs w:val="24"/>
        </w:rPr>
        <w:t>rahastamise</w:t>
      </w:r>
      <w:r w:rsidR="00F75237" w:rsidRPr="00493A41">
        <w:rPr>
          <w:rFonts w:ascii="Times New Roman" w:hAnsi="Times New Roman" w:cs="Times New Roman"/>
          <w:sz w:val="24"/>
          <w:szCs w:val="24"/>
        </w:rPr>
        <w:t xml:space="preserve"> </w:t>
      </w:r>
      <w:r w:rsidRPr="00493A41">
        <w:rPr>
          <w:rFonts w:ascii="Times New Roman" w:hAnsi="Times New Roman" w:cs="Times New Roman"/>
          <w:sz w:val="24"/>
          <w:szCs w:val="24"/>
        </w:rPr>
        <w:t>programmide, taotluste ning nende menetlemise ja tulemuste kohta;</w:t>
      </w:r>
    </w:p>
    <w:p w14:paraId="5F610D63" w14:textId="77777777" w:rsidR="00A15589"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 xml:space="preserve">5) teadus- ja arendustegevuse </w:t>
      </w:r>
      <w:proofErr w:type="spellStart"/>
      <w:r w:rsidRPr="00493A41">
        <w:rPr>
          <w:rFonts w:ascii="Times New Roman" w:hAnsi="Times New Roman" w:cs="Times New Roman"/>
          <w:sz w:val="24"/>
          <w:szCs w:val="24"/>
        </w:rPr>
        <w:t>evalveerimise</w:t>
      </w:r>
      <w:proofErr w:type="spellEnd"/>
      <w:r w:rsidRPr="00493A41">
        <w:rPr>
          <w:rFonts w:ascii="Times New Roman" w:hAnsi="Times New Roman" w:cs="Times New Roman"/>
          <w:sz w:val="24"/>
          <w:szCs w:val="24"/>
        </w:rPr>
        <w:t xml:space="preserve"> taotluste ning nende menetlemise ja tulemuste kohta</w:t>
      </w:r>
      <w:r w:rsidR="00A15589">
        <w:rPr>
          <w:rFonts w:ascii="Times New Roman" w:hAnsi="Times New Roman" w:cs="Times New Roman"/>
          <w:sz w:val="24"/>
          <w:szCs w:val="24"/>
        </w:rPr>
        <w:t>;</w:t>
      </w:r>
    </w:p>
    <w:p w14:paraId="7F29205B" w14:textId="05D7A41C" w:rsidR="00493A41" w:rsidRPr="00493A41" w:rsidRDefault="00A15589" w:rsidP="00493A4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 </w:t>
      </w:r>
      <w:r w:rsidR="007467D7">
        <w:rPr>
          <w:rFonts w:ascii="Times New Roman" w:hAnsi="Times New Roman" w:cs="Times New Roman"/>
          <w:sz w:val="24"/>
          <w:szCs w:val="24"/>
        </w:rPr>
        <w:t>teadus</w:t>
      </w:r>
      <w:r w:rsidRPr="00A15589">
        <w:rPr>
          <w:rFonts w:ascii="Times New Roman" w:hAnsi="Times New Roman" w:cs="Times New Roman"/>
          <w:sz w:val="24"/>
          <w:szCs w:val="24"/>
        </w:rPr>
        <w:t>eetika</w:t>
      </w:r>
      <w:r w:rsidR="00F5234A">
        <w:rPr>
          <w:rFonts w:ascii="Times New Roman" w:hAnsi="Times New Roman" w:cs="Times New Roman"/>
          <w:sz w:val="24"/>
          <w:szCs w:val="24"/>
        </w:rPr>
        <w:t xml:space="preserve"> </w:t>
      </w:r>
      <w:r w:rsidRPr="00A15589">
        <w:rPr>
          <w:rFonts w:ascii="Times New Roman" w:hAnsi="Times New Roman" w:cs="Times New Roman"/>
          <w:sz w:val="24"/>
          <w:szCs w:val="24"/>
        </w:rPr>
        <w:t>komitee hinnangu taotluste ning nende menetlemise ja tulemuste kohta.</w:t>
      </w:r>
    </w:p>
    <w:p w14:paraId="67CB3912" w14:textId="77777777" w:rsidR="00493A41" w:rsidRPr="00493A41" w:rsidRDefault="00493A41" w:rsidP="00493A41">
      <w:pPr>
        <w:spacing w:after="0" w:line="240" w:lineRule="auto"/>
        <w:jc w:val="both"/>
        <w:rPr>
          <w:rFonts w:ascii="Times New Roman" w:hAnsi="Times New Roman" w:cs="Times New Roman"/>
          <w:sz w:val="24"/>
          <w:szCs w:val="24"/>
        </w:rPr>
      </w:pPr>
    </w:p>
    <w:p w14:paraId="057B41F1" w14:textId="0CB20DA2" w:rsidR="00F92F0D"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(3) Infosüsteemis töödeldakse järgmisi isikuandmeid:</w:t>
      </w:r>
    </w:p>
    <w:p w14:paraId="4DAC7238" w14:textId="296683C0"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1) isiku üldandmed;</w:t>
      </w:r>
    </w:p>
    <w:p w14:paraId="6BA6B25F" w14:textId="77777777"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2) töötamise andmed;</w:t>
      </w:r>
    </w:p>
    <w:p w14:paraId="7515D328" w14:textId="77777777"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3) teaduskraadi andmed;</w:t>
      </w:r>
    </w:p>
    <w:p w14:paraId="61528E0E" w14:textId="77777777"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4) publikatsioonide ja tööstusomandi andmed;</w:t>
      </w:r>
    </w:p>
    <w:p w14:paraId="372097E9" w14:textId="77777777"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5) teaduskollektsiooniga seotuse andmed;</w:t>
      </w:r>
    </w:p>
    <w:p w14:paraId="7870A3E7" w14:textId="5CD9389C"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6) doktori- ja magistriõppe lõputöö andmed, s</w:t>
      </w:r>
      <w:r w:rsidR="005D673F">
        <w:rPr>
          <w:rFonts w:ascii="Times New Roman" w:hAnsi="Times New Roman" w:cs="Times New Roman"/>
          <w:sz w:val="24"/>
          <w:szCs w:val="24"/>
        </w:rPr>
        <w:t>eal</w:t>
      </w:r>
      <w:r w:rsidRPr="00493A41">
        <w:rPr>
          <w:rFonts w:ascii="Times New Roman" w:hAnsi="Times New Roman" w:cs="Times New Roman"/>
          <w:sz w:val="24"/>
          <w:szCs w:val="24"/>
        </w:rPr>
        <w:t>h</w:t>
      </w:r>
      <w:r w:rsidR="005D673F">
        <w:rPr>
          <w:rFonts w:ascii="Times New Roman" w:hAnsi="Times New Roman" w:cs="Times New Roman"/>
          <w:sz w:val="24"/>
          <w:szCs w:val="24"/>
        </w:rPr>
        <w:t>ulgas</w:t>
      </w:r>
      <w:r w:rsidRPr="00493A41">
        <w:rPr>
          <w:rFonts w:ascii="Times New Roman" w:hAnsi="Times New Roman" w:cs="Times New Roman"/>
          <w:sz w:val="24"/>
          <w:szCs w:val="24"/>
        </w:rPr>
        <w:t xml:space="preserve"> lõputöö juhendamise andmed;</w:t>
      </w:r>
    </w:p>
    <w:p w14:paraId="2ADB8EA5" w14:textId="77777777" w:rsidR="00A15589"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 xml:space="preserve">7) </w:t>
      </w:r>
      <w:r w:rsidR="00F75237">
        <w:rPr>
          <w:rFonts w:ascii="Times New Roman" w:hAnsi="Times New Roman" w:cs="Times New Roman"/>
          <w:sz w:val="24"/>
          <w:szCs w:val="24"/>
        </w:rPr>
        <w:t>rahastamis</w:t>
      </w:r>
      <w:r w:rsidR="00F75237" w:rsidRPr="00493A41">
        <w:rPr>
          <w:rFonts w:ascii="Times New Roman" w:hAnsi="Times New Roman" w:cs="Times New Roman"/>
          <w:sz w:val="24"/>
          <w:szCs w:val="24"/>
        </w:rPr>
        <w:t xml:space="preserve">taotluste </w:t>
      </w:r>
      <w:r w:rsidRPr="00493A41">
        <w:rPr>
          <w:rFonts w:ascii="Times New Roman" w:hAnsi="Times New Roman" w:cs="Times New Roman"/>
          <w:sz w:val="24"/>
          <w:szCs w:val="24"/>
        </w:rPr>
        <w:t>ja projektidega seotuse andmed</w:t>
      </w:r>
      <w:r w:rsidR="00A15589">
        <w:rPr>
          <w:rFonts w:ascii="Times New Roman" w:hAnsi="Times New Roman" w:cs="Times New Roman"/>
          <w:sz w:val="24"/>
          <w:szCs w:val="24"/>
        </w:rPr>
        <w:t>;</w:t>
      </w:r>
    </w:p>
    <w:p w14:paraId="144CC217" w14:textId="145DAD0A" w:rsidR="00493A41" w:rsidRPr="00493A41" w:rsidRDefault="00A15589" w:rsidP="00493A4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8) </w:t>
      </w:r>
      <w:r w:rsidR="00716270">
        <w:rPr>
          <w:rFonts w:ascii="Times New Roman" w:hAnsi="Times New Roman" w:cs="Times New Roman"/>
          <w:sz w:val="24"/>
          <w:szCs w:val="24"/>
        </w:rPr>
        <w:t>teadus</w:t>
      </w:r>
      <w:r>
        <w:rPr>
          <w:rFonts w:ascii="Times New Roman" w:hAnsi="Times New Roman" w:cs="Times New Roman"/>
          <w:sz w:val="24"/>
          <w:szCs w:val="24"/>
        </w:rPr>
        <w:t>eetika</w:t>
      </w:r>
      <w:r w:rsidR="00716270">
        <w:rPr>
          <w:rFonts w:ascii="Times New Roman" w:hAnsi="Times New Roman" w:cs="Times New Roman"/>
          <w:sz w:val="24"/>
          <w:szCs w:val="24"/>
        </w:rPr>
        <w:t xml:space="preserve"> </w:t>
      </w:r>
      <w:r>
        <w:rPr>
          <w:rFonts w:ascii="Times New Roman" w:hAnsi="Times New Roman" w:cs="Times New Roman"/>
          <w:sz w:val="24"/>
          <w:szCs w:val="24"/>
        </w:rPr>
        <w:t>komiteede hinnangutega seotud andmed.</w:t>
      </w:r>
    </w:p>
    <w:p w14:paraId="5FBEB8DB" w14:textId="77777777" w:rsidR="00493A41" w:rsidRPr="00493A41" w:rsidRDefault="00493A41" w:rsidP="00493A41">
      <w:pPr>
        <w:spacing w:after="0" w:line="240" w:lineRule="auto"/>
        <w:jc w:val="both"/>
        <w:rPr>
          <w:rFonts w:ascii="Times New Roman" w:hAnsi="Times New Roman" w:cs="Times New Roman"/>
          <w:sz w:val="24"/>
          <w:szCs w:val="24"/>
        </w:rPr>
      </w:pPr>
    </w:p>
    <w:p w14:paraId="5EFC79B9" w14:textId="0CE639C5" w:rsidR="006F4D7E"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 xml:space="preserve">(4) </w:t>
      </w:r>
      <w:r w:rsidRPr="00A833C8">
        <w:rPr>
          <w:rFonts w:ascii="Times New Roman" w:hAnsi="Times New Roman" w:cs="Times New Roman"/>
          <w:sz w:val="24"/>
          <w:szCs w:val="24"/>
        </w:rPr>
        <w:t>Infosüsteemi kogutud andmeid</w:t>
      </w:r>
      <w:r w:rsidR="009D4837" w:rsidRPr="00A833C8">
        <w:rPr>
          <w:rFonts w:ascii="Times New Roman" w:hAnsi="Times New Roman" w:cs="Times New Roman"/>
          <w:sz w:val="24"/>
          <w:szCs w:val="24"/>
        </w:rPr>
        <w:t>, s</w:t>
      </w:r>
      <w:r w:rsidR="000B760B" w:rsidRPr="00A833C8">
        <w:rPr>
          <w:rFonts w:ascii="Times New Roman" w:hAnsi="Times New Roman" w:cs="Times New Roman"/>
          <w:sz w:val="24"/>
          <w:szCs w:val="24"/>
        </w:rPr>
        <w:t>eal</w:t>
      </w:r>
      <w:r w:rsidR="009D4837" w:rsidRPr="00A833C8">
        <w:rPr>
          <w:rFonts w:ascii="Times New Roman" w:hAnsi="Times New Roman" w:cs="Times New Roman"/>
          <w:sz w:val="24"/>
          <w:szCs w:val="24"/>
        </w:rPr>
        <w:t>h</w:t>
      </w:r>
      <w:r w:rsidR="000B760B" w:rsidRPr="00A833C8">
        <w:rPr>
          <w:rFonts w:ascii="Times New Roman" w:hAnsi="Times New Roman" w:cs="Times New Roman"/>
          <w:sz w:val="24"/>
          <w:szCs w:val="24"/>
        </w:rPr>
        <w:t>ulgas</w:t>
      </w:r>
      <w:r w:rsidR="009D4837" w:rsidRPr="00A833C8">
        <w:rPr>
          <w:rFonts w:ascii="Times New Roman" w:hAnsi="Times New Roman" w:cs="Times New Roman"/>
          <w:sz w:val="24"/>
          <w:szCs w:val="24"/>
        </w:rPr>
        <w:t xml:space="preserve"> isikuandmeid</w:t>
      </w:r>
      <w:r w:rsidR="00A60AA6" w:rsidRPr="00A833C8">
        <w:rPr>
          <w:rFonts w:ascii="Times New Roman" w:hAnsi="Times New Roman" w:cs="Times New Roman"/>
          <w:sz w:val="24"/>
          <w:szCs w:val="24"/>
        </w:rPr>
        <w:t>,</w:t>
      </w:r>
      <w:r w:rsidRPr="00A833C8">
        <w:rPr>
          <w:rFonts w:ascii="Times New Roman" w:hAnsi="Times New Roman" w:cs="Times New Roman"/>
          <w:sz w:val="24"/>
          <w:szCs w:val="24"/>
        </w:rPr>
        <w:t xml:space="preserve"> </w:t>
      </w:r>
      <w:commentRangeStart w:id="257"/>
      <w:r w:rsidRPr="00A833C8">
        <w:rPr>
          <w:rFonts w:ascii="Times New Roman" w:hAnsi="Times New Roman" w:cs="Times New Roman"/>
          <w:sz w:val="24"/>
          <w:szCs w:val="24"/>
        </w:rPr>
        <w:t xml:space="preserve">säilitatakse </w:t>
      </w:r>
      <w:r w:rsidR="000A3487" w:rsidRPr="00A833C8">
        <w:rPr>
          <w:rFonts w:ascii="Times New Roman" w:hAnsi="Times New Roman" w:cs="Times New Roman"/>
          <w:sz w:val="24"/>
          <w:szCs w:val="24"/>
        </w:rPr>
        <w:t>tähtajatult</w:t>
      </w:r>
      <w:commentRangeEnd w:id="257"/>
      <w:r w:rsidR="000F7F53">
        <w:rPr>
          <w:rStyle w:val="Kommentaariviide"/>
        </w:rPr>
        <w:commentReference w:id="257"/>
      </w:r>
      <w:r w:rsidRPr="00A833C8">
        <w:rPr>
          <w:rFonts w:ascii="Times New Roman" w:hAnsi="Times New Roman" w:cs="Times New Roman"/>
          <w:sz w:val="24"/>
          <w:szCs w:val="24"/>
        </w:rPr>
        <w:t xml:space="preserve">, kui põhimääruses ei ole sätestatud </w:t>
      </w:r>
      <w:ins w:id="258" w:author="Aili Sandre" w:date="2024-09-10T10:01:00Z">
        <w:r w:rsidR="00B654EA">
          <w:rPr>
            <w:rFonts w:ascii="Times New Roman" w:hAnsi="Times New Roman" w:cs="Times New Roman"/>
            <w:sz w:val="24"/>
            <w:szCs w:val="24"/>
          </w:rPr>
          <w:t xml:space="preserve">nendele </w:t>
        </w:r>
      </w:ins>
      <w:r w:rsidRPr="00A833C8">
        <w:rPr>
          <w:rFonts w:ascii="Times New Roman" w:hAnsi="Times New Roman" w:cs="Times New Roman"/>
          <w:sz w:val="24"/>
          <w:szCs w:val="24"/>
        </w:rPr>
        <w:t>andmete</w:t>
      </w:r>
      <w:ins w:id="259" w:author="Aili Sandre" w:date="2024-09-10T10:01:00Z">
        <w:r w:rsidR="00B654EA">
          <w:rPr>
            <w:rFonts w:ascii="Times New Roman" w:hAnsi="Times New Roman" w:cs="Times New Roman"/>
            <w:sz w:val="24"/>
            <w:szCs w:val="24"/>
          </w:rPr>
          <w:t>le</w:t>
        </w:r>
      </w:ins>
      <w:del w:id="260" w:author="Aili Sandre" w:date="2024-09-10T10:01:00Z">
        <w:r w:rsidRPr="00A833C8" w:rsidDel="00B654EA">
          <w:rPr>
            <w:rFonts w:ascii="Times New Roman" w:hAnsi="Times New Roman" w:cs="Times New Roman"/>
            <w:sz w:val="24"/>
            <w:szCs w:val="24"/>
          </w:rPr>
          <w:delText xml:space="preserve"> lõikes</w:delText>
        </w:r>
      </w:del>
      <w:r w:rsidRPr="00A833C8">
        <w:rPr>
          <w:rFonts w:ascii="Times New Roman" w:hAnsi="Times New Roman" w:cs="Times New Roman"/>
          <w:sz w:val="24"/>
          <w:szCs w:val="24"/>
        </w:rPr>
        <w:t xml:space="preserve"> piiranguid</w:t>
      </w:r>
      <w:r w:rsidR="006F4D7E">
        <w:rPr>
          <w:rFonts w:ascii="Times New Roman" w:hAnsi="Times New Roman" w:cs="Times New Roman"/>
          <w:sz w:val="24"/>
          <w:szCs w:val="24"/>
        </w:rPr>
        <w:t xml:space="preserve">. </w:t>
      </w:r>
      <w:r w:rsidR="006F4D7E" w:rsidRPr="006F4D7E">
        <w:rPr>
          <w:rFonts w:ascii="Times New Roman" w:hAnsi="Times New Roman" w:cs="Times New Roman"/>
          <w:sz w:val="24"/>
          <w:szCs w:val="24"/>
        </w:rPr>
        <w:t>Rahvusarhiivi poolt arhiiviväärtuslikuks hinnatud andmed antakse üle Rahvusarhiivi arhiiviseaduses sätestatud korras.</w:t>
      </w:r>
    </w:p>
    <w:p w14:paraId="07497399" w14:textId="77777777" w:rsidR="00493A41" w:rsidRPr="00493A41" w:rsidRDefault="00493A41" w:rsidP="00493A41">
      <w:pPr>
        <w:spacing w:after="0" w:line="240" w:lineRule="auto"/>
        <w:jc w:val="both"/>
        <w:rPr>
          <w:rFonts w:ascii="Times New Roman" w:hAnsi="Times New Roman" w:cs="Times New Roman"/>
          <w:sz w:val="24"/>
          <w:szCs w:val="24"/>
        </w:rPr>
      </w:pPr>
    </w:p>
    <w:p w14:paraId="27E4667C" w14:textId="381698F3"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 xml:space="preserve">(5) Infosüsteemi vastutav töötleja on </w:t>
      </w:r>
      <w:r w:rsidR="00EC7170">
        <w:rPr>
          <w:rFonts w:ascii="Times New Roman" w:hAnsi="Times New Roman" w:cs="Times New Roman"/>
          <w:sz w:val="24"/>
          <w:szCs w:val="24"/>
        </w:rPr>
        <w:t>Haridus- ja Teadus</w:t>
      </w:r>
      <w:r w:rsidRPr="00493A41">
        <w:rPr>
          <w:rFonts w:ascii="Times New Roman" w:hAnsi="Times New Roman" w:cs="Times New Roman"/>
          <w:sz w:val="24"/>
          <w:szCs w:val="24"/>
        </w:rPr>
        <w:t>ministeerium.</w:t>
      </w:r>
    </w:p>
    <w:p w14:paraId="003C7BD7" w14:textId="77777777" w:rsidR="00493A41" w:rsidRPr="00493A41" w:rsidRDefault="00493A41" w:rsidP="00493A41">
      <w:pPr>
        <w:spacing w:after="0" w:line="240" w:lineRule="auto"/>
        <w:jc w:val="both"/>
        <w:rPr>
          <w:rFonts w:ascii="Times New Roman" w:hAnsi="Times New Roman" w:cs="Times New Roman"/>
          <w:sz w:val="24"/>
          <w:szCs w:val="24"/>
        </w:rPr>
      </w:pPr>
    </w:p>
    <w:p w14:paraId="2B67A3F3" w14:textId="13A71793" w:rsidR="00493A41" w:rsidRPr="00493A41" w:rsidRDefault="00493A41" w:rsidP="00493A41">
      <w:pPr>
        <w:spacing w:after="0" w:line="240" w:lineRule="auto"/>
        <w:jc w:val="both"/>
        <w:rPr>
          <w:rFonts w:ascii="Times New Roman" w:hAnsi="Times New Roman" w:cs="Times New Roman"/>
          <w:sz w:val="24"/>
          <w:szCs w:val="24"/>
        </w:rPr>
      </w:pPr>
      <w:commentRangeStart w:id="261"/>
      <w:r w:rsidRPr="00493A41">
        <w:rPr>
          <w:rFonts w:ascii="Times New Roman" w:hAnsi="Times New Roman" w:cs="Times New Roman"/>
          <w:sz w:val="24"/>
          <w:szCs w:val="24"/>
        </w:rPr>
        <w:t>(6) Infosüsteemi volitatud töötleja ülesandeid võib halduslepingu alusel täita juriidiline isik vastutava</w:t>
      </w:r>
      <w:ins w:id="262" w:author="Aili Sandre" w:date="2024-09-10T10:02:00Z">
        <w:r w:rsidR="00B654EA">
          <w:rPr>
            <w:rFonts w:ascii="Times New Roman" w:hAnsi="Times New Roman" w:cs="Times New Roman"/>
            <w:sz w:val="24"/>
            <w:szCs w:val="24"/>
          </w:rPr>
          <w:t>le</w:t>
        </w:r>
      </w:ins>
      <w:r w:rsidRPr="00493A41">
        <w:rPr>
          <w:rFonts w:ascii="Times New Roman" w:hAnsi="Times New Roman" w:cs="Times New Roman"/>
          <w:sz w:val="24"/>
          <w:szCs w:val="24"/>
        </w:rPr>
        <w:t xml:space="preserve"> töötleja</w:t>
      </w:r>
      <w:ins w:id="263" w:author="Aili Sandre" w:date="2024-09-10T10:02:00Z">
        <w:r w:rsidR="00B654EA">
          <w:rPr>
            <w:rFonts w:ascii="Times New Roman" w:hAnsi="Times New Roman" w:cs="Times New Roman"/>
            <w:sz w:val="24"/>
            <w:szCs w:val="24"/>
          </w:rPr>
          <w:t>le</w:t>
        </w:r>
      </w:ins>
      <w:r w:rsidRPr="00493A41">
        <w:rPr>
          <w:rFonts w:ascii="Times New Roman" w:hAnsi="Times New Roman" w:cs="Times New Roman"/>
          <w:sz w:val="24"/>
          <w:szCs w:val="24"/>
        </w:rPr>
        <w:t xml:space="preserve"> ettenähtud ulatuses.</w:t>
      </w:r>
      <w:commentRangeEnd w:id="261"/>
      <w:r w:rsidR="000F7F53">
        <w:rPr>
          <w:rStyle w:val="Kommentaariviide"/>
        </w:rPr>
        <w:commentReference w:id="261"/>
      </w:r>
    </w:p>
    <w:p w14:paraId="420967A3" w14:textId="77777777" w:rsidR="00493A41" w:rsidRPr="00493A41" w:rsidRDefault="00493A41" w:rsidP="00493A41">
      <w:pPr>
        <w:spacing w:after="0" w:line="240" w:lineRule="auto"/>
        <w:jc w:val="both"/>
        <w:rPr>
          <w:rFonts w:ascii="Times New Roman" w:hAnsi="Times New Roman" w:cs="Times New Roman"/>
          <w:sz w:val="24"/>
          <w:szCs w:val="24"/>
        </w:rPr>
      </w:pPr>
    </w:p>
    <w:p w14:paraId="7DD9AF94" w14:textId="69F3745D"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 xml:space="preserve">(7) Infosüsteemi põhimääruse kehtestab </w:t>
      </w:r>
      <w:commentRangeStart w:id="264"/>
      <w:r w:rsidRPr="00493A41">
        <w:rPr>
          <w:rFonts w:ascii="Times New Roman" w:hAnsi="Times New Roman" w:cs="Times New Roman"/>
          <w:sz w:val="24"/>
          <w:szCs w:val="24"/>
        </w:rPr>
        <w:t>Vabariigi Valitsus määrusega</w:t>
      </w:r>
      <w:commentRangeEnd w:id="264"/>
      <w:r w:rsidR="00165EA4">
        <w:rPr>
          <w:rStyle w:val="Kommentaariviide"/>
        </w:rPr>
        <w:commentReference w:id="264"/>
      </w:r>
      <w:r w:rsidRPr="00493A41">
        <w:rPr>
          <w:rFonts w:ascii="Times New Roman" w:hAnsi="Times New Roman" w:cs="Times New Roman"/>
          <w:sz w:val="24"/>
          <w:szCs w:val="24"/>
        </w:rPr>
        <w:t>, milles sätestatakse:</w:t>
      </w:r>
    </w:p>
    <w:p w14:paraId="2331B907" w14:textId="14C4E910"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 xml:space="preserve">1) vastutava töötleja </w:t>
      </w:r>
      <w:r w:rsidR="00167C2E">
        <w:rPr>
          <w:rFonts w:ascii="Times New Roman" w:hAnsi="Times New Roman" w:cs="Times New Roman"/>
          <w:sz w:val="24"/>
          <w:szCs w:val="24"/>
        </w:rPr>
        <w:t>ja</w:t>
      </w:r>
      <w:r w:rsidR="00167C2E" w:rsidRPr="00493A41">
        <w:rPr>
          <w:rFonts w:ascii="Times New Roman" w:hAnsi="Times New Roman" w:cs="Times New Roman"/>
          <w:sz w:val="24"/>
          <w:szCs w:val="24"/>
        </w:rPr>
        <w:t xml:space="preserve"> </w:t>
      </w:r>
      <w:r w:rsidRPr="00493A41">
        <w:rPr>
          <w:rFonts w:ascii="Times New Roman" w:hAnsi="Times New Roman" w:cs="Times New Roman"/>
          <w:sz w:val="24"/>
          <w:szCs w:val="24"/>
        </w:rPr>
        <w:t>volitatud töötleja ülesanded;</w:t>
      </w:r>
    </w:p>
    <w:p w14:paraId="649D6ABA" w14:textId="774A2DC7" w:rsidR="00F92F0D"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lastRenderedPageBreak/>
        <w:t>2) andmeandjad</w:t>
      </w:r>
      <w:r w:rsidR="00640757">
        <w:rPr>
          <w:rFonts w:ascii="Times New Roman" w:hAnsi="Times New Roman" w:cs="Times New Roman"/>
          <w:sz w:val="24"/>
          <w:szCs w:val="24"/>
        </w:rPr>
        <w:t xml:space="preserve"> ja nendelt saadavad andmed</w:t>
      </w:r>
      <w:r w:rsidRPr="00493A41">
        <w:rPr>
          <w:rFonts w:ascii="Times New Roman" w:hAnsi="Times New Roman" w:cs="Times New Roman"/>
          <w:sz w:val="24"/>
          <w:szCs w:val="24"/>
        </w:rPr>
        <w:t>, kogutavate andmete täpsem koosseis ja infosüsteemi kandmise kord</w:t>
      </w:r>
      <w:r w:rsidR="00167C2E">
        <w:rPr>
          <w:rFonts w:ascii="Times New Roman" w:hAnsi="Times New Roman" w:cs="Times New Roman"/>
          <w:sz w:val="24"/>
          <w:szCs w:val="24"/>
        </w:rPr>
        <w:t>;</w:t>
      </w:r>
    </w:p>
    <w:p w14:paraId="061459E9" w14:textId="4BCEDB44" w:rsidR="00F92F0D"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3) andmetele juurdepääsu ja andmete väljastamise kord;</w:t>
      </w:r>
    </w:p>
    <w:p w14:paraId="21FCF4D8" w14:textId="77777777"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4) andmete ristkasutus;</w:t>
      </w:r>
    </w:p>
    <w:p w14:paraId="0049C443" w14:textId="329453D3"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5) andmete säilitamise täpsemad tingimused;</w:t>
      </w:r>
    </w:p>
    <w:p w14:paraId="55C9E82E" w14:textId="79F5D9CD" w:rsidR="00F92F0D"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4) muud korralduslikud küsimused.</w:t>
      </w:r>
    </w:p>
    <w:bookmarkEnd w:id="245"/>
    <w:p w14:paraId="34C2FE11" w14:textId="77777777" w:rsidR="00352D5C" w:rsidRPr="00E472F6" w:rsidRDefault="00352D5C" w:rsidP="00E472F6">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p>
    <w:p w14:paraId="2A59F845" w14:textId="77777777" w:rsidR="00E472F6" w:rsidRPr="00E472F6" w:rsidRDefault="00E472F6" w:rsidP="00E472F6">
      <w:pPr>
        <w:spacing w:after="0" w:line="240" w:lineRule="auto"/>
        <w:jc w:val="center"/>
        <w:rPr>
          <w:rFonts w:ascii="Times New Roman" w:hAnsi="Times New Roman" w:cs="Times New Roman"/>
          <w:b/>
          <w:bCs/>
          <w:sz w:val="24"/>
          <w:szCs w:val="24"/>
        </w:rPr>
      </w:pPr>
      <w:r w:rsidRPr="00E472F6">
        <w:rPr>
          <w:rFonts w:ascii="Times New Roman" w:hAnsi="Times New Roman" w:cs="Times New Roman"/>
          <w:b/>
          <w:bCs/>
          <w:sz w:val="24"/>
          <w:szCs w:val="24"/>
        </w:rPr>
        <w:t>3. peatükk</w:t>
      </w:r>
    </w:p>
    <w:p w14:paraId="3DDD10D1" w14:textId="6021904D" w:rsidR="00F92F0D" w:rsidRDefault="00E472F6" w:rsidP="00E472F6">
      <w:pPr>
        <w:spacing w:after="0" w:line="240" w:lineRule="auto"/>
        <w:jc w:val="center"/>
        <w:rPr>
          <w:rFonts w:ascii="Times New Roman" w:hAnsi="Times New Roman" w:cs="Times New Roman"/>
          <w:b/>
          <w:bCs/>
          <w:sz w:val="24"/>
          <w:szCs w:val="24"/>
        </w:rPr>
      </w:pPr>
      <w:r w:rsidRPr="00E472F6">
        <w:rPr>
          <w:rFonts w:ascii="Times New Roman" w:hAnsi="Times New Roman" w:cs="Times New Roman"/>
          <w:b/>
          <w:bCs/>
          <w:sz w:val="24"/>
          <w:szCs w:val="24"/>
        </w:rPr>
        <w:t xml:space="preserve">Teadus- ja </w:t>
      </w:r>
      <w:r w:rsidR="00A26BAD" w:rsidRPr="00E472F6">
        <w:rPr>
          <w:rFonts w:ascii="Times New Roman" w:hAnsi="Times New Roman" w:cs="Times New Roman"/>
          <w:b/>
          <w:bCs/>
          <w:sz w:val="24"/>
          <w:szCs w:val="24"/>
        </w:rPr>
        <w:t>arendus</w:t>
      </w:r>
      <w:r w:rsidR="00A26BAD">
        <w:rPr>
          <w:rFonts w:ascii="Times New Roman" w:hAnsi="Times New Roman" w:cs="Times New Roman"/>
          <w:b/>
          <w:bCs/>
          <w:sz w:val="24"/>
          <w:szCs w:val="24"/>
        </w:rPr>
        <w:t xml:space="preserve">tegevuse kvaliteedi </w:t>
      </w:r>
      <w:r w:rsidR="008D1918">
        <w:rPr>
          <w:rFonts w:ascii="Times New Roman" w:hAnsi="Times New Roman" w:cs="Times New Roman"/>
          <w:b/>
          <w:bCs/>
          <w:sz w:val="24"/>
          <w:szCs w:val="24"/>
        </w:rPr>
        <w:t>tagamine</w:t>
      </w:r>
    </w:p>
    <w:p w14:paraId="56E3D142" w14:textId="77777777" w:rsidR="00E472F6" w:rsidRPr="00E472F6" w:rsidRDefault="00E472F6" w:rsidP="00E472F6">
      <w:pPr>
        <w:spacing w:after="0" w:line="240" w:lineRule="auto"/>
        <w:jc w:val="both"/>
        <w:rPr>
          <w:rFonts w:ascii="Times New Roman" w:hAnsi="Times New Roman" w:cs="Times New Roman"/>
          <w:sz w:val="24"/>
          <w:szCs w:val="24"/>
        </w:rPr>
      </w:pPr>
    </w:p>
    <w:p w14:paraId="42E45C8F" w14:textId="7E9FF8A8" w:rsidR="00BF0F4E" w:rsidRPr="00BF0F4E" w:rsidRDefault="00E472F6" w:rsidP="00BF0F4E">
      <w:pPr>
        <w:shd w:val="clear" w:color="auto" w:fill="FFFFFF" w:themeFill="background1"/>
        <w:spacing w:after="0" w:line="240" w:lineRule="auto"/>
        <w:jc w:val="both"/>
        <w:rPr>
          <w:rFonts w:ascii="Times New Roman" w:hAnsi="Times New Roman" w:cs="Times New Roman"/>
          <w:b/>
          <w:bCs/>
          <w:sz w:val="24"/>
          <w:szCs w:val="24"/>
        </w:rPr>
      </w:pPr>
      <w:bookmarkStart w:id="265" w:name="_Hlk172797763"/>
      <w:r w:rsidRPr="00FE2245">
        <w:rPr>
          <w:rFonts w:ascii="Times New Roman" w:hAnsi="Times New Roman" w:cs="Times New Roman"/>
          <w:b/>
          <w:bCs/>
          <w:sz w:val="24"/>
          <w:szCs w:val="24"/>
        </w:rPr>
        <w:t xml:space="preserve">§ </w:t>
      </w:r>
      <w:r w:rsidR="00FE2245" w:rsidRPr="00FE2245">
        <w:rPr>
          <w:rFonts w:ascii="Times New Roman" w:hAnsi="Times New Roman" w:cs="Times New Roman"/>
          <w:b/>
          <w:bCs/>
          <w:sz w:val="24"/>
          <w:szCs w:val="24"/>
        </w:rPr>
        <w:t>1</w:t>
      </w:r>
      <w:r w:rsidR="00C5611A">
        <w:rPr>
          <w:rFonts w:ascii="Times New Roman" w:hAnsi="Times New Roman" w:cs="Times New Roman"/>
          <w:b/>
          <w:bCs/>
          <w:sz w:val="24"/>
          <w:szCs w:val="24"/>
        </w:rPr>
        <w:t>5</w:t>
      </w:r>
      <w:r w:rsidRPr="00FE2245">
        <w:rPr>
          <w:rFonts w:ascii="Times New Roman" w:hAnsi="Times New Roman" w:cs="Times New Roman"/>
          <w:b/>
          <w:bCs/>
          <w:sz w:val="24"/>
          <w:szCs w:val="24"/>
        </w:rPr>
        <w:t xml:space="preserve">. </w:t>
      </w:r>
      <w:del w:id="266" w:author="Aili Sandre" w:date="2024-09-09T16:15:00Z">
        <w:r w:rsidR="00BF0F4E" w:rsidRPr="00BF0F4E" w:rsidDel="00101F84">
          <w:rPr>
            <w:rFonts w:ascii="Times New Roman" w:hAnsi="Times New Roman" w:cs="Times New Roman"/>
            <w:b/>
            <w:bCs/>
            <w:sz w:val="24"/>
            <w:szCs w:val="24"/>
          </w:rPr>
          <w:delText xml:space="preserve"> </w:delText>
        </w:r>
      </w:del>
      <w:r w:rsidR="00BF0F4E" w:rsidRPr="00BF0F4E">
        <w:rPr>
          <w:rFonts w:ascii="Times New Roman" w:hAnsi="Times New Roman" w:cs="Times New Roman"/>
          <w:b/>
          <w:bCs/>
          <w:sz w:val="24"/>
          <w:szCs w:val="24"/>
        </w:rPr>
        <w:t xml:space="preserve">Juriidilise isiku või asutuse teadus- ja arendustegevuse </w:t>
      </w:r>
      <w:proofErr w:type="spellStart"/>
      <w:r w:rsidR="00BF0F4E" w:rsidRPr="00BF0F4E">
        <w:rPr>
          <w:rFonts w:ascii="Times New Roman" w:hAnsi="Times New Roman" w:cs="Times New Roman"/>
          <w:b/>
          <w:bCs/>
          <w:sz w:val="24"/>
          <w:szCs w:val="24"/>
        </w:rPr>
        <w:t>välishindamine</w:t>
      </w:r>
      <w:proofErr w:type="spellEnd"/>
    </w:p>
    <w:p w14:paraId="253BFA8C" w14:textId="77777777" w:rsidR="0009188A" w:rsidRDefault="0009188A" w:rsidP="00223F41">
      <w:pPr>
        <w:shd w:val="clear" w:color="auto" w:fill="FFFFFF" w:themeFill="background1"/>
        <w:spacing w:after="0" w:line="240" w:lineRule="auto"/>
        <w:jc w:val="both"/>
        <w:rPr>
          <w:rFonts w:ascii="Times New Roman" w:hAnsi="Times New Roman" w:cs="Times New Roman"/>
          <w:sz w:val="24"/>
          <w:szCs w:val="24"/>
        </w:rPr>
      </w:pPr>
    </w:p>
    <w:p w14:paraId="6C7D9387" w14:textId="593DF37E" w:rsidR="00C91D4E" w:rsidRDefault="00E472F6" w:rsidP="00223F41">
      <w:pPr>
        <w:shd w:val="clear" w:color="auto" w:fill="FFFFFF" w:themeFill="background1"/>
        <w:spacing w:after="0" w:line="240" w:lineRule="auto"/>
        <w:jc w:val="both"/>
        <w:rPr>
          <w:rFonts w:ascii="Times New Roman" w:hAnsi="Times New Roman" w:cs="Times New Roman"/>
          <w:sz w:val="24"/>
          <w:szCs w:val="24"/>
        </w:rPr>
      </w:pPr>
      <w:r w:rsidRPr="006A18E1">
        <w:rPr>
          <w:rFonts w:ascii="Times New Roman" w:hAnsi="Times New Roman" w:cs="Times New Roman"/>
          <w:sz w:val="24"/>
          <w:szCs w:val="24"/>
        </w:rPr>
        <w:t>(1)</w:t>
      </w:r>
      <w:r w:rsidR="00BF0F4E" w:rsidRPr="00BF0F4E">
        <w:rPr>
          <w:rFonts w:ascii="Times New Roman" w:hAnsi="Times New Roman" w:cs="Times New Roman"/>
          <w:sz w:val="24"/>
          <w:szCs w:val="24"/>
        </w:rPr>
        <w:t xml:space="preserve"> Juriidilise isiku või asutuse teadus- ja arendustegevuse </w:t>
      </w:r>
      <w:proofErr w:type="spellStart"/>
      <w:r w:rsidR="00BF0F4E" w:rsidRPr="00BF0F4E">
        <w:rPr>
          <w:rFonts w:ascii="Times New Roman" w:hAnsi="Times New Roman" w:cs="Times New Roman"/>
          <w:sz w:val="24"/>
          <w:szCs w:val="24"/>
        </w:rPr>
        <w:t>välishindamine</w:t>
      </w:r>
      <w:proofErr w:type="spellEnd"/>
      <w:r w:rsidR="00BF0F4E" w:rsidRPr="00BF0F4E">
        <w:rPr>
          <w:rFonts w:ascii="Times New Roman" w:hAnsi="Times New Roman" w:cs="Times New Roman"/>
          <w:sz w:val="24"/>
          <w:szCs w:val="24"/>
        </w:rPr>
        <w:t xml:space="preserve"> toimub </w:t>
      </w:r>
      <w:del w:id="267" w:author="Aili Sandre" w:date="2024-09-09T16:15:00Z">
        <w:r w:rsidR="00BF0F4E" w:rsidRPr="00BF0F4E" w:rsidDel="00101F84">
          <w:rPr>
            <w:rFonts w:ascii="Times New Roman" w:hAnsi="Times New Roman" w:cs="Times New Roman"/>
            <w:sz w:val="24"/>
            <w:szCs w:val="24"/>
          </w:rPr>
          <w:delText xml:space="preserve"> </w:delText>
        </w:r>
      </w:del>
      <w:proofErr w:type="spellStart"/>
      <w:r w:rsidR="00BF0F4E" w:rsidRPr="00BF0F4E">
        <w:rPr>
          <w:rFonts w:ascii="Times New Roman" w:hAnsi="Times New Roman" w:cs="Times New Roman"/>
          <w:sz w:val="24"/>
          <w:szCs w:val="24"/>
        </w:rPr>
        <w:t>evalveerimise</w:t>
      </w:r>
      <w:proofErr w:type="spellEnd"/>
      <w:r w:rsidR="00BF0F4E" w:rsidRPr="00BF0F4E">
        <w:rPr>
          <w:rFonts w:ascii="Times New Roman" w:hAnsi="Times New Roman" w:cs="Times New Roman"/>
          <w:sz w:val="24"/>
          <w:szCs w:val="24"/>
        </w:rPr>
        <w:t xml:space="preserve"> </w:t>
      </w:r>
      <w:del w:id="268" w:author="Aili Sandre" w:date="2024-09-10T11:10:00Z">
        <w:r w:rsidR="00BF0F4E" w:rsidRPr="00BF0F4E" w:rsidDel="00BD6F74">
          <w:rPr>
            <w:rFonts w:ascii="Times New Roman" w:hAnsi="Times New Roman" w:cs="Times New Roman"/>
            <w:sz w:val="24"/>
            <w:szCs w:val="24"/>
          </w:rPr>
          <w:delText>raames</w:delText>
        </w:r>
        <w:r w:rsidR="00596392" w:rsidDel="00BD6F74">
          <w:rPr>
            <w:rFonts w:ascii="Times New Roman" w:hAnsi="Times New Roman" w:cs="Times New Roman"/>
            <w:sz w:val="24"/>
            <w:szCs w:val="24"/>
          </w:rPr>
          <w:delText xml:space="preserve"> </w:delText>
        </w:r>
      </w:del>
      <w:ins w:id="269" w:author="Aili Sandre" w:date="2024-09-10T11:10:00Z">
        <w:r w:rsidR="00BD6F74">
          <w:rPr>
            <w:rFonts w:ascii="Times New Roman" w:hAnsi="Times New Roman" w:cs="Times New Roman"/>
            <w:sz w:val="24"/>
            <w:szCs w:val="24"/>
          </w:rPr>
          <w:t xml:space="preserve">käigus </w:t>
        </w:r>
      </w:ins>
      <w:r w:rsidR="00C91D4E">
        <w:rPr>
          <w:rFonts w:ascii="Times New Roman" w:hAnsi="Times New Roman" w:cs="Times New Roman"/>
          <w:sz w:val="24"/>
          <w:szCs w:val="24"/>
        </w:rPr>
        <w:t xml:space="preserve">käesoleva paragrahvi </w:t>
      </w:r>
      <w:r w:rsidR="00C91D4E" w:rsidRPr="00760124">
        <w:rPr>
          <w:rFonts w:ascii="Times New Roman" w:hAnsi="Times New Roman" w:cs="Times New Roman"/>
          <w:sz w:val="24"/>
          <w:szCs w:val="24"/>
        </w:rPr>
        <w:t>lõikes 2 sätestatud tingimustel</w:t>
      </w:r>
      <w:r w:rsidR="00A61E5D">
        <w:rPr>
          <w:rFonts w:ascii="Times New Roman" w:hAnsi="Times New Roman" w:cs="Times New Roman"/>
          <w:sz w:val="24"/>
          <w:szCs w:val="24"/>
        </w:rPr>
        <w:t xml:space="preserve"> ning arvestades </w:t>
      </w:r>
      <w:del w:id="270" w:author="Aili Sandre" w:date="2024-09-10T10:04:00Z">
        <w:r w:rsidR="00A61E5D" w:rsidDel="00B654EA">
          <w:rPr>
            <w:rFonts w:ascii="Times New Roman" w:hAnsi="Times New Roman" w:cs="Times New Roman"/>
            <w:sz w:val="24"/>
            <w:szCs w:val="24"/>
          </w:rPr>
          <w:delText xml:space="preserve">käesoleva paragrahvi </w:delText>
        </w:r>
      </w:del>
      <w:r w:rsidR="00A61E5D">
        <w:rPr>
          <w:rFonts w:ascii="Times New Roman" w:hAnsi="Times New Roman" w:cs="Times New Roman"/>
          <w:sz w:val="24"/>
          <w:szCs w:val="24"/>
        </w:rPr>
        <w:t>lõikes 5 sätestatut</w:t>
      </w:r>
      <w:r w:rsidR="00236CCA">
        <w:rPr>
          <w:rFonts w:ascii="Times New Roman" w:hAnsi="Times New Roman" w:cs="Times New Roman"/>
          <w:sz w:val="24"/>
          <w:szCs w:val="24"/>
        </w:rPr>
        <w:t>.</w:t>
      </w:r>
    </w:p>
    <w:p w14:paraId="4A23F3B8" w14:textId="77777777" w:rsidR="00C91D4E" w:rsidRDefault="00C91D4E" w:rsidP="00223F41">
      <w:pPr>
        <w:shd w:val="clear" w:color="auto" w:fill="FFFFFF" w:themeFill="background1"/>
        <w:spacing w:after="0" w:line="240" w:lineRule="auto"/>
        <w:jc w:val="both"/>
        <w:rPr>
          <w:rFonts w:ascii="Times New Roman" w:hAnsi="Times New Roman" w:cs="Times New Roman"/>
          <w:sz w:val="24"/>
          <w:szCs w:val="24"/>
        </w:rPr>
      </w:pPr>
    </w:p>
    <w:p w14:paraId="510FDE10" w14:textId="3D5329D5" w:rsidR="0009188A" w:rsidRDefault="00C91D4E" w:rsidP="00223F41">
      <w:pPr>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del w:id="271" w:author="Aili Sandre" w:date="2024-09-09T16:16:00Z">
        <w:r w:rsidR="00CE7107" w:rsidDel="00101F84">
          <w:rPr>
            <w:rFonts w:ascii="Times New Roman" w:hAnsi="Times New Roman" w:cs="Times New Roman"/>
            <w:sz w:val="24"/>
            <w:szCs w:val="24"/>
          </w:rPr>
          <w:delText xml:space="preserve"> </w:delText>
        </w:r>
      </w:del>
      <w:proofErr w:type="spellStart"/>
      <w:r w:rsidR="00B65F90">
        <w:rPr>
          <w:rFonts w:ascii="Times New Roman" w:hAnsi="Times New Roman" w:cs="Times New Roman"/>
          <w:sz w:val="24"/>
          <w:szCs w:val="24"/>
        </w:rPr>
        <w:t>Evalveerimine</w:t>
      </w:r>
      <w:proofErr w:type="spellEnd"/>
      <w:r w:rsidR="00B65F90">
        <w:rPr>
          <w:rFonts w:ascii="Times New Roman" w:hAnsi="Times New Roman" w:cs="Times New Roman"/>
          <w:sz w:val="24"/>
          <w:szCs w:val="24"/>
        </w:rPr>
        <w:t xml:space="preserve"> on</w:t>
      </w:r>
      <w:r w:rsidR="00E472F6" w:rsidRPr="006A18E1">
        <w:rPr>
          <w:rFonts w:ascii="Times New Roman" w:hAnsi="Times New Roman" w:cs="Times New Roman"/>
          <w:sz w:val="24"/>
          <w:szCs w:val="24"/>
        </w:rPr>
        <w:t xml:space="preserve"> </w:t>
      </w:r>
      <w:proofErr w:type="spellStart"/>
      <w:r w:rsidR="00E472F6" w:rsidRPr="006A18E1">
        <w:rPr>
          <w:rFonts w:ascii="Times New Roman" w:hAnsi="Times New Roman" w:cs="Times New Roman"/>
          <w:sz w:val="24"/>
          <w:szCs w:val="24"/>
        </w:rPr>
        <w:t>v</w:t>
      </w:r>
      <w:r w:rsidR="00E472F6" w:rsidRPr="006A18E1" w:rsidDel="00BF0F4E">
        <w:rPr>
          <w:rFonts w:ascii="Times New Roman" w:hAnsi="Times New Roman" w:cs="Times New Roman"/>
          <w:sz w:val="24"/>
          <w:szCs w:val="24"/>
        </w:rPr>
        <w:t>älishindamine</w:t>
      </w:r>
      <w:proofErr w:type="spellEnd"/>
      <w:r w:rsidR="00E472F6" w:rsidRPr="006A18E1">
        <w:rPr>
          <w:rFonts w:ascii="Times New Roman" w:hAnsi="Times New Roman" w:cs="Times New Roman"/>
          <w:sz w:val="24"/>
          <w:szCs w:val="24"/>
        </w:rPr>
        <w:t>, mille tulemusena antakse hinnang</w:t>
      </w:r>
      <w:r w:rsidR="005D2FA8">
        <w:rPr>
          <w:rFonts w:ascii="Times New Roman" w:hAnsi="Times New Roman" w:cs="Times New Roman"/>
          <w:sz w:val="24"/>
          <w:szCs w:val="24"/>
        </w:rPr>
        <w:t xml:space="preserve"> </w:t>
      </w:r>
      <w:r w:rsidR="00FA6992" w:rsidRPr="006A18E1">
        <w:rPr>
          <w:rFonts w:ascii="Times New Roman" w:hAnsi="Times New Roman" w:cs="Times New Roman"/>
          <w:sz w:val="24"/>
          <w:szCs w:val="24"/>
        </w:rPr>
        <w:t xml:space="preserve">juriidilise isiku või </w:t>
      </w:r>
      <w:r w:rsidR="002F5325" w:rsidRPr="006A18E1">
        <w:rPr>
          <w:rFonts w:ascii="Times New Roman" w:hAnsi="Times New Roman" w:cs="Times New Roman"/>
          <w:sz w:val="24"/>
          <w:szCs w:val="24"/>
        </w:rPr>
        <w:t xml:space="preserve">asutuse </w:t>
      </w:r>
      <w:r w:rsidR="00E472F6" w:rsidRPr="006A18E1">
        <w:rPr>
          <w:rFonts w:ascii="Times New Roman" w:hAnsi="Times New Roman" w:cs="Times New Roman"/>
          <w:sz w:val="24"/>
          <w:szCs w:val="24"/>
        </w:rPr>
        <w:t xml:space="preserve">teadus- ja arendustegevuse </w:t>
      </w:r>
      <w:r w:rsidR="003F2A16" w:rsidRPr="006A18E1">
        <w:rPr>
          <w:rFonts w:ascii="Times New Roman" w:hAnsi="Times New Roman" w:cs="Times New Roman"/>
          <w:sz w:val="24"/>
          <w:szCs w:val="24"/>
        </w:rPr>
        <w:t>valdkonna tasemele võrrelduna rahvusvaheliselt tunnustatud kriteeriumitega</w:t>
      </w:r>
      <w:r w:rsidR="00C35DF0" w:rsidRPr="006A18E1">
        <w:rPr>
          <w:rFonts w:ascii="Times New Roman" w:hAnsi="Times New Roman" w:cs="Times New Roman"/>
          <w:sz w:val="24"/>
          <w:szCs w:val="24"/>
        </w:rPr>
        <w:t xml:space="preserve">, võttes arvesse juriidilise isiku </w:t>
      </w:r>
      <w:r w:rsidR="004871F5" w:rsidRPr="006A18E1">
        <w:rPr>
          <w:rFonts w:ascii="Times New Roman" w:hAnsi="Times New Roman" w:cs="Times New Roman"/>
          <w:sz w:val="24"/>
          <w:szCs w:val="24"/>
        </w:rPr>
        <w:t>või</w:t>
      </w:r>
      <w:r w:rsidR="00C35DF0" w:rsidRPr="006A18E1">
        <w:rPr>
          <w:rFonts w:ascii="Times New Roman" w:hAnsi="Times New Roman" w:cs="Times New Roman"/>
          <w:sz w:val="24"/>
          <w:szCs w:val="24"/>
        </w:rPr>
        <w:t xml:space="preserve"> asutuse asutaja seatud eesmärke</w:t>
      </w:r>
      <w:r w:rsidR="00C51868" w:rsidRPr="006A18E1">
        <w:rPr>
          <w:rFonts w:ascii="Times New Roman" w:hAnsi="Times New Roman" w:cs="Times New Roman"/>
          <w:sz w:val="24"/>
          <w:szCs w:val="24"/>
        </w:rPr>
        <w:t xml:space="preserve"> </w:t>
      </w:r>
      <w:r w:rsidR="008A44E3" w:rsidRPr="006A18E1">
        <w:rPr>
          <w:rFonts w:ascii="Times New Roman" w:hAnsi="Times New Roman" w:cs="Times New Roman"/>
          <w:sz w:val="24"/>
          <w:szCs w:val="24"/>
        </w:rPr>
        <w:t>teadus- ja arendustegevuse valdkonnas</w:t>
      </w:r>
      <w:r w:rsidR="003F2A16" w:rsidRPr="006A18E1">
        <w:rPr>
          <w:rFonts w:ascii="Times New Roman" w:hAnsi="Times New Roman" w:cs="Times New Roman"/>
          <w:sz w:val="24"/>
          <w:szCs w:val="24"/>
        </w:rPr>
        <w:t>.</w:t>
      </w:r>
    </w:p>
    <w:p w14:paraId="0813F250" w14:textId="77777777" w:rsidR="0009188A" w:rsidRDefault="0009188A" w:rsidP="00223F41">
      <w:pPr>
        <w:shd w:val="clear" w:color="auto" w:fill="FFFFFF" w:themeFill="background1"/>
        <w:spacing w:after="0" w:line="240" w:lineRule="auto"/>
        <w:jc w:val="both"/>
        <w:rPr>
          <w:rFonts w:ascii="Times New Roman" w:hAnsi="Times New Roman" w:cs="Times New Roman"/>
          <w:b/>
          <w:bCs/>
          <w:sz w:val="24"/>
          <w:szCs w:val="24"/>
        </w:rPr>
      </w:pPr>
    </w:p>
    <w:p w14:paraId="09742451" w14:textId="6E0A0CD6" w:rsidR="00223F41" w:rsidRDefault="00223F41" w:rsidP="00223F41">
      <w:pPr>
        <w:shd w:val="clear" w:color="auto" w:fill="FFFFFF" w:themeFill="background1"/>
        <w:spacing w:after="0" w:line="240" w:lineRule="auto"/>
        <w:jc w:val="both"/>
        <w:rPr>
          <w:rFonts w:ascii="Times New Roman" w:hAnsi="Times New Roman" w:cs="Times New Roman"/>
          <w:b/>
          <w:sz w:val="24"/>
          <w:szCs w:val="24"/>
        </w:rPr>
      </w:pPr>
      <w:r w:rsidRPr="005D7156">
        <w:rPr>
          <w:rFonts w:ascii="Times New Roman" w:hAnsi="Times New Roman" w:cs="Times New Roman"/>
          <w:sz w:val="24"/>
          <w:szCs w:val="24"/>
        </w:rPr>
        <w:t>(</w:t>
      </w:r>
      <w:r w:rsidR="00C91D4E">
        <w:rPr>
          <w:rFonts w:ascii="Times New Roman" w:hAnsi="Times New Roman" w:cs="Times New Roman"/>
          <w:sz w:val="24"/>
          <w:szCs w:val="24"/>
        </w:rPr>
        <w:t>3</w:t>
      </w:r>
      <w:r w:rsidRPr="005D7156">
        <w:rPr>
          <w:rFonts w:ascii="Times New Roman" w:hAnsi="Times New Roman" w:cs="Times New Roman"/>
          <w:sz w:val="24"/>
          <w:szCs w:val="24"/>
        </w:rPr>
        <w:t>)</w:t>
      </w:r>
      <w:r>
        <w:rPr>
          <w:rFonts w:ascii="Times New Roman" w:hAnsi="Times New Roman" w:cs="Times New Roman"/>
          <w:b/>
          <w:bCs/>
          <w:sz w:val="24"/>
          <w:szCs w:val="24"/>
        </w:rPr>
        <w:t xml:space="preserve"> </w:t>
      </w:r>
      <w:proofErr w:type="spellStart"/>
      <w:r w:rsidRPr="00B654EA">
        <w:rPr>
          <w:rFonts w:ascii="Times New Roman" w:hAnsi="Times New Roman" w:cs="Times New Roman"/>
          <w:sz w:val="24"/>
          <w:szCs w:val="24"/>
        </w:rPr>
        <w:t>Evalveerimise</w:t>
      </w:r>
      <w:proofErr w:type="spellEnd"/>
      <w:r w:rsidRPr="005D7156">
        <w:rPr>
          <w:rFonts w:ascii="Times New Roman" w:hAnsi="Times New Roman" w:cs="Times New Roman"/>
          <w:sz w:val="24"/>
          <w:szCs w:val="24"/>
        </w:rPr>
        <w:t xml:space="preserve"> tulemused ning </w:t>
      </w:r>
      <w:del w:id="272" w:author="Aili Sandre" w:date="2024-09-10T10:06:00Z">
        <w:r w:rsidRPr="005D7156" w:rsidDel="00B654EA">
          <w:rPr>
            <w:rFonts w:ascii="Times New Roman" w:hAnsi="Times New Roman" w:cs="Times New Roman"/>
            <w:sz w:val="24"/>
            <w:szCs w:val="24"/>
          </w:rPr>
          <w:delText>nendega kaasnevad</w:delText>
        </w:r>
      </w:del>
      <w:ins w:id="273" w:author="Aili Sandre" w:date="2024-09-10T10:06:00Z">
        <w:r w:rsidR="00B654EA">
          <w:rPr>
            <w:rFonts w:ascii="Times New Roman" w:hAnsi="Times New Roman" w:cs="Times New Roman"/>
            <w:sz w:val="24"/>
            <w:szCs w:val="24"/>
          </w:rPr>
          <w:t>antud</w:t>
        </w:r>
      </w:ins>
      <w:r w:rsidRPr="005D7156">
        <w:rPr>
          <w:rFonts w:ascii="Times New Roman" w:hAnsi="Times New Roman" w:cs="Times New Roman"/>
          <w:sz w:val="24"/>
          <w:szCs w:val="24"/>
        </w:rPr>
        <w:t xml:space="preserve"> hinnangud ja soovitused on avalikud.</w:t>
      </w:r>
    </w:p>
    <w:p w14:paraId="26EED853" w14:textId="77777777" w:rsidR="00760124" w:rsidDel="003D4FB2" w:rsidRDefault="00760124" w:rsidP="00223F41">
      <w:pPr>
        <w:shd w:val="clear" w:color="auto" w:fill="FFFFFF" w:themeFill="background1"/>
        <w:spacing w:after="0" w:line="240" w:lineRule="auto"/>
        <w:jc w:val="both"/>
        <w:rPr>
          <w:rFonts w:ascii="Times New Roman" w:hAnsi="Times New Roman" w:cs="Times New Roman"/>
          <w:b/>
          <w:bCs/>
          <w:sz w:val="24"/>
          <w:szCs w:val="24"/>
        </w:rPr>
      </w:pPr>
    </w:p>
    <w:p w14:paraId="0A15944F" w14:textId="13CF4CDE" w:rsidR="00223F41" w:rsidRDefault="003E624C" w:rsidP="005D7156">
      <w:pPr>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C91D4E">
        <w:rPr>
          <w:rFonts w:ascii="Times New Roman" w:hAnsi="Times New Roman" w:cs="Times New Roman"/>
          <w:sz w:val="24"/>
          <w:szCs w:val="24"/>
        </w:rPr>
        <w:t>4</w:t>
      </w:r>
      <w:r>
        <w:rPr>
          <w:rFonts w:ascii="Times New Roman" w:hAnsi="Times New Roman" w:cs="Times New Roman"/>
          <w:sz w:val="24"/>
          <w:szCs w:val="24"/>
        </w:rPr>
        <w:t xml:space="preserve">) </w:t>
      </w:r>
      <w:r w:rsidR="00223F41">
        <w:rPr>
          <w:rFonts w:ascii="Times New Roman" w:hAnsi="Times New Roman" w:cs="Times New Roman"/>
          <w:sz w:val="24"/>
          <w:szCs w:val="24"/>
        </w:rPr>
        <w:t xml:space="preserve"> </w:t>
      </w:r>
      <w:proofErr w:type="spellStart"/>
      <w:r w:rsidR="00223F41" w:rsidRPr="00223F41">
        <w:rPr>
          <w:rFonts w:ascii="Times New Roman" w:hAnsi="Times New Roman" w:cs="Times New Roman"/>
          <w:sz w:val="24"/>
          <w:szCs w:val="24"/>
        </w:rPr>
        <w:t>Evalveerimise</w:t>
      </w:r>
      <w:proofErr w:type="spellEnd"/>
      <w:r w:rsidR="00223F41" w:rsidRPr="00223F41">
        <w:rPr>
          <w:rFonts w:ascii="Times New Roman" w:hAnsi="Times New Roman" w:cs="Times New Roman"/>
          <w:sz w:val="24"/>
          <w:szCs w:val="24"/>
        </w:rPr>
        <w:t xml:space="preserve"> taotlemise, </w:t>
      </w:r>
      <w:ins w:id="274" w:author="Aili Sandre" w:date="2024-09-10T10:06:00Z">
        <w:r w:rsidR="00B654EA">
          <w:rPr>
            <w:rFonts w:ascii="Times New Roman" w:hAnsi="Times New Roman" w:cs="Times New Roman"/>
            <w:sz w:val="24"/>
            <w:szCs w:val="24"/>
          </w:rPr>
          <w:t>korraldamise</w:t>
        </w:r>
      </w:ins>
      <w:del w:id="275" w:author="Aili Sandre" w:date="2024-09-10T10:06:00Z">
        <w:r w:rsidR="00223F41" w:rsidRPr="00223F41" w:rsidDel="00B654EA">
          <w:rPr>
            <w:rFonts w:ascii="Times New Roman" w:hAnsi="Times New Roman" w:cs="Times New Roman"/>
            <w:sz w:val="24"/>
            <w:szCs w:val="24"/>
          </w:rPr>
          <w:delText>läbiviimise</w:delText>
        </w:r>
      </w:del>
      <w:r w:rsidR="00223F41" w:rsidRPr="00223F41">
        <w:rPr>
          <w:rFonts w:ascii="Times New Roman" w:hAnsi="Times New Roman" w:cs="Times New Roman"/>
          <w:sz w:val="24"/>
          <w:szCs w:val="24"/>
        </w:rPr>
        <w:t xml:space="preserve"> ja tulemuse kinnitamise täpsemad tingimused ning korra kehtestab teadus- ja arendustegevuse valdkonna eest vastutav minister määrusega.</w:t>
      </w:r>
    </w:p>
    <w:p w14:paraId="4257CE9B" w14:textId="77777777" w:rsidR="000974C0" w:rsidRPr="000974C0" w:rsidRDefault="000974C0" w:rsidP="005D7156">
      <w:pPr>
        <w:shd w:val="clear" w:color="auto" w:fill="FFFFFF" w:themeFill="background1"/>
        <w:spacing w:after="0" w:line="240" w:lineRule="auto"/>
        <w:jc w:val="both"/>
        <w:rPr>
          <w:rFonts w:ascii="Times New Roman" w:hAnsi="Times New Roman" w:cs="Times New Roman"/>
          <w:sz w:val="24"/>
          <w:szCs w:val="24"/>
        </w:rPr>
      </w:pPr>
    </w:p>
    <w:p w14:paraId="663B2A8C" w14:textId="04014B14" w:rsidR="000974C0" w:rsidRPr="000974C0" w:rsidRDefault="000974C0" w:rsidP="005D7156">
      <w:pPr>
        <w:shd w:val="clear" w:color="auto" w:fill="FFFFFF" w:themeFill="background1"/>
        <w:spacing w:after="0" w:line="240" w:lineRule="auto"/>
        <w:jc w:val="both"/>
        <w:rPr>
          <w:rFonts w:ascii="Times New Roman" w:hAnsi="Times New Roman" w:cs="Times New Roman"/>
          <w:sz w:val="24"/>
          <w:szCs w:val="24"/>
        </w:rPr>
      </w:pPr>
      <w:r w:rsidRPr="000974C0">
        <w:rPr>
          <w:rFonts w:ascii="Times New Roman" w:hAnsi="Times New Roman" w:cs="Times New Roman"/>
          <w:sz w:val="24"/>
          <w:szCs w:val="24"/>
        </w:rPr>
        <w:t>(</w:t>
      </w:r>
      <w:r w:rsidR="00C91D4E">
        <w:rPr>
          <w:rFonts w:ascii="Times New Roman" w:hAnsi="Times New Roman" w:cs="Times New Roman"/>
          <w:sz w:val="24"/>
          <w:szCs w:val="24"/>
        </w:rPr>
        <w:t>5</w:t>
      </w:r>
      <w:r w:rsidRPr="000974C0">
        <w:rPr>
          <w:rFonts w:ascii="Times New Roman" w:hAnsi="Times New Roman" w:cs="Times New Roman"/>
          <w:sz w:val="24"/>
          <w:szCs w:val="24"/>
        </w:rPr>
        <w:t xml:space="preserve">) Ülikooli või </w:t>
      </w:r>
      <w:proofErr w:type="spellStart"/>
      <w:r w:rsidRPr="000974C0">
        <w:rPr>
          <w:rFonts w:ascii="Times New Roman" w:hAnsi="Times New Roman" w:cs="Times New Roman"/>
          <w:sz w:val="24"/>
          <w:szCs w:val="24"/>
        </w:rPr>
        <w:t>evalveeritud</w:t>
      </w:r>
      <w:proofErr w:type="spellEnd"/>
      <w:r w:rsidRPr="000974C0">
        <w:rPr>
          <w:rFonts w:ascii="Times New Roman" w:hAnsi="Times New Roman" w:cs="Times New Roman"/>
          <w:sz w:val="24"/>
          <w:szCs w:val="24"/>
        </w:rPr>
        <w:t xml:space="preserve"> rakenduskõrgkooli teadus- ja arendustegevus</w:t>
      </w:r>
      <w:ins w:id="276" w:author="Aili Sandre" w:date="2024-09-10T10:08:00Z">
        <w:r w:rsidR="00B654EA">
          <w:rPr>
            <w:rFonts w:ascii="Times New Roman" w:hAnsi="Times New Roman" w:cs="Times New Roman"/>
            <w:sz w:val="24"/>
            <w:szCs w:val="24"/>
          </w:rPr>
          <w:t>t</w:t>
        </w:r>
      </w:ins>
      <w:del w:id="277" w:author="Aili Sandre" w:date="2024-09-10T10:08:00Z">
        <w:r w:rsidRPr="000974C0" w:rsidDel="00B654EA">
          <w:rPr>
            <w:rFonts w:ascii="Times New Roman" w:hAnsi="Times New Roman" w:cs="Times New Roman"/>
            <w:sz w:val="24"/>
            <w:szCs w:val="24"/>
          </w:rPr>
          <w:delText>e</w:delText>
        </w:r>
      </w:del>
      <w:r w:rsidRPr="000974C0">
        <w:rPr>
          <w:rFonts w:ascii="Times New Roman" w:hAnsi="Times New Roman" w:cs="Times New Roman"/>
          <w:sz w:val="24"/>
          <w:szCs w:val="24"/>
        </w:rPr>
        <w:t xml:space="preserve"> </w:t>
      </w:r>
      <w:proofErr w:type="spellStart"/>
      <w:r w:rsidR="00212C5C">
        <w:rPr>
          <w:rFonts w:ascii="Times New Roman" w:hAnsi="Times New Roman" w:cs="Times New Roman"/>
          <w:sz w:val="24"/>
          <w:szCs w:val="24"/>
        </w:rPr>
        <w:t>välis</w:t>
      </w:r>
      <w:r w:rsidRPr="000974C0">
        <w:rPr>
          <w:rFonts w:ascii="Times New Roman" w:hAnsi="Times New Roman" w:cs="Times New Roman"/>
          <w:sz w:val="24"/>
          <w:szCs w:val="24"/>
        </w:rPr>
        <w:t>hin</w:t>
      </w:r>
      <w:ins w:id="278" w:author="Aili Sandre" w:date="2024-09-10T10:08:00Z">
        <w:r w:rsidR="00B654EA">
          <w:rPr>
            <w:rFonts w:ascii="Times New Roman" w:hAnsi="Times New Roman" w:cs="Times New Roman"/>
            <w:sz w:val="24"/>
            <w:szCs w:val="24"/>
          </w:rPr>
          <w:t>natakse</w:t>
        </w:r>
      </w:ins>
      <w:proofErr w:type="spellEnd"/>
      <w:del w:id="279" w:author="Aili Sandre" w:date="2024-09-10T10:08:00Z">
        <w:r w:rsidRPr="000974C0" w:rsidDel="00B654EA">
          <w:rPr>
            <w:rFonts w:ascii="Times New Roman" w:hAnsi="Times New Roman" w:cs="Times New Roman"/>
            <w:sz w:val="24"/>
            <w:szCs w:val="24"/>
          </w:rPr>
          <w:delText>damine toimub</w:delText>
        </w:r>
      </w:del>
      <w:r w:rsidRPr="000974C0">
        <w:rPr>
          <w:rFonts w:ascii="Times New Roman" w:hAnsi="Times New Roman" w:cs="Times New Roman"/>
          <w:sz w:val="24"/>
          <w:szCs w:val="24"/>
        </w:rPr>
        <w:t xml:space="preserve"> institutsionaalse akrediteerimise </w:t>
      </w:r>
      <w:ins w:id="280" w:author="Aili Sandre" w:date="2024-09-10T10:08:00Z">
        <w:r w:rsidR="00B654EA">
          <w:rPr>
            <w:rFonts w:ascii="Times New Roman" w:hAnsi="Times New Roman" w:cs="Times New Roman"/>
            <w:sz w:val="24"/>
            <w:szCs w:val="24"/>
          </w:rPr>
          <w:t xml:space="preserve">käigus </w:t>
        </w:r>
      </w:ins>
      <w:del w:id="281" w:author="Aili Sandre" w:date="2024-09-10T10:08:00Z">
        <w:r w:rsidRPr="000974C0" w:rsidDel="00B654EA">
          <w:rPr>
            <w:rFonts w:ascii="Times New Roman" w:hAnsi="Times New Roman" w:cs="Times New Roman"/>
            <w:sz w:val="24"/>
            <w:szCs w:val="24"/>
          </w:rPr>
          <w:delText>r</w:delText>
        </w:r>
      </w:del>
      <w:del w:id="282" w:author="Aili Sandre" w:date="2024-09-10T10:09:00Z">
        <w:r w:rsidRPr="000974C0" w:rsidDel="00B654EA">
          <w:rPr>
            <w:rFonts w:ascii="Times New Roman" w:hAnsi="Times New Roman" w:cs="Times New Roman"/>
            <w:sz w:val="24"/>
            <w:szCs w:val="24"/>
          </w:rPr>
          <w:delText>aames vastavalt</w:delText>
        </w:r>
      </w:del>
      <w:r w:rsidRPr="000974C0">
        <w:rPr>
          <w:rFonts w:ascii="Times New Roman" w:hAnsi="Times New Roman" w:cs="Times New Roman"/>
          <w:sz w:val="24"/>
          <w:szCs w:val="24"/>
        </w:rPr>
        <w:t xml:space="preserve"> </w:t>
      </w:r>
      <w:bookmarkStart w:id="283" w:name="_Hlk175139427"/>
      <w:r w:rsidRPr="000974C0">
        <w:rPr>
          <w:rFonts w:ascii="Times New Roman" w:hAnsi="Times New Roman" w:cs="Times New Roman"/>
          <w:sz w:val="24"/>
          <w:szCs w:val="24"/>
        </w:rPr>
        <w:t>kõrgharidusseaduse §-de</w:t>
      </w:r>
      <w:del w:id="284" w:author="Aili Sandre" w:date="2024-09-10T10:09:00Z">
        <w:r w:rsidRPr="000974C0" w:rsidDel="00B654EA">
          <w:rPr>
            <w:rFonts w:ascii="Times New Roman" w:hAnsi="Times New Roman" w:cs="Times New Roman"/>
            <w:sz w:val="24"/>
            <w:szCs w:val="24"/>
          </w:rPr>
          <w:delText>s</w:delText>
        </w:r>
      </w:del>
      <w:r w:rsidRPr="000974C0">
        <w:rPr>
          <w:rFonts w:ascii="Times New Roman" w:hAnsi="Times New Roman" w:cs="Times New Roman"/>
          <w:sz w:val="24"/>
          <w:szCs w:val="24"/>
        </w:rPr>
        <w:t xml:space="preserve"> 37 ja 38</w:t>
      </w:r>
      <w:ins w:id="285" w:author="Aili Sandre" w:date="2024-09-10T10:14:00Z">
        <w:r w:rsidR="00AD21F2">
          <w:rPr>
            <w:rFonts w:ascii="Times New Roman" w:hAnsi="Times New Roman" w:cs="Times New Roman"/>
            <w:sz w:val="24"/>
            <w:szCs w:val="24"/>
          </w:rPr>
          <w:t xml:space="preserve"> </w:t>
        </w:r>
      </w:ins>
      <w:ins w:id="286" w:author="Aili Sandre" w:date="2024-09-10T10:09:00Z">
        <w:r w:rsidR="00B654EA">
          <w:rPr>
            <w:rFonts w:ascii="Times New Roman" w:hAnsi="Times New Roman" w:cs="Times New Roman"/>
            <w:sz w:val="24"/>
            <w:szCs w:val="24"/>
          </w:rPr>
          <w:t>kohaselt.</w:t>
        </w:r>
      </w:ins>
      <w:del w:id="287" w:author="Aili Sandre" w:date="2024-09-10T10:09:00Z">
        <w:r w:rsidRPr="000974C0" w:rsidDel="00B654EA">
          <w:rPr>
            <w:rFonts w:ascii="Times New Roman" w:hAnsi="Times New Roman" w:cs="Times New Roman"/>
            <w:sz w:val="24"/>
            <w:szCs w:val="24"/>
          </w:rPr>
          <w:delText xml:space="preserve"> </w:delText>
        </w:r>
        <w:bookmarkEnd w:id="283"/>
        <w:r w:rsidRPr="000974C0" w:rsidDel="00B654EA">
          <w:rPr>
            <w:rFonts w:ascii="Times New Roman" w:hAnsi="Times New Roman" w:cs="Times New Roman"/>
            <w:sz w:val="24"/>
            <w:szCs w:val="24"/>
          </w:rPr>
          <w:delText>sätestatule</w:delText>
        </w:r>
        <w:r w:rsidR="00F835E7" w:rsidDel="00B654EA">
          <w:rPr>
            <w:rFonts w:ascii="Times New Roman" w:hAnsi="Times New Roman" w:cs="Times New Roman"/>
            <w:sz w:val="24"/>
            <w:szCs w:val="24"/>
          </w:rPr>
          <w:delText xml:space="preserve">. </w:delText>
        </w:r>
      </w:del>
    </w:p>
    <w:p w14:paraId="38F5771F" w14:textId="77777777" w:rsidR="00223F41" w:rsidRPr="00223F41" w:rsidRDefault="00223F41" w:rsidP="005D7156">
      <w:pPr>
        <w:shd w:val="clear" w:color="auto" w:fill="FFFFFF" w:themeFill="background1"/>
        <w:spacing w:after="0" w:line="240" w:lineRule="auto"/>
        <w:jc w:val="both"/>
        <w:rPr>
          <w:rFonts w:ascii="Times New Roman" w:hAnsi="Times New Roman" w:cs="Times New Roman"/>
          <w:sz w:val="24"/>
          <w:szCs w:val="24"/>
        </w:rPr>
      </w:pPr>
    </w:p>
    <w:p w14:paraId="78E744E1" w14:textId="1D868C04" w:rsidR="00223F41" w:rsidRDefault="00223F41" w:rsidP="00223F41">
      <w:pPr>
        <w:shd w:val="clear" w:color="auto" w:fill="FFFFFF" w:themeFill="background1"/>
        <w:spacing w:after="0" w:line="240" w:lineRule="auto"/>
        <w:jc w:val="both"/>
        <w:rPr>
          <w:rFonts w:ascii="Times New Roman" w:hAnsi="Times New Roman" w:cs="Times New Roman"/>
          <w:b/>
          <w:bCs/>
          <w:sz w:val="24"/>
          <w:szCs w:val="24"/>
        </w:rPr>
      </w:pPr>
      <w:r w:rsidRPr="00223F41">
        <w:rPr>
          <w:rFonts w:ascii="Times New Roman" w:hAnsi="Times New Roman" w:cs="Times New Roman"/>
          <w:b/>
          <w:bCs/>
          <w:sz w:val="24"/>
          <w:szCs w:val="24"/>
        </w:rPr>
        <w:t>§ 1</w:t>
      </w:r>
      <w:r w:rsidR="00C5611A">
        <w:rPr>
          <w:rFonts w:ascii="Times New Roman" w:hAnsi="Times New Roman" w:cs="Times New Roman"/>
          <w:b/>
          <w:bCs/>
          <w:sz w:val="24"/>
          <w:szCs w:val="24"/>
        </w:rPr>
        <w:t>6</w:t>
      </w:r>
      <w:r w:rsidRPr="00223F41">
        <w:rPr>
          <w:rFonts w:ascii="Times New Roman" w:hAnsi="Times New Roman" w:cs="Times New Roman"/>
          <w:b/>
          <w:bCs/>
          <w:sz w:val="24"/>
          <w:szCs w:val="24"/>
        </w:rPr>
        <w:t xml:space="preserve">. </w:t>
      </w:r>
      <w:proofErr w:type="spellStart"/>
      <w:r w:rsidRPr="00BD6F74">
        <w:rPr>
          <w:rFonts w:ascii="Times New Roman" w:hAnsi="Times New Roman" w:cs="Times New Roman"/>
          <w:b/>
          <w:bCs/>
          <w:sz w:val="24"/>
          <w:szCs w:val="24"/>
        </w:rPr>
        <w:t>Evalveerimise</w:t>
      </w:r>
      <w:proofErr w:type="spellEnd"/>
      <w:r w:rsidRPr="00223F41">
        <w:rPr>
          <w:rFonts w:ascii="Times New Roman" w:hAnsi="Times New Roman" w:cs="Times New Roman"/>
          <w:b/>
          <w:bCs/>
          <w:sz w:val="24"/>
          <w:szCs w:val="24"/>
        </w:rPr>
        <w:t xml:space="preserve"> taotlemine ja läbiviimine</w:t>
      </w:r>
    </w:p>
    <w:p w14:paraId="67A199ED" w14:textId="77777777" w:rsidR="00223F41" w:rsidRPr="00223F41" w:rsidRDefault="00223F41" w:rsidP="00223F41">
      <w:pPr>
        <w:shd w:val="clear" w:color="auto" w:fill="FFFFFF" w:themeFill="background1"/>
        <w:spacing w:after="0" w:line="240" w:lineRule="auto"/>
        <w:jc w:val="both"/>
        <w:rPr>
          <w:rFonts w:ascii="Times New Roman" w:hAnsi="Times New Roman" w:cs="Times New Roman"/>
          <w:b/>
          <w:bCs/>
          <w:sz w:val="24"/>
          <w:szCs w:val="24"/>
        </w:rPr>
      </w:pPr>
    </w:p>
    <w:p w14:paraId="5B4A760E" w14:textId="77777777" w:rsidR="00F92F0D" w:rsidRDefault="00223F41" w:rsidP="00223F41">
      <w:pPr>
        <w:shd w:val="clear" w:color="auto" w:fill="FFFFFF" w:themeFill="background1"/>
        <w:spacing w:after="0" w:line="240" w:lineRule="auto"/>
        <w:jc w:val="both"/>
        <w:rPr>
          <w:rFonts w:ascii="Times New Roman" w:hAnsi="Times New Roman" w:cs="Times New Roman"/>
          <w:sz w:val="24"/>
          <w:szCs w:val="24"/>
        </w:rPr>
      </w:pPr>
      <w:r w:rsidRPr="00223F41">
        <w:rPr>
          <w:rFonts w:ascii="Times New Roman" w:hAnsi="Times New Roman" w:cs="Times New Roman"/>
          <w:sz w:val="24"/>
          <w:szCs w:val="24"/>
        </w:rPr>
        <w:t>(1</w:t>
      </w:r>
      <w:r w:rsidR="00E472F6" w:rsidRPr="00E472F6">
        <w:rPr>
          <w:rFonts w:ascii="Times New Roman" w:hAnsi="Times New Roman" w:cs="Times New Roman"/>
          <w:sz w:val="24"/>
          <w:szCs w:val="24"/>
        </w:rPr>
        <w:t xml:space="preserve">) </w:t>
      </w:r>
      <w:proofErr w:type="spellStart"/>
      <w:r w:rsidR="00DF3615" w:rsidRPr="00BD6F74">
        <w:rPr>
          <w:rFonts w:ascii="Times New Roman" w:hAnsi="Times New Roman" w:cs="Times New Roman"/>
          <w:sz w:val="24"/>
          <w:szCs w:val="24"/>
        </w:rPr>
        <w:t>Evalveerimist</w:t>
      </w:r>
      <w:proofErr w:type="spellEnd"/>
      <w:r w:rsidR="00DF3615">
        <w:rPr>
          <w:rFonts w:ascii="Times New Roman" w:hAnsi="Times New Roman" w:cs="Times New Roman"/>
          <w:sz w:val="24"/>
          <w:szCs w:val="24"/>
        </w:rPr>
        <w:t xml:space="preserve"> on õigus taotleda </w:t>
      </w:r>
      <w:r w:rsidR="00371C89">
        <w:rPr>
          <w:rFonts w:ascii="Times New Roman" w:hAnsi="Times New Roman" w:cs="Times New Roman"/>
          <w:sz w:val="24"/>
          <w:szCs w:val="24"/>
        </w:rPr>
        <w:t xml:space="preserve">juriidilisel isikul või </w:t>
      </w:r>
      <w:r w:rsidR="00DF3615">
        <w:rPr>
          <w:rFonts w:ascii="Times New Roman" w:hAnsi="Times New Roman" w:cs="Times New Roman"/>
          <w:sz w:val="24"/>
          <w:szCs w:val="24"/>
        </w:rPr>
        <w:t>asutusel</w:t>
      </w:r>
      <w:r w:rsidR="006B4363">
        <w:rPr>
          <w:rFonts w:ascii="Times New Roman" w:hAnsi="Times New Roman" w:cs="Times New Roman"/>
          <w:sz w:val="24"/>
          <w:szCs w:val="24"/>
        </w:rPr>
        <w:t>, mis vastab järgmistele tingimustele</w:t>
      </w:r>
      <w:r w:rsidR="003565E5">
        <w:rPr>
          <w:rFonts w:ascii="Times New Roman" w:hAnsi="Times New Roman" w:cs="Times New Roman"/>
          <w:sz w:val="24"/>
          <w:szCs w:val="24"/>
        </w:rPr>
        <w:t>:</w:t>
      </w:r>
    </w:p>
    <w:p w14:paraId="529FDCEA" w14:textId="0F08FBE2" w:rsidR="00DF3615" w:rsidRPr="00DF3615" w:rsidRDefault="00DF3615" w:rsidP="00223F41">
      <w:pPr>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6B4363">
        <w:rPr>
          <w:rFonts w:ascii="Times New Roman" w:hAnsi="Times New Roman" w:cs="Times New Roman"/>
          <w:sz w:val="24"/>
          <w:szCs w:val="24"/>
        </w:rPr>
        <w:t>juriidilise isiku või asutuse</w:t>
      </w:r>
      <w:r w:rsidR="006B4363" w:rsidRPr="00DF3615">
        <w:rPr>
          <w:rFonts w:ascii="Times New Roman" w:hAnsi="Times New Roman" w:cs="Times New Roman"/>
          <w:sz w:val="24"/>
          <w:szCs w:val="24"/>
        </w:rPr>
        <w:t xml:space="preserve"> </w:t>
      </w:r>
      <w:r w:rsidRPr="00DF3615">
        <w:rPr>
          <w:rFonts w:ascii="Times New Roman" w:hAnsi="Times New Roman" w:cs="Times New Roman"/>
          <w:sz w:val="24"/>
          <w:szCs w:val="24"/>
        </w:rPr>
        <w:t>põhikirjaline</w:t>
      </w:r>
      <w:r w:rsidRPr="00DF3615" w:rsidDel="00C96F17">
        <w:rPr>
          <w:rFonts w:ascii="Times New Roman" w:hAnsi="Times New Roman" w:cs="Times New Roman"/>
          <w:sz w:val="24"/>
          <w:szCs w:val="24"/>
        </w:rPr>
        <w:t xml:space="preserve"> </w:t>
      </w:r>
      <w:r w:rsidRPr="00DF3615">
        <w:rPr>
          <w:rFonts w:ascii="Times New Roman" w:hAnsi="Times New Roman" w:cs="Times New Roman"/>
          <w:sz w:val="24"/>
          <w:szCs w:val="24"/>
        </w:rPr>
        <w:t>või põhimääruses nimetatud tegevus on</w:t>
      </w:r>
      <w:r w:rsidR="005D2FA8">
        <w:rPr>
          <w:rFonts w:ascii="Times New Roman" w:hAnsi="Times New Roman" w:cs="Times New Roman"/>
          <w:sz w:val="24"/>
          <w:szCs w:val="24"/>
        </w:rPr>
        <w:t xml:space="preserve"> </w:t>
      </w:r>
      <w:r w:rsidRPr="00DF3615">
        <w:rPr>
          <w:rFonts w:ascii="Times New Roman" w:hAnsi="Times New Roman" w:cs="Times New Roman"/>
          <w:sz w:val="24"/>
          <w:szCs w:val="24"/>
        </w:rPr>
        <w:t>alus</w:t>
      </w:r>
      <w:r w:rsidR="00113ED9">
        <w:rPr>
          <w:rFonts w:ascii="Times New Roman" w:hAnsi="Times New Roman" w:cs="Times New Roman"/>
          <w:sz w:val="24"/>
          <w:szCs w:val="24"/>
        </w:rPr>
        <w:t>- või</w:t>
      </w:r>
      <w:r w:rsidRPr="00DF3615">
        <w:rPr>
          <w:rFonts w:ascii="Times New Roman" w:hAnsi="Times New Roman" w:cs="Times New Roman"/>
          <w:sz w:val="24"/>
          <w:szCs w:val="24"/>
        </w:rPr>
        <w:t xml:space="preserve"> rakendusuuringute või eksperimentaalarenduse või mitme nimetatud tegevuse </w:t>
      </w:r>
      <w:ins w:id="288" w:author="Aili Sandre" w:date="2024-09-10T10:17:00Z">
        <w:r w:rsidR="00AD21F2">
          <w:rPr>
            <w:rFonts w:ascii="Times New Roman" w:hAnsi="Times New Roman" w:cs="Times New Roman"/>
            <w:sz w:val="24"/>
            <w:szCs w:val="24"/>
          </w:rPr>
          <w:t>tegemine</w:t>
        </w:r>
      </w:ins>
      <w:del w:id="289" w:author="Aili Sandre" w:date="2024-09-10T10:17:00Z">
        <w:r w:rsidR="00264302" w:rsidDel="00AD21F2">
          <w:rPr>
            <w:rFonts w:ascii="Times New Roman" w:hAnsi="Times New Roman" w:cs="Times New Roman"/>
            <w:sz w:val="24"/>
            <w:szCs w:val="24"/>
          </w:rPr>
          <w:delText>läbi</w:delText>
        </w:r>
        <w:r w:rsidR="00264302" w:rsidRPr="00DF3615" w:rsidDel="00AD21F2">
          <w:rPr>
            <w:rFonts w:ascii="Times New Roman" w:hAnsi="Times New Roman" w:cs="Times New Roman"/>
            <w:sz w:val="24"/>
            <w:szCs w:val="24"/>
          </w:rPr>
          <w:delText>viimine</w:delText>
        </w:r>
      </w:del>
      <w:r w:rsidRPr="00DF3615">
        <w:rPr>
          <w:rFonts w:ascii="Times New Roman" w:hAnsi="Times New Roman" w:cs="Times New Roman"/>
          <w:sz w:val="24"/>
          <w:szCs w:val="24"/>
        </w:rPr>
        <w:t>;</w:t>
      </w:r>
    </w:p>
    <w:p w14:paraId="59EAD113" w14:textId="77777777" w:rsidR="00DF3615" w:rsidRPr="00DF3615" w:rsidRDefault="00DF3615" w:rsidP="00223F41">
      <w:pPr>
        <w:shd w:val="clear" w:color="auto" w:fill="FFFFFF" w:themeFill="background1"/>
        <w:spacing w:after="0" w:line="240" w:lineRule="auto"/>
        <w:jc w:val="both"/>
        <w:rPr>
          <w:rFonts w:ascii="Times New Roman" w:hAnsi="Times New Roman" w:cs="Times New Roman"/>
          <w:sz w:val="24"/>
          <w:szCs w:val="24"/>
        </w:rPr>
      </w:pPr>
      <w:r w:rsidRPr="00264302">
        <w:rPr>
          <w:rFonts w:ascii="Times New Roman" w:hAnsi="Times New Roman" w:cs="Times New Roman"/>
          <w:sz w:val="24"/>
          <w:szCs w:val="24"/>
        </w:rPr>
        <w:t xml:space="preserve">2) </w:t>
      </w:r>
      <w:r w:rsidR="006B4363">
        <w:rPr>
          <w:rFonts w:ascii="Times New Roman" w:hAnsi="Times New Roman" w:cs="Times New Roman"/>
          <w:sz w:val="24"/>
          <w:szCs w:val="24"/>
        </w:rPr>
        <w:t xml:space="preserve">juriidiline isik või asutus </w:t>
      </w:r>
      <w:r w:rsidRPr="00264302">
        <w:rPr>
          <w:rFonts w:ascii="Times New Roman" w:hAnsi="Times New Roman" w:cs="Times New Roman"/>
          <w:sz w:val="24"/>
          <w:szCs w:val="24"/>
        </w:rPr>
        <w:t xml:space="preserve">tagab loodud teadmiste leviku õpetamise, publitseerimise </w:t>
      </w:r>
      <w:r w:rsidR="00D963CC" w:rsidRPr="00264302">
        <w:rPr>
          <w:rFonts w:ascii="Times New Roman" w:hAnsi="Times New Roman" w:cs="Times New Roman"/>
          <w:sz w:val="24"/>
          <w:szCs w:val="24"/>
        </w:rPr>
        <w:t xml:space="preserve">või </w:t>
      </w:r>
      <w:r w:rsidRPr="00264302">
        <w:rPr>
          <w:rFonts w:ascii="Times New Roman" w:hAnsi="Times New Roman" w:cs="Times New Roman"/>
          <w:sz w:val="24"/>
          <w:szCs w:val="24"/>
        </w:rPr>
        <w:t>teadmussiirde kaudu;</w:t>
      </w:r>
    </w:p>
    <w:p w14:paraId="2063BE77" w14:textId="5B817743" w:rsidR="00DF3615" w:rsidRPr="00DF3615" w:rsidRDefault="00DF3615" w:rsidP="00223F41">
      <w:pPr>
        <w:shd w:val="clear" w:color="auto" w:fill="FFFFFF" w:themeFill="background1"/>
        <w:spacing w:after="0" w:line="240" w:lineRule="auto"/>
        <w:jc w:val="both"/>
        <w:rPr>
          <w:rFonts w:ascii="Times New Roman" w:hAnsi="Times New Roman" w:cs="Times New Roman"/>
          <w:sz w:val="24"/>
          <w:szCs w:val="24"/>
        </w:rPr>
      </w:pPr>
      <w:r w:rsidRPr="00DF3615">
        <w:rPr>
          <w:rFonts w:ascii="Times New Roman" w:hAnsi="Times New Roman" w:cs="Times New Roman"/>
          <w:sz w:val="24"/>
          <w:szCs w:val="24"/>
        </w:rPr>
        <w:t xml:space="preserve">3) </w:t>
      </w:r>
      <w:r w:rsidR="006B4363">
        <w:rPr>
          <w:rFonts w:ascii="Times New Roman" w:hAnsi="Times New Roman" w:cs="Times New Roman"/>
          <w:sz w:val="24"/>
          <w:szCs w:val="24"/>
        </w:rPr>
        <w:t>juriidilises isikus või asutuses</w:t>
      </w:r>
      <w:r w:rsidR="006B4363" w:rsidRPr="00DF3615">
        <w:rPr>
          <w:rFonts w:ascii="Times New Roman" w:hAnsi="Times New Roman" w:cs="Times New Roman"/>
          <w:sz w:val="24"/>
          <w:szCs w:val="24"/>
        </w:rPr>
        <w:t xml:space="preserve"> </w:t>
      </w:r>
      <w:r w:rsidRPr="00DF3615">
        <w:rPr>
          <w:rFonts w:ascii="Times New Roman" w:hAnsi="Times New Roman" w:cs="Times New Roman"/>
          <w:sz w:val="24"/>
          <w:szCs w:val="24"/>
        </w:rPr>
        <w:t xml:space="preserve">on </w:t>
      </w:r>
      <w:del w:id="290" w:author="Aili Sandre" w:date="2024-09-10T10:17:00Z">
        <w:r w:rsidRPr="00DF3615" w:rsidDel="00AD21F2">
          <w:rPr>
            <w:rFonts w:ascii="Times New Roman" w:hAnsi="Times New Roman" w:cs="Times New Roman"/>
            <w:sz w:val="24"/>
            <w:szCs w:val="24"/>
          </w:rPr>
          <w:delText xml:space="preserve">käesoleva lõike </w:delText>
        </w:r>
      </w:del>
      <w:r w:rsidRPr="00DF3615">
        <w:rPr>
          <w:rFonts w:ascii="Times New Roman" w:hAnsi="Times New Roman" w:cs="Times New Roman"/>
          <w:sz w:val="24"/>
          <w:szCs w:val="24"/>
        </w:rPr>
        <w:t>punktides 1 ja 2 nimetatud tegevuste</w:t>
      </w:r>
      <w:r w:rsidR="00264302" w:rsidRPr="00DF3615">
        <w:rPr>
          <w:rFonts w:ascii="Times New Roman" w:hAnsi="Times New Roman" w:cs="Times New Roman"/>
          <w:sz w:val="24"/>
          <w:szCs w:val="24"/>
        </w:rPr>
        <w:t xml:space="preserve">ks </w:t>
      </w:r>
      <w:r w:rsidRPr="00DF3615">
        <w:rPr>
          <w:rFonts w:ascii="Times New Roman" w:hAnsi="Times New Roman" w:cs="Times New Roman"/>
          <w:sz w:val="24"/>
          <w:szCs w:val="24"/>
        </w:rPr>
        <w:t xml:space="preserve">vajalikul hulgal </w:t>
      </w:r>
      <w:r w:rsidR="006761C7">
        <w:rPr>
          <w:rFonts w:ascii="Times New Roman" w:hAnsi="Times New Roman" w:cs="Times New Roman"/>
          <w:sz w:val="24"/>
          <w:szCs w:val="24"/>
        </w:rPr>
        <w:t>teadus- ja arendustegevusega</w:t>
      </w:r>
      <w:r w:rsidRPr="00DF3615">
        <w:rPr>
          <w:rFonts w:ascii="Times New Roman" w:hAnsi="Times New Roman" w:cs="Times New Roman"/>
          <w:sz w:val="24"/>
          <w:szCs w:val="24"/>
        </w:rPr>
        <w:t xml:space="preserve"> tegelevaid töötajaid;</w:t>
      </w:r>
    </w:p>
    <w:p w14:paraId="2D8E98AC" w14:textId="32192314" w:rsidR="00DF3615" w:rsidRDefault="00DF3615" w:rsidP="00223F41">
      <w:pPr>
        <w:shd w:val="clear" w:color="auto" w:fill="FFFFFF" w:themeFill="background1"/>
        <w:spacing w:after="0" w:line="240" w:lineRule="auto"/>
        <w:jc w:val="both"/>
        <w:rPr>
          <w:rFonts w:ascii="Times New Roman" w:hAnsi="Times New Roman" w:cs="Times New Roman"/>
          <w:sz w:val="24"/>
          <w:szCs w:val="24"/>
        </w:rPr>
      </w:pPr>
      <w:r w:rsidRPr="00DF3615">
        <w:rPr>
          <w:rFonts w:ascii="Times New Roman" w:hAnsi="Times New Roman" w:cs="Times New Roman"/>
          <w:sz w:val="24"/>
          <w:szCs w:val="24"/>
        </w:rPr>
        <w:t xml:space="preserve">4) </w:t>
      </w:r>
      <w:r w:rsidR="006B4363">
        <w:rPr>
          <w:rFonts w:ascii="Times New Roman" w:hAnsi="Times New Roman" w:cs="Times New Roman"/>
          <w:sz w:val="24"/>
          <w:szCs w:val="24"/>
        </w:rPr>
        <w:t>juriidilise isiku või asutuse</w:t>
      </w:r>
      <w:r w:rsidR="006B4363" w:rsidRPr="00DF3615">
        <w:rPr>
          <w:rFonts w:ascii="Times New Roman" w:hAnsi="Times New Roman" w:cs="Times New Roman"/>
          <w:sz w:val="24"/>
          <w:szCs w:val="24"/>
        </w:rPr>
        <w:t xml:space="preserve"> </w:t>
      </w:r>
      <w:r w:rsidRPr="00DF3615">
        <w:rPr>
          <w:rFonts w:ascii="Times New Roman" w:hAnsi="Times New Roman" w:cs="Times New Roman"/>
          <w:sz w:val="24"/>
          <w:szCs w:val="24"/>
        </w:rPr>
        <w:t xml:space="preserve">hooned, ruumid, sisustus ja muu vara on piisavad ning sobivad </w:t>
      </w:r>
      <w:del w:id="291" w:author="Aili Sandre" w:date="2024-09-10T10:17:00Z">
        <w:r w:rsidRPr="00DF3615" w:rsidDel="00AD21F2">
          <w:rPr>
            <w:rFonts w:ascii="Times New Roman" w:hAnsi="Times New Roman" w:cs="Times New Roman"/>
            <w:sz w:val="24"/>
            <w:szCs w:val="24"/>
          </w:rPr>
          <w:delText xml:space="preserve">käesoleva lõike </w:delText>
        </w:r>
      </w:del>
      <w:r w:rsidRPr="00DF3615">
        <w:rPr>
          <w:rFonts w:ascii="Times New Roman" w:hAnsi="Times New Roman" w:cs="Times New Roman"/>
          <w:sz w:val="24"/>
          <w:szCs w:val="24"/>
        </w:rPr>
        <w:t>punktides 1 ja 2 nimetatud tegevusteks.</w:t>
      </w:r>
    </w:p>
    <w:p w14:paraId="5283D639" w14:textId="77777777" w:rsidR="009B086A" w:rsidRPr="00223F41" w:rsidRDefault="009B086A" w:rsidP="00223F41">
      <w:pPr>
        <w:shd w:val="clear" w:color="auto" w:fill="FFFFFF" w:themeFill="background1"/>
        <w:spacing w:after="0" w:line="240" w:lineRule="auto"/>
        <w:jc w:val="both"/>
        <w:rPr>
          <w:rFonts w:ascii="Times New Roman" w:hAnsi="Times New Roman" w:cs="Times New Roman"/>
          <w:b/>
          <w:sz w:val="24"/>
          <w:szCs w:val="24"/>
        </w:rPr>
      </w:pPr>
    </w:p>
    <w:p w14:paraId="26BE3D72" w14:textId="77777777" w:rsidR="00223F41" w:rsidRPr="00223F41" w:rsidRDefault="00223F41" w:rsidP="00223F41">
      <w:pPr>
        <w:shd w:val="clear" w:color="auto" w:fill="FFFFFF" w:themeFill="background1"/>
        <w:spacing w:after="0" w:line="240" w:lineRule="auto"/>
        <w:jc w:val="both"/>
        <w:rPr>
          <w:rFonts w:ascii="Times New Roman" w:hAnsi="Times New Roman" w:cs="Times New Roman"/>
          <w:sz w:val="24"/>
          <w:szCs w:val="24"/>
        </w:rPr>
      </w:pPr>
      <w:r w:rsidRPr="00223F41">
        <w:rPr>
          <w:rFonts w:ascii="Times New Roman" w:hAnsi="Times New Roman" w:cs="Times New Roman"/>
          <w:sz w:val="24"/>
          <w:szCs w:val="24"/>
        </w:rPr>
        <w:t>(2) Teadus- ja arendustegevuse valdkonna eest vastutav ministeerium tagastab juriidilise isiku või asutuse taotluse ning jätab selle läbi vaatamata, kui juriidiline isik või asutus ei vasta käesoleva paragrahvi lõikes 1 sätestatud tingimustele.</w:t>
      </w:r>
    </w:p>
    <w:p w14:paraId="6B48181A" w14:textId="77777777" w:rsidR="00223F41" w:rsidRPr="00223F41" w:rsidRDefault="00223F41" w:rsidP="00223F41">
      <w:pPr>
        <w:shd w:val="clear" w:color="auto" w:fill="FFFFFF" w:themeFill="background1"/>
        <w:spacing w:after="0" w:line="240" w:lineRule="auto"/>
        <w:jc w:val="both"/>
        <w:rPr>
          <w:rFonts w:ascii="Times New Roman" w:hAnsi="Times New Roman" w:cs="Times New Roman"/>
          <w:sz w:val="24"/>
          <w:szCs w:val="24"/>
        </w:rPr>
      </w:pPr>
    </w:p>
    <w:p w14:paraId="47D1878B" w14:textId="1ACDA8C9" w:rsidR="00223F41" w:rsidRPr="00223F41" w:rsidRDefault="00223F41" w:rsidP="00223F41">
      <w:pPr>
        <w:shd w:val="clear" w:color="auto" w:fill="FFFFFF" w:themeFill="background1"/>
        <w:spacing w:after="0" w:line="240" w:lineRule="auto"/>
        <w:jc w:val="both"/>
        <w:rPr>
          <w:rFonts w:ascii="Times New Roman" w:hAnsi="Times New Roman" w:cs="Times New Roman"/>
          <w:sz w:val="24"/>
          <w:szCs w:val="24"/>
        </w:rPr>
      </w:pPr>
      <w:r w:rsidRPr="00223F41">
        <w:rPr>
          <w:rFonts w:ascii="Times New Roman" w:hAnsi="Times New Roman" w:cs="Times New Roman"/>
          <w:sz w:val="24"/>
          <w:szCs w:val="24"/>
        </w:rPr>
        <w:t xml:space="preserve">(3) </w:t>
      </w:r>
      <w:proofErr w:type="spellStart"/>
      <w:r w:rsidRPr="00223F41">
        <w:rPr>
          <w:rFonts w:ascii="Times New Roman" w:hAnsi="Times New Roman" w:cs="Times New Roman"/>
          <w:sz w:val="24"/>
          <w:szCs w:val="24"/>
        </w:rPr>
        <w:t>Evalveerimine</w:t>
      </w:r>
      <w:proofErr w:type="spellEnd"/>
      <w:r w:rsidRPr="00223F41">
        <w:rPr>
          <w:rFonts w:ascii="Times New Roman" w:hAnsi="Times New Roman" w:cs="Times New Roman"/>
          <w:sz w:val="24"/>
          <w:szCs w:val="24"/>
        </w:rPr>
        <w:t xml:space="preserve"> toimub voorudena teadus- ja arendustegevuse valdkonna eest vastutava ministeeriumi kehtestatud tähtaegadel, mitte harvem kui kord nelja aasta jooksul viimasest </w:t>
      </w:r>
      <w:del w:id="292" w:author="Aili Sandre" w:date="2024-09-10T10:18:00Z">
        <w:r w:rsidRPr="00223F41" w:rsidDel="00AD21F2">
          <w:rPr>
            <w:rFonts w:ascii="Times New Roman" w:hAnsi="Times New Roman" w:cs="Times New Roman"/>
            <w:sz w:val="24"/>
            <w:szCs w:val="24"/>
          </w:rPr>
          <w:delText xml:space="preserve">evalveerimise </w:delText>
        </w:r>
      </w:del>
      <w:r w:rsidRPr="00223F41">
        <w:rPr>
          <w:rFonts w:ascii="Times New Roman" w:hAnsi="Times New Roman" w:cs="Times New Roman"/>
          <w:sz w:val="24"/>
          <w:szCs w:val="24"/>
        </w:rPr>
        <w:t>voorust.</w:t>
      </w:r>
    </w:p>
    <w:p w14:paraId="4C49C121" w14:textId="77777777" w:rsidR="00223F41" w:rsidRPr="00223F41" w:rsidRDefault="00223F41" w:rsidP="00223F41">
      <w:pPr>
        <w:shd w:val="clear" w:color="auto" w:fill="FFFFFF" w:themeFill="background1"/>
        <w:spacing w:after="0" w:line="240" w:lineRule="auto"/>
        <w:jc w:val="both"/>
        <w:rPr>
          <w:rFonts w:ascii="Times New Roman" w:hAnsi="Times New Roman" w:cs="Times New Roman"/>
          <w:b/>
          <w:bCs/>
          <w:sz w:val="24"/>
          <w:szCs w:val="24"/>
        </w:rPr>
      </w:pPr>
    </w:p>
    <w:p w14:paraId="0CAFBBDE" w14:textId="1666BCCA" w:rsidR="00353870" w:rsidRDefault="00223F41" w:rsidP="00223F41">
      <w:pPr>
        <w:shd w:val="clear" w:color="auto" w:fill="FFFFFF" w:themeFill="background1"/>
        <w:spacing w:after="0" w:line="240" w:lineRule="auto"/>
        <w:jc w:val="both"/>
        <w:rPr>
          <w:rFonts w:ascii="Times New Roman" w:hAnsi="Times New Roman" w:cs="Times New Roman"/>
          <w:sz w:val="24"/>
          <w:szCs w:val="24"/>
        </w:rPr>
      </w:pPr>
      <w:r w:rsidRPr="00223F41">
        <w:rPr>
          <w:rFonts w:ascii="Times New Roman" w:hAnsi="Times New Roman" w:cs="Times New Roman"/>
          <w:sz w:val="24"/>
          <w:szCs w:val="24"/>
        </w:rPr>
        <w:t xml:space="preserve">(4) </w:t>
      </w:r>
      <w:proofErr w:type="spellStart"/>
      <w:r w:rsidRPr="00223F41">
        <w:rPr>
          <w:rFonts w:ascii="Times New Roman" w:hAnsi="Times New Roman" w:cs="Times New Roman"/>
          <w:sz w:val="24"/>
          <w:szCs w:val="24"/>
        </w:rPr>
        <w:t>Evalveerimise</w:t>
      </w:r>
      <w:proofErr w:type="spellEnd"/>
      <w:del w:id="293" w:author="Aili Sandre" w:date="2024-09-10T10:21:00Z">
        <w:r w:rsidRPr="00223F41" w:rsidDel="00AD21F2">
          <w:rPr>
            <w:rFonts w:ascii="Times New Roman" w:hAnsi="Times New Roman" w:cs="Times New Roman"/>
            <w:sz w:val="24"/>
            <w:szCs w:val="24"/>
          </w:rPr>
          <w:delText>ga seotud</w:delText>
        </w:r>
      </w:del>
      <w:r w:rsidRPr="00223F41">
        <w:rPr>
          <w:rFonts w:ascii="Times New Roman" w:hAnsi="Times New Roman" w:cs="Times New Roman"/>
          <w:sz w:val="24"/>
          <w:szCs w:val="24"/>
        </w:rPr>
        <w:t xml:space="preserve"> kulud katab </w:t>
      </w:r>
      <w:commentRangeStart w:id="294"/>
      <w:proofErr w:type="spellStart"/>
      <w:r w:rsidRPr="00223F41">
        <w:rPr>
          <w:rFonts w:ascii="Times New Roman" w:hAnsi="Times New Roman" w:cs="Times New Roman"/>
          <w:sz w:val="24"/>
          <w:szCs w:val="24"/>
        </w:rPr>
        <w:t>evalveerimist</w:t>
      </w:r>
      <w:commentRangeEnd w:id="294"/>
      <w:proofErr w:type="spellEnd"/>
      <w:r w:rsidR="00EC63AF">
        <w:rPr>
          <w:rStyle w:val="Kommentaariviide"/>
        </w:rPr>
        <w:commentReference w:id="294"/>
      </w:r>
      <w:r w:rsidRPr="00223F41">
        <w:rPr>
          <w:rFonts w:ascii="Times New Roman" w:hAnsi="Times New Roman" w:cs="Times New Roman"/>
          <w:sz w:val="24"/>
          <w:szCs w:val="24"/>
        </w:rPr>
        <w:t xml:space="preserve"> taotlev juriidiline isik või asutus</w:t>
      </w:r>
      <w:r w:rsidR="00E47787">
        <w:rPr>
          <w:rFonts w:ascii="Times New Roman" w:hAnsi="Times New Roman" w:cs="Times New Roman"/>
          <w:sz w:val="24"/>
          <w:szCs w:val="24"/>
        </w:rPr>
        <w:t>, arvestades lõikes 5 sätestatut</w:t>
      </w:r>
      <w:r w:rsidRPr="00223F41">
        <w:rPr>
          <w:rFonts w:ascii="Times New Roman" w:hAnsi="Times New Roman" w:cs="Times New Roman"/>
          <w:sz w:val="24"/>
          <w:szCs w:val="24"/>
        </w:rPr>
        <w:t>.</w:t>
      </w:r>
    </w:p>
    <w:p w14:paraId="5C36DA77" w14:textId="77777777" w:rsidR="00353870" w:rsidRDefault="00353870" w:rsidP="00223F41">
      <w:pPr>
        <w:shd w:val="clear" w:color="auto" w:fill="FFFFFF" w:themeFill="background1"/>
        <w:spacing w:after="0" w:line="240" w:lineRule="auto"/>
        <w:jc w:val="both"/>
        <w:rPr>
          <w:rFonts w:ascii="Times New Roman" w:hAnsi="Times New Roman" w:cs="Times New Roman"/>
          <w:sz w:val="24"/>
          <w:szCs w:val="24"/>
        </w:rPr>
      </w:pPr>
    </w:p>
    <w:p w14:paraId="4CB2A556" w14:textId="0407EE97" w:rsidR="00EC6041" w:rsidRDefault="00E47787" w:rsidP="00223F41">
      <w:pPr>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Pr="00E47787">
        <w:rPr>
          <w:rFonts w:ascii="Times New Roman" w:hAnsi="Times New Roman" w:cs="Times New Roman"/>
          <w:sz w:val="24"/>
          <w:szCs w:val="24"/>
        </w:rPr>
        <w:t xml:space="preserve">Teadus- ja arendustegevuse </w:t>
      </w:r>
      <w:commentRangeStart w:id="295"/>
      <w:r w:rsidRPr="00E47787">
        <w:rPr>
          <w:rFonts w:ascii="Times New Roman" w:hAnsi="Times New Roman" w:cs="Times New Roman"/>
          <w:sz w:val="24"/>
          <w:szCs w:val="24"/>
        </w:rPr>
        <w:t xml:space="preserve">valdkonna ministeeriumi </w:t>
      </w:r>
      <w:commentRangeEnd w:id="295"/>
      <w:r w:rsidR="005C4434">
        <w:rPr>
          <w:rStyle w:val="Kommentaariviide"/>
        </w:rPr>
        <w:commentReference w:id="295"/>
      </w:r>
      <w:r w:rsidRPr="00E47787">
        <w:rPr>
          <w:rFonts w:ascii="Times New Roman" w:hAnsi="Times New Roman" w:cs="Times New Roman"/>
          <w:sz w:val="24"/>
          <w:szCs w:val="24"/>
        </w:rPr>
        <w:t xml:space="preserve">valitsemisalas oleva asutuse ning avalik-õigusliku juriidilise isiku </w:t>
      </w:r>
      <w:proofErr w:type="spellStart"/>
      <w:r w:rsidRPr="00E47787">
        <w:rPr>
          <w:rFonts w:ascii="Times New Roman" w:hAnsi="Times New Roman" w:cs="Times New Roman"/>
          <w:sz w:val="24"/>
          <w:szCs w:val="24"/>
        </w:rPr>
        <w:t>evalveerimise</w:t>
      </w:r>
      <w:proofErr w:type="spellEnd"/>
      <w:del w:id="296" w:author="Aili Sandre" w:date="2024-09-10T10:19:00Z">
        <w:r w:rsidRPr="00E47787" w:rsidDel="00AD21F2">
          <w:rPr>
            <w:rFonts w:ascii="Times New Roman" w:hAnsi="Times New Roman" w:cs="Times New Roman"/>
            <w:sz w:val="24"/>
            <w:szCs w:val="24"/>
          </w:rPr>
          <w:delText>ga seotud</w:delText>
        </w:r>
      </w:del>
      <w:r w:rsidRPr="00E47787">
        <w:rPr>
          <w:rFonts w:ascii="Times New Roman" w:hAnsi="Times New Roman" w:cs="Times New Roman"/>
          <w:sz w:val="24"/>
          <w:szCs w:val="24"/>
        </w:rPr>
        <w:t xml:space="preserve"> kulud katab </w:t>
      </w:r>
      <w:del w:id="297" w:author="Aili Sandre" w:date="2024-09-10T10:20:00Z">
        <w:r w:rsidRPr="00E47787" w:rsidDel="00AD21F2">
          <w:rPr>
            <w:rFonts w:ascii="Times New Roman" w:hAnsi="Times New Roman" w:cs="Times New Roman"/>
            <w:sz w:val="24"/>
            <w:szCs w:val="24"/>
          </w:rPr>
          <w:delText xml:space="preserve">teadus- ja arendustegevuse eest vastutav </w:delText>
        </w:r>
      </w:del>
      <w:r w:rsidRPr="00E47787">
        <w:rPr>
          <w:rFonts w:ascii="Times New Roman" w:hAnsi="Times New Roman" w:cs="Times New Roman"/>
          <w:sz w:val="24"/>
          <w:szCs w:val="24"/>
        </w:rPr>
        <w:t>ministeerium.</w:t>
      </w:r>
    </w:p>
    <w:p w14:paraId="0C35F185" w14:textId="77777777" w:rsidR="00223F41" w:rsidRDefault="00223F41" w:rsidP="00223F41">
      <w:pPr>
        <w:shd w:val="clear" w:color="auto" w:fill="FFFFFF" w:themeFill="background1"/>
        <w:spacing w:after="0" w:line="240" w:lineRule="auto"/>
        <w:jc w:val="both"/>
        <w:rPr>
          <w:rFonts w:ascii="Times New Roman" w:hAnsi="Times New Roman" w:cs="Times New Roman"/>
          <w:sz w:val="24"/>
          <w:szCs w:val="24"/>
        </w:rPr>
      </w:pPr>
    </w:p>
    <w:p w14:paraId="52C5D606" w14:textId="0FEC6583" w:rsidR="00223F41" w:rsidRDefault="00223F41" w:rsidP="00223F41">
      <w:pPr>
        <w:shd w:val="clear" w:color="auto" w:fill="FFFFFF" w:themeFill="background1"/>
        <w:spacing w:after="0" w:line="240" w:lineRule="auto"/>
        <w:jc w:val="both"/>
        <w:rPr>
          <w:rFonts w:ascii="Times New Roman" w:hAnsi="Times New Roman" w:cs="Times New Roman"/>
          <w:sz w:val="24"/>
          <w:szCs w:val="24"/>
        </w:rPr>
      </w:pPr>
      <w:r w:rsidRPr="00223F41">
        <w:rPr>
          <w:rFonts w:ascii="Times New Roman" w:hAnsi="Times New Roman" w:cs="Times New Roman"/>
          <w:sz w:val="24"/>
          <w:szCs w:val="24"/>
        </w:rPr>
        <w:t>(</w:t>
      </w:r>
      <w:r w:rsidR="00EC6041">
        <w:rPr>
          <w:rFonts w:ascii="Times New Roman" w:hAnsi="Times New Roman" w:cs="Times New Roman"/>
          <w:sz w:val="24"/>
          <w:szCs w:val="24"/>
        </w:rPr>
        <w:t>6</w:t>
      </w:r>
      <w:r>
        <w:rPr>
          <w:rFonts w:ascii="Times New Roman" w:hAnsi="Times New Roman" w:cs="Times New Roman"/>
          <w:sz w:val="24"/>
          <w:szCs w:val="24"/>
        </w:rPr>
        <w:t xml:space="preserve">) </w:t>
      </w:r>
      <w:r w:rsidRPr="00465C1D">
        <w:rPr>
          <w:rFonts w:ascii="Times New Roman" w:hAnsi="Times New Roman" w:cs="Times New Roman"/>
          <w:sz w:val="24"/>
          <w:szCs w:val="24"/>
        </w:rPr>
        <w:t xml:space="preserve">Teadus- ja arendustegevust </w:t>
      </w:r>
      <w:proofErr w:type="spellStart"/>
      <w:r w:rsidRPr="00465C1D">
        <w:rPr>
          <w:rFonts w:ascii="Times New Roman" w:hAnsi="Times New Roman" w:cs="Times New Roman"/>
          <w:sz w:val="24"/>
          <w:szCs w:val="24"/>
        </w:rPr>
        <w:t>evalveerib</w:t>
      </w:r>
      <w:proofErr w:type="spellEnd"/>
      <w:r w:rsidRPr="00465C1D">
        <w:rPr>
          <w:rFonts w:ascii="Times New Roman" w:hAnsi="Times New Roman" w:cs="Times New Roman"/>
          <w:sz w:val="24"/>
          <w:szCs w:val="24"/>
        </w:rPr>
        <w:t xml:space="preserve"> teadus- ja arendustegevuse poliitika rakendusüksuse poolt välisekspertidest moodustatud hindamiskomisjon, mille liikmed on oma valdkonna tunnustatud teadlased või eksperdid, kellel on teadus- ja arendustegevuse hindamise kogemus</w:t>
      </w:r>
      <w:r w:rsidR="006E2AF9">
        <w:rPr>
          <w:rFonts w:ascii="Times New Roman" w:hAnsi="Times New Roman" w:cs="Times New Roman"/>
          <w:sz w:val="24"/>
          <w:szCs w:val="24"/>
        </w:rPr>
        <w:t>.</w:t>
      </w:r>
    </w:p>
    <w:p w14:paraId="734F740F" w14:textId="77777777" w:rsidR="00223F41" w:rsidRDefault="00223F41" w:rsidP="00223F41">
      <w:pPr>
        <w:shd w:val="clear" w:color="auto" w:fill="FFFFFF" w:themeFill="background1"/>
        <w:spacing w:after="0" w:line="240" w:lineRule="auto"/>
        <w:jc w:val="both"/>
        <w:rPr>
          <w:rFonts w:ascii="Times New Roman" w:hAnsi="Times New Roman" w:cs="Times New Roman"/>
          <w:sz w:val="24"/>
          <w:szCs w:val="24"/>
        </w:rPr>
      </w:pPr>
    </w:p>
    <w:p w14:paraId="59B6DFE4" w14:textId="48A738C4" w:rsidR="00223F41" w:rsidRDefault="00223F41" w:rsidP="00223F41">
      <w:pPr>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4B0E04">
        <w:rPr>
          <w:rFonts w:ascii="Times New Roman" w:hAnsi="Times New Roman" w:cs="Times New Roman"/>
          <w:sz w:val="24"/>
          <w:szCs w:val="24"/>
        </w:rPr>
        <w:t>7</w:t>
      </w:r>
      <w:r>
        <w:rPr>
          <w:rFonts w:ascii="Times New Roman" w:hAnsi="Times New Roman" w:cs="Times New Roman"/>
          <w:sz w:val="24"/>
          <w:szCs w:val="24"/>
        </w:rPr>
        <w:t xml:space="preserve">) </w:t>
      </w:r>
      <w:r w:rsidRPr="0018597C">
        <w:rPr>
          <w:rFonts w:ascii="Times New Roman" w:hAnsi="Times New Roman" w:cs="Times New Roman"/>
          <w:sz w:val="24"/>
          <w:szCs w:val="24"/>
        </w:rPr>
        <w:t xml:space="preserve">Teadus- ja arendustegevuse valdkonna eest vastutav minister, võttes aluseks </w:t>
      </w:r>
      <w:r w:rsidR="00416C99" w:rsidRPr="0018597C">
        <w:rPr>
          <w:rFonts w:ascii="Times New Roman" w:hAnsi="Times New Roman" w:cs="Times New Roman"/>
          <w:sz w:val="24"/>
          <w:szCs w:val="24"/>
        </w:rPr>
        <w:t xml:space="preserve">käesoleva paragrahvi </w:t>
      </w:r>
      <w:r w:rsidRPr="0018597C">
        <w:rPr>
          <w:rFonts w:ascii="Times New Roman" w:hAnsi="Times New Roman" w:cs="Times New Roman"/>
          <w:sz w:val="24"/>
          <w:szCs w:val="24"/>
        </w:rPr>
        <w:t xml:space="preserve">lõike </w:t>
      </w:r>
      <w:r w:rsidR="008C77AF" w:rsidRPr="0018597C">
        <w:rPr>
          <w:rFonts w:ascii="Times New Roman" w:hAnsi="Times New Roman" w:cs="Times New Roman"/>
          <w:sz w:val="24"/>
          <w:szCs w:val="24"/>
        </w:rPr>
        <w:t xml:space="preserve">6 </w:t>
      </w:r>
      <w:r w:rsidRPr="0018597C">
        <w:rPr>
          <w:rFonts w:ascii="Times New Roman" w:hAnsi="Times New Roman" w:cs="Times New Roman"/>
          <w:sz w:val="24"/>
          <w:szCs w:val="24"/>
        </w:rPr>
        <w:t xml:space="preserve">alusel moodustatud hindamiskomisjoni põhjendatud ettepanekud, teeb otsuse </w:t>
      </w:r>
      <w:proofErr w:type="spellStart"/>
      <w:r w:rsidRPr="0018597C">
        <w:rPr>
          <w:rFonts w:ascii="Times New Roman" w:hAnsi="Times New Roman" w:cs="Times New Roman"/>
          <w:sz w:val="24"/>
          <w:szCs w:val="24"/>
        </w:rPr>
        <w:t>evalveerida</w:t>
      </w:r>
      <w:proofErr w:type="spellEnd"/>
      <w:r w:rsidRPr="0018597C">
        <w:rPr>
          <w:rFonts w:ascii="Times New Roman" w:hAnsi="Times New Roman" w:cs="Times New Roman"/>
          <w:sz w:val="24"/>
          <w:szCs w:val="24"/>
        </w:rPr>
        <w:t xml:space="preserve"> juriidilise isiku või asutuse teadus- ja arendustegevus vastavas valdkonnas positiivselt või negatiivselt.</w:t>
      </w:r>
    </w:p>
    <w:p w14:paraId="69F039CA" w14:textId="77777777" w:rsidR="00223F41" w:rsidRDefault="00223F41" w:rsidP="00223F41">
      <w:pPr>
        <w:shd w:val="clear" w:color="auto" w:fill="FFFFFF" w:themeFill="background1"/>
        <w:spacing w:after="0" w:line="240" w:lineRule="auto"/>
        <w:jc w:val="both"/>
        <w:rPr>
          <w:rFonts w:ascii="Times New Roman" w:hAnsi="Times New Roman" w:cs="Times New Roman"/>
          <w:sz w:val="24"/>
          <w:szCs w:val="24"/>
        </w:rPr>
      </w:pPr>
    </w:p>
    <w:p w14:paraId="55A8C1C6" w14:textId="379FD51B" w:rsidR="00223F41" w:rsidRPr="00D05E2B" w:rsidRDefault="00223F41" w:rsidP="00223F41">
      <w:pPr>
        <w:shd w:val="clear" w:color="auto" w:fill="FFFFFF" w:themeFill="background1"/>
        <w:spacing w:after="0" w:line="240" w:lineRule="auto"/>
        <w:jc w:val="both"/>
        <w:rPr>
          <w:rFonts w:ascii="Times New Roman" w:hAnsi="Times New Roman" w:cs="Times New Roman"/>
          <w:b/>
          <w:sz w:val="24"/>
          <w:szCs w:val="24"/>
        </w:rPr>
      </w:pPr>
      <w:r w:rsidRPr="00223F41">
        <w:rPr>
          <w:rFonts w:ascii="Times New Roman" w:hAnsi="Times New Roman" w:cs="Times New Roman"/>
          <w:b/>
          <w:bCs/>
          <w:sz w:val="24"/>
          <w:szCs w:val="24"/>
        </w:rPr>
        <w:t>§ 1</w:t>
      </w:r>
      <w:r w:rsidR="00C5611A">
        <w:rPr>
          <w:rFonts w:ascii="Times New Roman" w:hAnsi="Times New Roman" w:cs="Times New Roman"/>
          <w:b/>
          <w:bCs/>
          <w:sz w:val="24"/>
          <w:szCs w:val="24"/>
        </w:rPr>
        <w:t>7</w:t>
      </w:r>
      <w:r>
        <w:rPr>
          <w:rFonts w:ascii="Times New Roman" w:hAnsi="Times New Roman" w:cs="Times New Roman"/>
          <w:b/>
          <w:bCs/>
          <w:sz w:val="24"/>
          <w:szCs w:val="24"/>
        </w:rPr>
        <w:t>.</w:t>
      </w:r>
      <w:r w:rsidRPr="00223F41">
        <w:rPr>
          <w:rFonts w:ascii="Times New Roman" w:hAnsi="Times New Roman" w:cs="Times New Roman"/>
          <w:b/>
          <w:bCs/>
          <w:sz w:val="24"/>
          <w:szCs w:val="24"/>
        </w:rPr>
        <w:t xml:space="preserve"> </w:t>
      </w:r>
      <w:proofErr w:type="spellStart"/>
      <w:r w:rsidRPr="00223F41">
        <w:rPr>
          <w:rFonts w:ascii="Times New Roman" w:hAnsi="Times New Roman" w:cs="Times New Roman"/>
          <w:b/>
          <w:bCs/>
          <w:sz w:val="24"/>
          <w:szCs w:val="24"/>
        </w:rPr>
        <w:t>Evalveerimisotsuse</w:t>
      </w:r>
      <w:proofErr w:type="spellEnd"/>
      <w:r w:rsidRPr="00223F41">
        <w:rPr>
          <w:rFonts w:ascii="Times New Roman" w:hAnsi="Times New Roman" w:cs="Times New Roman"/>
          <w:b/>
          <w:bCs/>
          <w:sz w:val="24"/>
          <w:szCs w:val="24"/>
        </w:rPr>
        <w:t xml:space="preserve"> </w:t>
      </w:r>
      <w:commentRangeStart w:id="298"/>
      <w:r w:rsidRPr="00223F41">
        <w:rPr>
          <w:rFonts w:ascii="Times New Roman" w:hAnsi="Times New Roman" w:cs="Times New Roman"/>
          <w:b/>
          <w:bCs/>
          <w:sz w:val="24"/>
          <w:szCs w:val="24"/>
        </w:rPr>
        <w:t>kehtivus</w:t>
      </w:r>
      <w:commentRangeEnd w:id="298"/>
      <w:r w:rsidR="00165EA4">
        <w:rPr>
          <w:rStyle w:val="Kommentaariviide"/>
        </w:rPr>
        <w:commentReference w:id="298"/>
      </w:r>
    </w:p>
    <w:p w14:paraId="3D16AB78" w14:textId="77777777" w:rsidR="00223F41" w:rsidRDefault="00223F41" w:rsidP="00223F41">
      <w:pPr>
        <w:shd w:val="clear" w:color="auto" w:fill="FFFFFF" w:themeFill="background1"/>
        <w:spacing w:after="0" w:line="240" w:lineRule="auto"/>
        <w:jc w:val="both"/>
        <w:rPr>
          <w:rFonts w:ascii="Times New Roman" w:hAnsi="Times New Roman" w:cs="Times New Roman"/>
          <w:sz w:val="24"/>
          <w:szCs w:val="24"/>
        </w:rPr>
      </w:pPr>
    </w:p>
    <w:p w14:paraId="28D0227D" w14:textId="7CBC65E8" w:rsidR="00223F41" w:rsidRPr="00223F41" w:rsidRDefault="00223F41" w:rsidP="00223F41">
      <w:pPr>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B2124E">
        <w:rPr>
          <w:rFonts w:ascii="Times New Roman" w:hAnsi="Times New Roman" w:cs="Times New Roman"/>
          <w:sz w:val="24"/>
          <w:szCs w:val="24"/>
        </w:rPr>
        <w:t>Käesoleva seaduse §</w:t>
      </w:r>
      <w:r w:rsidR="00416C99" w:rsidRPr="00B2124E">
        <w:rPr>
          <w:rFonts w:ascii="Times New Roman" w:hAnsi="Times New Roman" w:cs="Times New Roman"/>
          <w:sz w:val="24"/>
          <w:szCs w:val="24"/>
        </w:rPr>
        <w:t xml:space="preserve"> 1</w:t>
      </w:r>
      <w:r w:rsidR="00B2124E" w:rsidRPr="00D05E2B">
        <w:rPr>
          <w:rFonts w:ascii="Times New Roman" w:hAnsi="Times New Roman" w:cs="Times New Roman"/>
          <w:sz w:val="24"/>
          <w:szCs w:val="24"/>
        </w:rPr>
        <w:t>6</w:t>
      </w:r>
      <w:r w:rsidRPr="00B2124E">
        <w:rPr>
          <w:rFonts w:ascii="Times New Roman" w:hAnsi="Times New Roman" w:cs="Times New Roman"/>
          <w:sz w:val="24"/>
          <w:szCs w:val="24"/>
        </w:rPr>
        <w:t xml:space="preserve"> lõikes </w:t>
      </w:r>
      <w:r w:rsidR="008C77AF">
        <w:rPr>
          <w:rFonts w:ascii="Times New Roman" w:hAnsi="Times New Roman" w:cs="Times New Roman"/>
          <w:sz w:val="24"/>
          <w:szCs w:val="24"/>
        </w:rPr>
        <w:t>7</w:t>
      </w:r>
      <w:r w:rsidR="008C77AF" w:rsidRPr="00223F41">
        <w:rPr>
          <w:rFonts w:ascii="Times New Roman" w:hAnsi="Times New Roman" w:cs="Times New Roman"/>
          <w:sz w:val="24"/>
          <w:szCs w:val="24"/>
        </w:rPr>
        <w:t xml:space="preserve"> </w:t>
      </w:r>
      <w:r w:rsidRPr="00223F41">
        <w:rPr>
          <w:rFonts w:ascii="Times New Roman" w:hAnsi="Times New Roman" w:cs="Times New Roman"/>
          <w:sz w:val="24"/>
          <w:szCs w:val="24"/>
        </w:rPr>
        <w:t xml:space="preserve">sätestatud positiivne otsus kehtib kuni järgmise </w:t>
      </w:r>
      <w:proofErr w:type="spellStart"/>
      <w:r w:rsidRPr="00223F41">
        <w:rPr>
          <w:rFonts w:ascii="Times New Roman" w:hAnsi="Times New Roman" w:cs="Times New Roman"/>
          <w:sz w:val="24"/>
          <w:szCs w:val="24"/>
        </w:rPr>
        <w:t>evalveerimis</w:t>
      </w:r>
      <w:del w:id="299" w:author="Aili Sandre" w:date="2024-09-10T11:18:00Z">
        <w:r w:rsidRPr="00223F41" w:rsidDel="005117A2">
          <w:rPr>
            <w:rFonts w:ascii="Times New Roman" w:hAnsi="Times New Roman" w:cs="Times New Roman"/>
            <w:sz w:val="24"/>
            <w:szCs w:val="24"/>
          </w:rPr>
          <w:delText xml:space="preserve">e </w:delText>
        </w:r>
      </w:del>
      <w:r w:rsidRPr="00223F41">
        <w:rPr>
          <w:rFonts w:ascii="Times New Roman" w:hAnsi="Times New Roman" w:cs="Times New Roman"/>
          <w:sz w:val="24"/>
          <w:szCs w:val="24"/>
        </w:rPr>
        <w:t>otsuse</w:t>
      </w:r>
      <w:proofErr w:type="spellEnd"/>
      <w:r w:rsidRPr="00223F41">
        <w:rPr>
          <w:rFonts w:ascii="Times New Roman" w:hAnsi="Times New Roman" w:cs="Times New Roman"/>
          <w:sz w:val="24"/>
          <w:szCs w:val="24"/>
        </w:rPr>
        <w:t xml:space="preserve"> kinnitamiseni, kuid mitte kauem kui seitse aastat.</w:t>
      </w:r>
    </w:p>
    <w:p w14:paraId="53C7D686" w14:textId="77777777" w:rsidR="00223F41" w:rsidRPr="00223F41" w:rsidRDefault="00223F41" w:rsidP="00223F41">
      <w:pPr>
        <w:shd w:val="clear" w:color="auto" w:fill="FFFFFF" w:themeFill="background1"/>
        <w:spacing w:after="0" w:line="240" w:lineRule="auto"/>
        <w:jc w:val="both"/>
        <w:rPr>
          <w:rFonts w:ascii="Times New Roman" w:hAnsi="Times New Roman" w:cs="Times New Roman"/>
          <w:sz w:val="24"/>
          <w:szCs w:val="24"/>
        </w:rPr>
      </w:pPr>
    </w:p>
    <w:p w14:paraId="347DA69A" w14:textId="05AC2D48" w:rsidR="00223F41" w:rsidRPr="00223F41" w:rsidRDefault="00223F41" w:rsidP="00223F41">
      <w:pPr>
        <w:shd w:val="clear" w:color="auto" w:fill="FFFFFF" w:themeFill="background1"/>
        <w:spacing w:after="0" w:line="240" w:lineRule="auto"/>
        <w:jc w:val="both"/>
        <w:rPr>
          <w:rFonts w:ascii="Times New Roman" w:hAnsi="Times New Roman" w:cs="Times New Roman"/>
          <w:sz w:val="24"/>
          <w:szCs w:val="24"/>
        </w:rPr>
      </w:pPr>
      <w:r w:rsidRPr="00223F41">
        <w:rPr>
          <w:rFonts w:ascii="Times New Roman" w:hAnsi="Times New Roman" w:cs="Times New Roman"/>
          <w:sz w:val="24"/>
          <w:szCs w:val="24"/>
        </w:rPr>
        <w:t>(</w:t>
      </w:r>
      <w:r>
        <w:rPr>
          <w:rFonts w:ascii="Times New Roman" w:hAnsi="Times New Roman" w:cs="Times New Roman"/>
          <w:sz w:val="24"/>
          <w:szCs w:val="24"/>
        </w:rPr>
        <w:t>2</w:t>
      </w:r>
      <w:r w:rsidRPr="00223F41">
        <w:rPr>
          <w:rFonts w:ascii="Times New Roman" w:hAnsi="Times New Roman" w:cs="Times New Roman"/>
          <w:sz w:val="24"/>
          <w:szCs w:val="24"/>
        </w:rPr>
        <w:t xml:space="preserve">) </w:t>
      </w:r>
      <w:commentRangeStart w:id="300"/>
      <w:r w:rsidRPr="00223F41">
        <w:rPr>
          <w:rFonts w:ascii="Times New Roman" w:hAnsi="Times New Roman" w:cs="Times New Roman"/>
          <w:sz w:val="24"/>
          <w:szCs w:val="24"/>
        </w:rPr>
        <w:t xml:space="preserve">Ülikooli või </w:t>
      </w:r>
      <w:proofErr w:type="spellStart"/>
      <w:r w:rsidRPr="00223F41">
        <w:rPr>
          <w:rFonts w:ascii="Times New Roman" w:hAnsi="Times New Roman" w:cs="Times New Roman"/>
          <w:sz w:val="24"/>
          <w:szCs w:val="24"/>
        </w:rPr>
        <w:t>evalveeritud</w:t>
      </w:r>
      <w:proofErr w:type="spellEnd"/>
      <w:r w:rsidRPr="00223F41">
        <w:rPr>
          <w:rFonts w:ascii="Times New Roman" w:hAnsi="Times New Roman" w:cs="Times New Roman"/>
          <w:sz w:val="24"/>
          <w:szCs w:val="24"/>
        </w:rPr>
        <w:t xml:space="preserve"> rakenduskõrgkooli teadus- ja arendustegevuse valdkonna kohta </w:t>
      </w:r>
      <w:r w:rsidRPr="00BD6F74">
        <w:rPr>
          <w:rFonts w:ascii="Times New Roman" w:hAnsi="Times New Roman" w:cs="Times New Roman"/>
          <w:sz w:val="24"/>
          <w:szCs w:val="24"/>
        </w:rPr>
        <w:t xml:space="preserve">tehtud </w:t>
      </w:r>
      <w:proofErr w:type="spellStart"/>
      <w:r w:rsidRPr="00BD6F74">
        <w:rPr>
          <w:rFonts w:ascii="Times New Roman" w:hAnsi="Times New Roman" w:cs="Times New Roman"/>
          <w:sz w:val="24"/>
          <w:szCs w:val="24"/>
        </w:rPr>
        <w:t>evalveerimise</w:t>
      </w:r>
      <w:proofErr w:type="spellEnd"/>
      <w:r w:rsidRPr="00223F41">
        <w:rPr>
          <w:rFonts w:ascii="Times New Roman" w:hAnsi="Times New Roman" w:cs="Times New Roman"/>
          <w:sz w:val="24"/>
          <w:szCs w:val="24"/>
        </w:rPr>
        <w:t xml:space="preserve"> positiivne otsus</w:t>
      </w:r>
      <w:commentRangeEnd w:id="300"/>
      <w:r w:rsidR="006E34D9">
        <w:rPr>
          <w:rStyle w:val="Kommentaariviide"/>
        </w:rPr>
        <w:commentReference w:id="300"/>
      </w:r>
      <w:r w:rsidRPr="00223F41">
        <w:rPr>
          <w:rFonts w:ascii="Times New Roman" w:hAnsi="Times New Roman" w:cs="Times New Roman"/>
          <w:sz w:val="24"/>
          <w:szCs w:val="24"/>
        </w:rPr>
        <w:t xml:space="preserve">, mis on nimetatud </w:t>
      </w:r>
      <w:r w:rsidR="00416C99" w:rsidRPr="00B2124E">
        <w:rPr>
          <w:rFonts w:ascii="Times New Roman" w:hAnsi="Times New Roman" w:cs="Times New Roman"/>
          <w:sz w:val="24"/>
          <w:szCs w:val="24"/>
        </w:rPr>
        <w:t>käesoleva seaduse § 1</w:t>
      </w:r>
      <w:r w:rsidR="00B2124E" w:rsidRPr="00D05E2B">
        <w:rPr>
          <w:rFonts w:ascii="Times New Roman" w:hAnsi="Times New Roman" w:cs="Times New Roman"/>
          <w:sz w:val="24"/>
          <w:szCs w:val="24"/>
        </w:rPr>
        <w:t>6</w:t>
      </w:r>
      <w:r w:rsidR="00416C99" w:rsidRPr="00B2124E">
        <w:rPr>
          <w:rFonts w:ascii="Times New Roman" w:hAnsi="Times New Roman" w:cs="Times New Roman"/>
          <w:sz w:val="24"/>
          <w:szCs w:val="24"/>
        </w:rPr>
        <w:t xml:space="preserve"> </w:t>
      </w:r>
      <w:r w:rsidRPr="00B2124E">
        <w:rPr>
          <w:rFonts w:ascii="Times New Roman" w:hAnsi="Times New Roman" w:cs="Times New Roman"/>
          <w:sz w:val="24"/>
          <w:szCs w:val="24"/>
        </w:rPr>
        <w:t xml:space="preserve">lõikes </w:t>
      </w:r>
      <w:r w:rsidR="008C77AF">
        <w:rPr>
          <w:rFonts w:ascii="Times New Roman" w:hAnsi="Times New Roman" w:cs="Times New Roman"/>
          <w:sz w:val="24"/>
          <w:szCs w:val="24"/>
        </w:rPr>
        <w:t>7</w:t>
      </w:r>
      <w:r w:rsidRPr="00223F41">
        <w:rPr>
          <w:rFonts w:ascii="Times New Roman" w:hAnsi="Times New Roman" w:cs="Times New Roman"/>
          <w:sz w:val="24"/>
          <w:szCs w:val="24"/>
        </w:rPr>
        <w:t>, jääb kehtima, kui ülikool või rakenduskõrgkool läbib institutsionaalse akrediteerimise tulemusega, mis vastab kõrgharidusseaduse § 38 lõike 3 punktile 1 või § 38 lõike 3 punktile 2 tingimusel, et teadus- ja arendustegevus on hinnatud nõuetele vastavaks. Otsus kehtib kuni institutsionaalse akrediteerimise otsuse kehtivusaja lõpuni.</w:t>
      </w:r>
      <w:del w:id="301" w:author="Aili Sandre" w:date="2024-09-10T11:18:00Z">
        <w:r w:rsidRPr="00223F41" w:rsidDel="005117A2">
          <w:rPr>
            <w:rFonts w:ascii="Times New Roman" w:hAnsi="Times New Roman" w:cs="Times New Roman"/>
            <w:sz w:val="24"/>
            <w:szCs w:val="24"/>
          </w:rPr>
          <w:delText xml:space="preserve"> </w:delText>
        </w:r>
      </w:del>
    </w:p>
    <w:p w14:paraId="536D2634" w14:textId="77777777" w:rsidR="00223F41" w:rsidRPr="00223F41" w:rsidRDefault="00223F41" w:rsidP="00223F41">
      <w:pPr>
        <w:shd w:val="clear" w:color="auto" w:fill="FFFFFF" w:themeFill="background1"/>
        <w:spacing w:after="0" w:line="240" w:lineRule="auto"/>
        <w:jc w:val="both"/>
        <w:rPr>
          <w:rFonts w:ascii="Times New Roman" w:hAnsi="Times New Roman" w:cs="Times New Roman"/>
          <w:sz w:val="24"/>
          <w:szCs w:val="24"/>
        </w:rPr>
      </w:pPr>
    </w:p>
    <w:p w14:paraId="33D1EFC0" w14:textId="61022134" w:rsidR="004C23F1" w:rsidRPr="004C23F1" w:rsidRDefault="00223F41" w:rsidP="004C23F1">
      <w:pPr>
        <w:shd w:val="clear" w:color="auto" w:fill="FFFFFF" w:themeFill="background1"/>
        <w:spacing w:after="0" w:line="240" w:lineRule="auto"/>
        <w:jc w:val="both"/>
        <w:rPr>
          <w:rFonts w:ascii="Times New Roman" w:hAnsi="Times New Roman" w:cs="Times New Roman"/>
          <w:sz w:val="24"/>
          <w:szCs w:val="24"/>
        </w:rPr>
      </w:pPr>
      <w:r w:rsidRPr="00223F41">
        <w:rPr>
          <w:rFonts w:ascii="Times New Roman" w:hAnsi="Times New Roman" w:cs="Times New Roman"/>
          <w:sz w:val="24"/>
          <w:szCs w:val="24"/>
        </w:rPr>
        <w:t>(</w:t>
      </w:r>
      <w:r>
        <w:rPr>
          <w:rFonts w:ascii="Times New Roman" w:hAnsi="Times New Roman" w:cs="Times New Roman"/>
          <w:sz w:val="24"/>
          <w:szCs w:val="24"/>
        </w:rPr>
        <w:t>3</w:t>
      </w:r>
      <w:r w:rsidRPr="00223F41">
        <w:rPr>
          <w:rFonts w:ascii="Times New Roman" w:hAnsi="Times New Roman" w:cs="Times New Roman"/>
          <w:sz w:val="24"/>
          <w:szCs w:val="24"/>
        </w:rPr>
        <w:t xml:space="preserve">) </w:t>
      </w:r>
      <w:r w:rsidR="004C23F1" w:rsidRPr="004C23F1">
        <w:rPr>
          <w:rFonts w:ascii="Times New Roman" w:hAnsi="Times New Roman" w:cs="Times New Roman"/>
          <w:sz w:val="24"/>
          <w:szCs w:val="24"/>
        </w:rPr>
        <w:t xml:space="preserve">Kui </w:t>
      </w:r>
      <w:bookmarkStart w:id="302" w:name="_Hlk175560961"/>
      <w:r w:rsidR="004C23F1" w:rsidRPr="004C23F1">
        <w:rPr>
          <w:rFonts w:ascii="Times New Roman" w:hAnsi="Times New Roman" w:cs="Times New Roman"/>
          <w:sz w:val="24"/>
          <w:szCs w:val="24"/>
        </w:rPr>
        <w:t xml:space="preserve">teadus- ja arendusasutus, ülikool või </w:t>
      </w:r>
      <w:proofErr w:type="spellStart"/>
      <w:r w:rsidR="004C23F1" w:rsidRPr="004C23F1">
        <w:rPr>
          <w:rFonts w:ascii="Times New Roman" w:hAnsi="Times New Roman" w:cs="Times New Roman"/>
          <w:sz w:val="24"/>
          <w:szCs w:val="24"/>
        </w:rPr>
        <w:t>evalveeritud</w:t>
      </w:r>
      <w:proofErr w:type="spellEnd"/>
      <w:r w:rsidR="004C23F1" w:rsidRPr="004C23F1">
        <w:rPr>
          <w:rFonts w:ascii="Times New Roman" w:hAnsi="Times New Roman" w:cs="Times New Roman"/>
          <w:sz w:val="24"/>
          <w:szCs w:val="24"/>
        </w:rPr>
        <w:t xml:space="preserve"> rakenduskõrgkool</w:t>
      </w:r>
      <w:bookmarkEnd w:id="302"/>
      <w:r w:rsidR="004C23F1" w:rsidRPr="004C23F1">
        <w:rPr>
          <w:rFonts w:ascii="Times New Roman" w:hAnsi="Times New Roman" w:cs="Times New Roman"/>
          <w:sz w:val="24"/>
          <w:szCs w:val="24"/>
        </w:rPr>
        <w:t xml:space="preserve"> ühineb asutuse või juriidilise isikuga, mis ei ole </w:t>
      </w:r>
      <w:proofErr w:type="spellStart"/>
      <w:r w:rsidR="004C23F1" w:rsidRPr="004C23F1">
        <w:rPr>
          <w:rFonts w:ascii="Times New Roman" w:hAnsi="Times New Roman" w:cs="Times New Roman"/>
          <w:sz w:val="24"/>
          <w:szCs w:val="24"/>
        </w:rPr>
        <w:t>evalveerimist</w:t>
      </w:r>
      <w:proofErr w:type="spellEnd"/>
      <w:r w:rsidR="004C23F1" w:rsidRPr="004C23F1">
        <w:rPr>
          <w:rFonts w:ascii="Times New Roman" w:hAnsi="Times New Roman" w:cs="Times New Roman"/>
          <w:sz w:val="24"/>
          <w:szCs w:val="24"/>
        </w:rPr>
        <w:t xml:space="preserve"> § 16 lõikes </w:t>
      </w:r>
      <w:r w:rsidR="00555948">
        <w:rPr>
          <w:rFonts w:ascii="Times New Roman" w:hAnsi="Times New Roman" w:cs="Times New Roman"/>
          <w:sz w:val="24"/>
          <w:szCs w:val="24"/>
        </w:rPr>
        <w:t>7</w:t>
      </w:r>
      <w:r w:rsidR="004C23F1" w:rsidRPr="004C23F1">
        <w:rPr>
          <w:rFonts w:ascii="Times New Roman" w:hAnsi="Times New Roman" w:cs="Times New Roman"/>
          <w:sz w:val="24"/>
          <w:szCs w:val="24"/>
        </w:rPr>
        <w:t xml:space="preserve"> nimetatud positiivse tulemusega läbinud, või kui teadus- ja arendusasutus, ülikool või </w:t>
      </w:r>
      <w:proofErr w:type="spellStart"/>
      <w:r w:rsidR="004C23F1" w:rsidRPr="004C23F1">
        <w:rPr>
          <w:rFonts w:ascii="Times New Roman" w:hAnsi="Times New Roman" w:cs="Times New Roman"/>
          <w:sz w:val="24"/>
          <w:szCs w:val="24"/>
        </w:rPr>
        <w:t>evalveeritud</w:t>
      </w:r>
      <w:proofErr w:type="spellEnd"/>
      <w:r w:rsidR="004C23F1" w:rsidRPr="004C23F1">
        <w:rPr>
          <w:rFonts w:ascii="Times New Roman" w:hAnsi="Times New Roman" w:cs="Times New Roman"/>
          <w:sz w:val="24"/>
          <w:szCs w:val="24"/>
        </w:rPr>
        <w:t xml:space="preserve"> rakenduskõrgkool jaguneb, teavita</w:t>
      </w:r>
      <w:ins w:id="303" w:author="Mari Käbi" w:date="2024-09-17T10:34:00Z">
        <w:r w:rsidR="00AF3F3B">
          <w:rPr>
            <w:rFonts w:ascii="Times New Roman" w:hAnsi="Times New Roman" w:cs="Times New Roman"/>
            <w:sz w:val="24"/>
            <w:szCs w:val="24"/>
          </w:rPr>
          <w:t>takse</w:t>
        </w:r>
      </w:ins>
      <w:del w:id="304" w:author="Mari Käbi" w:date="2024-09-17T10:35:00Z">
        <w:r w:rsidR="004C23F1" w:rsidRPr="004C23F1" w:rsidDel="00AF3F3B">
          <w:rPr>
            <w:rFonts w:ascii="Times New Roman" w:hAnsi="Times New Roman" w:cs="Times New Roman"/>
            <w:sz w:val="24"/>
            <w:szCs w:val="24"/>
          </w:rPr>
          <w:delText>b</w:delText>
        </w:r>
      </w:del>
      <w:r w:rsidR="004C23F1" w:rsidRPr="004C23F1">
        <w:rPr>
          <w:rFonts w:ascii="Times New Roman" w:hAnsi="Times New Roman" w:cs="Times New Roman"/>
          <w:sz w:val="24"/>
          <w:szCs w:val="24"/>
        </w:rPr>
        <w:t xml:space="preserve"> </w:t>
      </w:r>
      <w:ins w:id="305" w:author="Aili Sandre" w:date="2024-09-10T11:22:00Z">
        <w:del w:id="306" w:author="Mari Käbi" w:date="2024-09-17T10:35:00Z">
          <w:r w:rsidR="005117A2" w:rsidDel="00AF3F3B">
            <w:rPr>
              <w:rFonts w:ascii="Times New Roman" w:hAnsi="Times New Roman" w:cs="Times New Roman"/>
              <w:sz w:val="24"/>
              <w:szCs w:val="24"/>
            </w:rPr>
            <w:delText>see</w:delText>
          </w:r>
        </w:del>
      </w:ins>
      <w:del w:id="307" w:author="Mari Käbi" w:date="2024-09-17T10:35:00Z">
        <w:r w:rsidR="004C23F1" w:rsidDel="00AF3F3B">
          <w:rPr>
            <w:rFonts w:ascii="Times New Roman" w:hAnsi="Times New Roman" w:cs="Times New Roman"/>
            <w:sz w:val="24"/>
            <w:szCs w:val="24"/>
          </w:rPr>
          <w:delText>ta</w:delText>
        </w:r>
        <w:r w:rsidR="004C23F1" w:rsidRPr="004C23F1" w:rsidDel="00AF3F3B">
          <w:rPr>
            <w:rFonts w:ascii="Times New Roman" w:hAnsi="Times New Roman" w:cs="Times New Roman"/>
            <w:sz w:val="24"/>
            <w:szCs w:val="24"/>
          </w:rPr>
          <w:delText xml:space="preserve"> </w:delText>
        </w:r>
      </w:del>
      <w:r w:rsidR="004C23F1" w:rsidRPr="004C23F1">
        <w:rPr>
          <w:rFonts w:ascii="Times New Roman" w:hAnsi="Times New Roman" w:cs="Times New Roman"/>
          <w:sz w:val="24"/>
          <w:szCs w:val="24"/>
        </w:rPr>
        <w:t xml:space="preserve">sellest teadus- ja arendustegevuse eest vastutavat ministrit, kes hindab, kas </w:t>
      </w:r>
      <w:r w:rsidR="00E41903">
        <w:rPr>
          <w:rFonts w:ascii="Times New Roman" w:hAnsi="Times New Roman" w:cs="Times New Roman"/>
          <w:sz w:val="24"/>
          <w:szCs w:val="24"/>
        </w:rPr>
        <w:t xml:space="preserve">ühinenud või jagunenud </w:t>
      </w:r>
      <w:r w:rsidR="004C23F1" w:rsidRPr="004C23F1">
        <w:rPr>
          <w:rFonts w:ascii="Times New Roman" w:hAnsi="Times New Roman" w:cs="Times New Roman"/>
          <w:sz w:val="24"/>
          <w:szCs w:val="24"/>
        </w:rPr>
        <w:t xml:space="preserve">asutusel või juriidilisel isikul tuleb läbida </w:t>
      </w:r>
      <w:proofErr w:type="spellStart"/>
      <w:r w:rsidR="004C23F1" w:rsidRPr="004C23F1">
        <w:rPr>
          <w:rFonts w:ascii="Times New Roman" w:hAnsi="Times New Roman" w:cs="Times New Roman"/>
          <w:sz w:val="24"/>
          <w:szCs w:val="24"/>
        </w:rPr>
        <w:t>evalveerimine</w:t>
      </w:r>
      <w:proofErr w:type="spellEnd"/>
      <w:r w:rsidR="004C23F1" w:rsidRPr="004C23F1">
        <w:rPr>
          <w:rFonts w:ascii="Times New Roman" w:hAnsi="Times New Roman" w:cs="Times New Roman"/>
          <w:sz w:val="24"/>
          <w:szCs w:val="24"/>
        </w:rPr>
        <w:t xml:space="preserve"> vastavas valdkonnas.</w:t>
      </w:r>
      <w:del w:id="308" w:author="Aili Sandre" w:date="2024-09-10T11:23:00Z">
        <w:r w:rsidR="004C23F1" w:rsidRPr="004C23F1" w:rsidDel="005117A2">
          <w:rPr>
            <w:rFonts w:ascii="Times New Roman" w:hAnsi="Times New Roman" w:cs="Times New Roman"/>
            <w:sz w:val="24"/>
            <w:szCs w:val="24"/>
          </w:rPr>
          <w:delText xml:space="preserve"> </w:delText>
        </w:r>
      </w:del>
    </w:p>
    <w:p w14:paraId="747BC22D" w14:textId="77777777" w:rsidR="00223F41" w:rsidRPr="00223F41" w:rsidRDefault="00223F41" w:rsidP="00223F41">
      <w:pPr>
        <w:shd w:val="clear" w:color="auto" w:fill="FFFFFF" w:themeFill="background1"/>
        <w:spacing w:after="0" w:line="240" w:lineRule="auto"/>
        <w:jc w:val="both"/>
        <w:rPr>
          <w:rFonts w:ascii="Times New Roman" w:hAnsi="Times New Roman" w:cs="Times New Roman"/>
          <w:sz w:val="24"/>
          <w:szCs w:val="24"/>
        </w:rPr>
      </w:pPr>
    </w:p>
    <w:p w14:paraId="6E010C39" w14:textId="3C610208" w:rsidR="00223F41" w:rsidRPr="00223F41" w:rsidRDefault="00223F41" w:rsidP="00223F41">
      <w:pPr>
        <w:shd w:val="clear" w:color="auto" w:fill="FFFFFF" w:themeFill="background1"/>
        <w:spacing w:after="0" w:line="240" w:lineRule="auto"/>
        <w:jc w:val="both"/>
        <w:rPr>
          <w:rFonts w:ascii="Times New Roman" w:hAnsi="Times New Roman" w:cs="Times New Roman"/>
          <w:sz w:val="24"/>
          <w:szCs w:val="24"/>
        </w:rPr>
      </w:pPr>
      <w:commentRangeStart w:id="309"/>
      <w:r w:rsidRPr="00223F41">
        <w:rPr>
          <w:rFonts w:ascii="Times New Roman" w:hAnsi="Times New Roman" w:cs="Times New Roman"/>
          <w:sz w:val="24"/>
          <w:szCs w:val="24"/>
        </w:rPr>
        <w:t>(</w:t>
      </w:r>
      <w:r>
        <w:rPr>
          <w:rFonts w:ascii="Times New Roman" w:hAnsi="Times New Roman" w:cs="Times New Roman"/>
          <w:sz w:val="24"/>
          <w:szCs w:val="24"/>
        </w:rPr>
        <w:t>4</w:t>
      </w:r>
      <w:r w:rsidRPr="00223F41">
        <w:rPr>
          <w:rFonts w:ascii="Times New Roman" w:hAnsi="Times New Roman" w:cs="Times New Roman"/>
          <w:sz w:val="24"/>
          <w:szCs w:val="24"/>
        </w:rPr>
        <w:t xml:space="preserve">) </w:t>
      </w:r>
      <w:commentRangeEnd w:id="309"/>
      <w:r w:rsidR="00C16F42">
        <w:rPr>
          <w:rStyle w:val="Kommentaariviide"/>
        </w:rPr>
        <w:commentReference w:id="309"/>
      </w:r>
      <w:r w:rsidRPr="00223F41">
        <w:rPr>
          <w:rFonts w:ascii="Times New Roman" w:hAnsi="Times New Roman" w:cs="Times New Roman"/>
          <w:sz w:val="24"/>
          <w:szCs w:val="24"/>
        </w:rPr>
        <w:t xml:space="preserve">Teadus- ja arendustegevuse valdkonna eest vastutav minister teeb </w:t>
      </w:r>
      <w:bookmarkStart w:id="310" w:name="_Hlk175559386"/>
      <w:r w:rsidR="00F73C55" w:rsidRPr="00F73C55">
        <w:rPr>
          <w:rFonts w:ascii="Times New Roman" w:hAnsi="Times New Roman" w:cs="Times New Roman"/>
          <w:sz w:val="24"/>
          <w:szCs w:val="24"/>
        </w:rPr>
        <w:t>teadus- ja arendusasutuse</w:t>
      </w:r>
      <w:r w:rsidR="00F73C55">
        <w:rPr>
          <w:rFonts w:ascii="Times New Roman" w:hAnsi="Times New Roman" w:cs="Times New Roman"/>
          <w:sz w:val="24"/>
          <w:szCs w:val="24"/>
        </w:rPr>
        <w:t>le</w:t>
      </w:r>
      <w:r w:rsidR="00F73C55" w:rsidRPr="00F73C55">
        <w:rPr>
          <w:rFonts w:ascii="Times New Roman" w:hAnsi="Times New Roman" w:cs="Times New Roman"/>
          <w:sz w:val="24"/>
          <w:szCs w:val="24"/>
        </w:rPr>
        <w:t>, ülikooli</w:t>
      </w:r>
      <w:r w:rsidR="00F73C55">
        <w:rPr>
          <w:rFonts w:ascii="Times New Roman" w:hAnsi="Times New Roman" w:cs="Times New Roman"/>
          <w:sz w:val="24"/>
          <w:szCs w:val="24"/>
        </w:rPr>
        <w:t>le</w:t>
      </w:r>
      <w:r w:rsidR="00F73C55" w:rsidRPr="00F73C55">
        <w:rPr>
          <w:rFonts w:ascii="Times New Roman" w:hAnsi="Times New Roman" w:cs="Times New Roman"/>
          <w:sz w:val="24"/>
          <w:szCs w:val="24"/>
        </w:rPr>
        <w:t xml:space="preserve"> või </w:t>
      </w:r>
      <w:proofErr w:type="spellStart"/>
      <w:r w:rsidR="00F73C55" w:rsidRPr="00F73C55">
        <w:rPr>
          <w:rFonts w:ascii="Times New Roman" w:hAnsi="Times New Roman" w:cs="Times New Roman"/>
          <w:sz w:val="24"/>
          <w:szCs w:val="24"/>
        </w:rPr>
        <w:t>evalveeritud</w:t>
      </w:r>
      <w:proofErr w:type="spellEnd"/>
      <w:r w:rsidR="00F73C55" w:rsidRPr="00F73C55">
        <w:rPr>
          <w:rFonts w:ascii="Times New Roman" w:hAnsi="Times New Roman" w:cs="Times New Roman"/>
          <w:sz w:val="24"/>
          <w:szCs w:val="24"/>
        </w:rPr>
        <w:t xml:space="preserve"> rakenduskõrgkooli</w:t>
      </w:r>
      <w:r w:rsidR="00F73C55">
        <w:rPr>
          <w:rFonts w:ascii="Times New Roman" w:hAnsi="Times New Roman" w:cs="Times New Roman"/>
          <w:sz w:val="24"/>
          <w:szCs w:val="24"/>
        </w:rPr>
        <w:t>le</w:t>
      </w:r>
      <w:bookmarkEnd w:id="310"/>
      <w:r w:rsidRPr="00223F41">
        <w:rPr>
          <w:rFonts w:ascii="Times New Roman" w:hAnsi="Times New Roman" w:cs="Times New Roman"/>
          <w:sz w:val="24"/>
          <w:szCs w:val="24"/>
        </w:rPr>
        <w:t xml:space="preserve"> ettepaneku läbida </w:t>
      </w:r>
      <w:proofErr w:type="spellStart"/>
      <w:r w:rsidRPr="00223F41">
        <w:rPr>
          <w:rFonts w:ascii="Times New Roman" w:hAnsi="Times New Roman" w:cs="Times New Roman"/>
          <w:sz w:val="24"/>
          <w:szCs w:val="24"/>
        </w:rPr>
        <w:t>evalveerimine</w:t>
      </w:r>
      <w:proofErr w:type="spellEnd"/>
      <w:r w:rsidRPr="00223F41">
        <w:rPr>
          <w:rFonts w:ascii="Times New Roman" w:hAnsi="Times New Roman" w:cs="Times New Roman"/>
          <w:sz w:val="24"/>
          <w:szCs w:val="24"/>
        </w:rPr>
        <w:t xml:space="preserve"> ning määrab selleks taotlemise tähtaja, kui:</w:t>
      </w:r>
    </w:p>
    <w:p w14:paraId="4B1B4A49" w14:textId="7097BAD4" w:rsidR="000E7177" w:rsidRPr="00223F41" w:rsidRDefault="000E7177" w:rsidP="000E7177">
      <w:pPr>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F73C55">
        <w:rPr>
          <w:rFonts w:ascii="Times New Roman" w:hAnsi="Times New Roman" w:cs="Times New Roman"/>
          <w:sz w:val="24"/>
          <w:szCs w:val="24"/>
        </w:rPr>
        <w:t>asutuse või juriidilise isiku</w:t>
      </w:r>
      <w:r>
        <w:rPr>
          <w:rFonts w:ascii="Times New Roman" w:hAnsi="Times New Roman" w:cs="Times New Roman"/>
          <w:sz w:val="24"/>
          <w:szCs w:val="24"/>
        </w:rPr>
        <w:t xml:space="preserve"> teadus- ja arendustegevus</w:t>
      </w:r>
      <w:r w:rsidRPr="00875EC7">
        <w:rPr>
          <w:rFonts w:ascii="Times New Roman" w:hAnsi="Times New Roman" w:cs="Times New Roman"/>
          <w:sz w:val="24"/>
          <w:szCs w:val="24"/>
        </w:rPr>
        <w:t xml:space="preserve"> </w:t>
      </w:r>
      <w:r w:rsidRPr="00223F41">
        <w:rPr>
          <w:rFonts w:ascii="Times New Roman" w:hAnsi="Times New Roman" w:cs="Times New Roman"/>
          <w:sz w:val="24"/>
          <w:szCs w:val="24"/>
        </w:rPr>
        <w:t xml:space="preserve">ei vasta enam </w:t>
      </w:r>
      <w:r w:rsidRPr="00B2124E">
        <w:rPr>
          <w:rFonts w:ascii="Times New Roman" w:hAnsi="Times New Roman" w:cs="Times New Roman"/>
          <w:sz w:val="24"/>
          <w:szCs w:val="24"/>
        </w:rPr>
        <w:t>käesoleva seaduse § 16 lõikes 1</w:t>
      </w:r>
      <w:r>
        <w:rPr>
          <w:rFonts w:ascii="Times New Roman" w:hAnsi="Times New Roman" w:cs="Times New Roman"/>
          <w:sz w:val="24"/>
          <w:szCs w:val="24"/>
        </w:rPr>
        <w:t xml:space="preserve"> </w:t>
      </w:r>
      <w:r w:rsidRPr="00223F41">
        <w:rPr>
          <w:rFonts w:ascii="Times New Roman" w:hAnsi="Times New Roman" w:cs="Times New Roman"/>
          <w:sz w:val="24"/>
          <w:szCs w:val="24"/>
        </w:rPr>
        <w:t>nimetatud tingimustele;</w:t>
      </w:r>
    </w:p>
    <w:p w14:paraId="703DB286" w14:textId="5224122F" w:rsidR="00223F41" w:rsidRPr="00223F41" w:rsidRDefault="000E7177" w:rsidP="00D82E7D">
      <w:pPr>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D82E7D">
        <w:rPr>
          <w:rFonts w:ascii="Times New Roman" w:hAnsi="Times New Roman" w:cs="Times New Roman"/>
          <w:sz w:val="24"/>
          <w:szCs w:val="24"/>
        </w:rPr>
        <w:t xml:space="preserve">) </w:t>
      </w:r>
      <w:r w:rsidR="00875EC7" w:rsidRPr="00875EC7">
        <w:rPr>
          <w:rFonts w:ascii="Times New Roman" w:hAnsi="Times New Roman" w:cs="Times New Roman"/>
          <w:sz w:val="24"/>
          <w:szCs w:val="24"/>
        </w:rPr>
        <w:t xml:space="preserve">ülikooli või </w:t>
      </w:r>
      <w:proofErr w:type="spellStart"/>
      <w:r w:rsidR="00875EC7" w:rsidRPr="00875EC7">
        <w:rPr>
          <w:rFonts w:ascii="Times New Roman" w:hAnsi="Times New Roman" w:cs="Times New Roman"/>
          <w:sz w:val="24"/>
          <w:szCs w:val="24"/>
        </w:rPr>
        <w:t>evalveeritud</w:t>
      </w:r>
      <w:proofErr w:type="spellEnd"/>
      <w:r w:rsidR="00875EC7" w:rsidRPr="00875EC7">
        <w:rPr>
          <w:rFonts w:ascii="Times New Roman" w:hAnsi="Times New Roman" w:cs="Times New Roman"/>
          <w:sz w:val="24"/>
          <w:szCs w:val="24"/>
        </w:rPr>
        <w:t xml:space="preserve"> rakenduskõrgkooli institutsionaalse akrediteerimise tulemus ei vasta käesoleva paragrahvi lõikes 2 nimetatud tingimustele</w:t>
      </w:r>
      <w:r w:rsidR="00875EC7">
        <w:rPr>
          <w:rFonts w:ascii="Times New Roman" w:hAnsi="Times New Roman" w:cs="Times New Roman"/>
          <w:sz w:val="24"/>
          <w:szCs w:val="24"/>
        </w:rPr>
        <w:t>;</w:t>
      </w:r>
      <w:del w:id="311" w:author="Aili Sandre" w:date="2024-09-10T11:23:00Z">
        <w:r w:rsidR="00875EC7" w:rsidDel="005117A2">
          <w:rPr>
            <w:rFonts w:ascii="Times New Roman" w:hAnsi="Times New Roman" w:cs="Times New Roman"/>
            <w:sz w:val="24"/>
            <w:szCs w:val="24"/>
          </w:rPr>
          <w:delText xml:space="preserve"> </w:delText>
        </w:r>
      </w:del>
    </w:p>
    <w:p w14:paraId="46091D2C" w14:textId="66A74EAF" w:rsidR="00875EC7" w:rsidRPr="00223F41" w:rsidRDefault="000E7177" w:rsidP="00D82E7D">
      <w:pPr>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875EC7">
        <w:rPr>
          <w:rFonts w:ascii="Times New Roman" w:hAnsi="Times New Roman" w:cs="Times New Roman"/>
          <w:sz w:val="24"/>
          <w:szCs w:val="24"/>
        </w:rPr>
        <w:t xml:space="preserve">) </w:t>
      </w:r>
      <w:r w:rsidR="00875EC7" w:rsidRPr="00875EC7">
        <w:rPr>
          <w:rFonts w:ascii="Times New Roman" w:hAnsi="Times New Roman" w:cs="Times New Roman"/>
          <w:sz w:val="24"/>
          <w:szCs w:val="24"/>
        </w:rPr>
        <w:t xml:space="preserve">temaatilise hindamise tulemuste põhjal on selgunud, et </w:t>
      </w:r>
      <w:r w:rsidR="00F73C55">
        <w:rPr>
          <w:rFonts w:ascii="Times New Roman" w:hAnsi="Times New Roman" w:cs="Times New Roman"/>
          <w:sz w:val="24"/>
          <w:szCs w:val="24"/>
        </w:rPr>
        <w:t>asutuse või juriidilise isiku</w:t>
      </w:r>
      <w:r w:rsidR="00875EC7" w:rsidRPr="00875EC7">
        <w:rPr>
          <w:rFonts w:ascii="Times New Roman" w:hAnsi="Times New Roman" w:cs="Times New Roman"/>
          <w:sz w:val="24"/>
          <w:szCs w:val="24"/>
        </w:rPr>
        <w:t xml:space="preserve"> teadus- ja arendustegevuse tase ei vasta enam käesoleva seaduse § 16 lõikes </w:t>
      </w:r>
      <w:r w:rsidR="00555948">
        <w:rPr>
          <w:rFonts w:ascii="Times New Roman" w:hAnsi="Times New Roman" w:cs="Times New Roman"/>
          <w:sz w:val="24"/>
          <w:szCs w:val="24"/>
        </w:rPr>
        <w:t>7</w:t>
      </w:r>
      <w:r w:rsidR="00875EC7" w:rsidRPr="00875EC7">
        <w:rPr>
          <w:rFonts w:ascii="Times New Roman" w:hAnsi="Times New Roman" w:cs="Times New Roman"/>
          <w:sz w:val="24"/>
          <w:szCs w:val="24"/>
        </w:rPr>
        <w:t xml:space="preserve"> </w:t>
      </w:r>
      <w:del w:id="312" w:author="Aili Sandre" w:date="2024-09-10T11:24:00Z">
        <w:r w:rsidR="00875EC7" w:rsidRPr="00875EC7" w:rsidDel="005117A2">
          <w:rPr>
            <w:rFonts w:ascii="Times New Roman" w:hAnsi="Times New Roman" w:cs="Times New Roman"/>
            <w:sz w:val="24"/>
            <w:szCs w:val="24"/>
          </w:rPr>
          <w:delText xml:space="preserve"> </w:delText>
        </w:r>
      </w:del>
      <w:r w:rsidR="00875EC7" w:rsidRPr="00875EC7">
        <w:rPr>
          <w:rFonts w:ascii="Times New Roman" w:hAnsi="Times New Roman" w:cs="Times New Roman"/>
          <w:sz w:val="24"/>
          <w:szCs w:val="24"/>
        </w:rPr>
        <w:t>positiivse otsuse aluseks olnud tasemele;</w:t>
      </w:r>
    </w:p>
    <w:p w14:paraId="068328F1" w14:textId="530A29D6" w:rsidR="00223F41" w:rsidRDefault="00875EC7" w:rsidP="00D82E7D">
      <w:pPr>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D82E7D">
        <w:rPr>
          <w:rFonts w:ascii="Times New Roman" w:hAnsi="Times New Roman" w:cs="Times New Roman"/>
          <w:sz w:val="24"/>
          <w:szCs w:val="24"/>
        </w:rPr>
        <w:t xml:space="preserve">) </w:t>
      </w:r>
      <w:r w:rsidR="00223F41" w:rsidRPr="00223F41">
        <w:rPr>
          <w:rFonts w:ascii="Times New Roman" w:hAnsi="Times New Roman" w:cs="Times New Roman"/>
          <w:sz w:val="24"/>
          <w:szCs w:val="24"/>
        </w:rPr>
        <w:t xml:space="preserve">on toimunud </w:t>
      </w:r>
      <w:commentRangeStart w:id="313"/>
      <w:r w:rsidR="00410551" w:rsidRPr="00410551">
        <w:rPr>
          <w:rFonts w:ascii="Times New Roman" w:hAnsi="Times New Roman" w:cs="Times New Roman"/>
          <w:sz w:val="24"/>
          <w:szCs w:val="24"/>
        </w:rPr>
        <w:t>teadus- ja arendusasutus</w:t>
      </w:r>
      <w:r w:rsidR="00410551">
        <w:rPr>
          <w:rFonts w:ascii="Times New Roman" w:hAnsi="Times New Roman" w:cs="Times New Roman"/>
          <w:sz w:val="24"/>
          <w:szCs w:val="24"/>
        </w:rPr>
        <w:t>e</w:t>
      </w:r>
      <w:r w:rsidR="00410551" w:rsidRPr="00410551">
        <w:rPr>
          <w:rFonts w:ascii="Times New Roman" w:hAnsi="Times New Roman" w:cs="Times New Roman"/>
          <w:sz w:val="24"/>
          <w:szCs w:val="24"/>
        </w:rPr>
        <w:t>, ülikool</w:t>
      </w:r>
      <w:r w:rsidR="00410551">
        <w:rPr>
          <w:rFonts w:ascii="Times New Roman" w:hAnsi="Times New Roman" w:cs="Times New Roman"/>
          <w:sz w:val="24"/>
          <w:szCs w:val="24"/>
        </w:rPr>
        <w:t>i</w:t>
      </w:r>
      <w:r w:rsidR="00410551" w:rsidRPr="00410551">
        <w:rPr>
          <w:rFonts w:ascii="Times New Roman" w:hAnsi="Times New Roman" w:cs="Times New Roman"/>
          <w:sz w:val="24"/>
          <w:szCs w:val="24"/>
        </w:rPr>
        <w:t xml:space="preserve"> või </w:t>
      </w:r>
      <w:proofErr w:type="spellStart"/>
      <w:r w:rsidR="00410551" w:rsidRPr="00410551">
        <w:rPr>
          <w:rFonts w:ascii="Times New Roman" w:hAnsi="Times New Roman" w:cs="Times New Roman"/>
          <w:sz w:val="24"/>
          <w:szCs w:val="24"/>
        </w:rPr>
        <w:t>evalveeritud</w:t>
      </w:r>
      <w:proofErr w:type="spellEnd"/>
      <w:r w:rsidR="00410551" w:rsidRPr="00410551">
        <w:rPr>
          <w:rFonts w:ascii="Times New Roman" w:hAnsi="Times New Roman" w:cs="Times New Roman"/>
          <w:sz w:val="24"/>
          <w:szCs w:val="24"/>
        </w:rPr>
        <w:t xml:space="preserve"> rakenduskõrgkool</w:t>
      </w:r>
      <w:r w:rsidR="00410551">
        <w:rPr>
          <w:rFonts w:ascii="Times New Roman" w:hAnsi="Times New Roman" w:cs="Times New Roman"/>
          <w:sz w:val="24"/>
          <w:szCs w:val="24"/>
        </w:rPr>
        <w:t>i</w:t>
      </w:r>
      <w:r w:rsidR="00223F41" w:rsidRPr="00223F41">
        <w:rPr>
          <w:rFonts w:ascii="Times New Roman" w:hAnsi="Times New Roman" w:cs="Times New Roman"/>
          <w:sz w:val="24"/>
          <w:szCs w:val="24"/>
        </w:rPr>
        <w:t xml:space="preserve"> </w:t>
      </w:r>
      <w:commentRangeEnd w:id="313"/>
      <w:r w:rsidR="003F54ED">
        <w:rPr>
          <w:rStyle w:val="Kommentaariviide"/>
        </w:rPr>
        <w:commentReference w:id="313"/>
      </w:r>
      <w:r w:rsidR="00223F41" w:rsidRPr="00223F41">
        <w:rPr>
          <w:rFonts w:ascii="Times New Roman" w:hAnsi="Times New Roman" w:cs="Times New Roman"/>
          <w:sz w:val="24"/>
          <w:szCs w:val="24"/>
        </w:rPr>
        <w:t xml:space="preserve">ühinemine või jagunemine </w:t>
      </w:r>
      <w:del w:id="314" w:author="Aili Sandre" w:date="2024-09-10T11:24:00Z">
        <w:r w:rsidR="00223F41" w:rsidRPr="00223F41" w:rsidDel="005117A2">
          <w:rPr>
            <w:rFonts w:ascii="Times New Roman" w:hAnsi="Times New Roman" w:cs="Times New Roman"/>
            <w:sz w:val="24"/>
            <w:szCs w:val="24"/>
          </w:rPr>
          <w:delText xml:space="preserve">vastavalt </w:delText>
        </w:r>
      </w:del>
      <w:r w:rsidR="00DD74A2" w:rsidRPr="00B2124E">
        <w:rPr>
          <w:rFonts w:ascii="Times New Roman" w:hAnsi="Times New Roman" w:cs="Times New Roman"/>
          <w:sz w:val="24"/>
          <w:szCs w:val="24"/>
        </w:rPr>
        <w:t xml:space="preserve">käesolevas paragrahvi </w:t>
      </w:r>
      <w:r w:rsidR="00223F41" w:rsidRPr="00B2124E">
        <w:rPr>
          <w:rFonts w:ascii="Times New Roman" w:hAnsi="Times New Roman" w:cs="Times New Roman"/>
          <w:sz w:val="24"/>
          <w:szCs w:val="24"/>
        </w:rPr>
        <w:t>lõikes</w:t>
      </w:r>
      <w:r w:rsidR="00DD74A2" w:rsidRPr="00B2124E">
        <w:rPr>
          <w:rFonts w:ascii="Times New Roman" w:hAnsi="Times New Roman" w:cs="Times New Roman"/>
          <w:sz w:val="24"/>
          <w:szCs w:val="24"/>
        </w:rPr>
        <w:t xml:space="preserve"> 3</w:t>
      </w:r>
      <w:r w:rsidR="00223F41" w:rsidRPr="00223F41">
        <w:rPr>
          <w:rFonts w:ascii="Times New Roman" w:hAnsi="Times New Roman" w:cs="Times New Roman"/>
          <w:sz w:val="24"/>
          <w:szCs w:val="24"/>
        </w:rPr>
        <w:t xml:space="preserve"> sätestatule ning ministri hinnangul on </w:t>
      </w:r>
      <w:r w:rsidR="00C944B3">
        <w:rPr>
          <w:rFonts w:ascii="Times New Roman" w:hAnsi="Times New Roman" w:cs="Times New Roman"/>
          <w:sz w:val="24"/>
          <w:szCs w:val="24"/>
        </w:rPr>
        <w:t>asutuse või juriidilise isiku</w:t>
      </w:r>
      <w:r w:rsidR="00C944B3" w:rsidRPr="00223F41">
        <w:rPr>
          <w:rFonts w:ascii="Times New Roman" w:hAnsi="Times New Roman" w:cs="Times New Roman"/>
          <w:sz w:val="24"/>
          <w:szCs w:val="24"/>
        </w:rPr>
        <w:t xml:space="preserve"> </w:t>
      </w:r>
      <w:r w:rsidR="00223F41" w:rsidRPr="00223F41">
        <w:rPr>
          <w:rFonts w:ascii="Times New Roman" w:hAnsi="Times New Roman" w:cs="Times New Roman"/>
          <w:sz w:val="24"/>
          <w:szCs w:val="24"/>
        </w:rPr>
        <w:t xml:space="preserve">teadus- ja arendustegevuse </w:t>
      </w:r>
      <w:proofErr w:type="spellStart"/>
      <w:r w:rsidR="00223F41" w:rsidRPr="00223F41">
        <w:rPr>
          <w:rFonts w:ascii="Times New Roman" w:hAnsi="Times New Roman" w:cs="Times New Roman"/>
          <w:sz w:val="24"/>
          <w:szCs w:val="24"/>
        </w:rPr>
        <w:t>evalveerimine</w:t>
      </w:r>
      <w:proofErr w:type="spellEnd"/>
      <w:r w:rsidR="00223F41" w:rsidRPr="00223F41">
        <w:rPr>
          <w:rFonts w:ascii="Times New Roman" w:hAnsi="Times New Roman" w:cs="Times New Roman"/>
          <w:sz w:val="24"/>
          <w:szCs w:val="24"/>
        </w:rPr>
        <w:t xml:space="preserve"> </w:t>
      </w:r>
      <w:r w:rsidR="00C944B3">
        <w:rPr>
          <w:rFonts w:ascii="Times New Roman" w:hAnsi="Times New Roman" w:cs="Times New Roman"/>
          <w:sz w:val="24"/>
          <w:szCs w:val="24"/>
        </w:rPr>
        <w:t xml:space="preserve">vastavas valdkonnas </w:t>
      </w:r>
      <w:r w:rsidR="00223F41" w:rsidRPr="00223F41">
        <w:rPr>
          <w:rFonts w:ascii="Times New Roman" w:hAnsi="Times New Roman" w:cs="Times New Roman"/>
          <w:sz w:val="24"/>
          <w:szCs w:val="24"/>
        </w:rPr>
        <w:t>vajalik.</w:t>
      </w:r>
    </w:p>
    <w:p w14:paraId="23341B41" w14:textId="77777777" w:rsidR="00223F41" w:rsidRDefault="00223F41" w:rsidP="00B2124E">
      <w:pPr>
        <w:shd w:val="clear" w:color="auto" w:fill="FFFFFF" w:themeFill="background1"/>
        <w:spacing w:after="0" w:line="240" w:lineRule="auto"/>
        <w:jc w:val="both"/>
        <w:rPr>
          <w:rFonts w:ascii="Times New Roman" w:hAnsi="Times New Roman" w:cs="Times New Roman"/>
          <w:sz w:val="24"/>
          <w:szCs w:val="24"/>
        </w:rPr>
      </w:pPr>
    </w:p>
    <w:p w14:paraId="1EA9754F" w14:textId="6C3C7545" w:rsidR="00223F41" w:rsidRPr="00B2124E" w:rsidRDefault="00223F41" w:rsidP="00223F41">
      <w:pPr>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Pr="00B2124E">
        <w:rPr>
          <w:rFonts w:ascii="Times New Roman" w:hAnsi="Times New Roman" w:cs="Times New Roman"/>
          <w:sz w:val="24"/>
          <w:szCs w:val="24"/>
        </w:rPr>
        <w:t>Kui</w:t>
      </w:r>
      <w:r w:rsidR="0021159B">
        <w:rPr>
          <w:rFonts w:ascii="Times New Roman" w:hAnsi="Times New Roman" w:cs="Times New Roman"/>
          <w:sz w:val="24"/>
          <w:szCs w:val="24"/>
        </w:rPr>
        <w:t xml:space="preserve"> juriidiline isik või asutus</w:t>
      </w:r>
      <w:r w:rsidRPr="00B2124E">
        <w:rPr>
          <w:rFonts w:ascii="Times New Roman" w:hAnsi="Times New Roman" w:cs="Times New Roman"/>
          <w:sz w:val="24"/>
          <w:szCs w:val="24"/>
        </w:rPr>
        <w:t xml:space="preserve"> ei taotle </w:t>
      </w:r>
      <w:proofErr w:type="spellStart"/>
      <w:r w:rsidRPr="00B2124E">
        <w:rPr>
          <w:rFonts w:ascii="Times New Roman" w:hAnsi="Times New Roman" w:cs="Times New Roman"/>
          <w:sz w:val="24"/>
          <w:szCs w:val="24"/>
        </w:rPr>
        <w:t>evalveerimist</w:t>
      </w:r>
      <w:proofErr w:type="spellEnd"/>
      <w:r w:rsidRPr="00B2124E">
        <w:rPr>
          <w:rFonts w:ascii="Times New Roman" w:hAnsi="Times New Roman" w:cs="Times New Roman"/>
          <w:sz w:val="24"/>
          <w:szCs w:val="24"/>
        </w:rPr>
        <w:t xml:space="preserve"> teadus- ja arendustegevuse valdkonna eest vastutava ministri määratud tähtaja jooksul või läbib selle </w:t>
      </w:r>
      <w:r w:rsidR="00DD74A2" w:rsidRPr="00B2124E">
        <w:rPr>
          <w:rFonts w:ascii="Times New Roman" w:hAnsi="Times New Roman" w:cs="Times New Roman"/>
          <w:sz w:val="24"/>
          <w:szCs w:val="24"/>
        </w:rPr>
        <w:t>käesoleva seaduse § 1</w:t>
      </w:r>
      <w:r w:rsidR="00B2124E" w:rsidRPr="00B2124E">
        <w:rPr>
          <w:rFonts w:ascii="Times New Roman" w:hAnsi="Times New Roman" w:cs="Times New Roman"/>
          <w:sz w:val="24"/>
          <w:szCs w:val="24"/>
        </w:rPr>
        <w:t>6</w:t>
      </w:r>
      <w:r w:rsidR="00DD74A2" w:rsidRPr="00B2124E">
        <w:rPr>
          <w:rFonts w:ascii="Times New Roman" w:hAnsi="Times New Roman" w:cs="Times New Roman"/>
          <w:sz w:val="24"/>
          <w:szCs w:val="24"/>
        </w:rPr>
        <w:t xml:space="preserve"> </w:t>
      </w:r>
      <w:commentRangeStart w:id="315"/>
      <w:r w:rsidR="00DD74A2" w:rsidRPr="00B2124E">
        <w:rPr>
          <w:rFonts w:ascii="Times New Roman" w:hAnsi="Times New Roman" w:cs="Times New Roman"/>
          <w:sz w:val="24"/>
          <w:szCs w:val="24"/>
        </w:rPr>
        <w:t>lõikes 6</w:t>
      </w:r>
      <w:commentRangeEnd w:id="315"/>
      <w:r w:rsidR="003F54ED">
        <w:rPr>
          <w:rStyle w:val="Kommentaariviide"/>
        </w:rPr>
        <w:commentReference w:id="315"/>
      </w:r>
      <w:r w:rsidR="00DD74A2" w:rsidRPr="00DD74A2">
        <w:rPr>
          <w:rFonts w:ascii="Times New Roman" w:hAnsi="Times New Roman" w:cs="Times New Roman"/>
          <w:sz w:val="24"/>
          <w:szCs w:val="24"/>
        </w:rPr>
        <w:t xml:space="preserve"> </w:t>
      </w:r>
      <w:r w:rsidRPr="00B2124E">
        <w:rPr>
          <w:rFonts w:ascii="Times New Roman" w:hAnsi="Times New Roman" w:cs="Times New Roman"/>
          <w:sz w:val="24"/>
          <w:szCs w:val="24"/>
        </w:rPr>
        <w:t xml:space="preserve">nimetatud negatiivse tulemusega, tunnistab teadus- ja arendustegevuse valdkonna eest vastutav minister </w:t>
      </w:r>
      <w:r w:rsidR="00B23D6E">
        <w:rPr>
          <w:rFonts w:ascii="Times New Roman" w:hAnsi="Times New Roman" w:cs="Times New Roman"/>
          <w:sz w:val="24"/>
          <w:szCs w:val="24"/>
        </w:rPr>
        <w:t xml:space="preserve">käesoleva seaduse </w:t>
      </w:r>
      <w:commentRangeStart w:id="316"/>
      <w:r w:rsidR="00DD74A2" w:rsidRPr="00B2124E">
        <w:rPr>
          <w:rFonts w:ascii="Times New Roman" w:hAnsi="Times New Roman" w:cs="Times New Roman"/>
          <w:sz w:val="24"/>
          <w:szCs w:val="24"/>
        </w:rPr>
        <w:t>§ 1</w:t>
      </w:r>
      <w:r w:rsidR="00B2124E" w:rsidRPr="00B2124E">
        <w:rPr>
          <w:rFonts w:ascii="Times New Roman" w:hAnsi="Times New Roman" w:cs="Times New Roman"/>
          <w:sz w:val="24"/>
          <w:szCs w:val="24"/>
        </w:rPr>
        <w:t>6</w:t>
      </w:r>
      <w:r w:rsidR="00DD74A2" w:rsidRPr="00B2124E">
        <w:rPr>
          <w:rFonts w:ascii="Times New Roman" w:hAnsi="Times New Roman" w:cs="Times New Roman"/>
          <w:sz w:val="24"/>
          <w:szCs w:val="24"/>
        </w:rPr>
        <w:t xml:space="preserve"> lõikes </w:t>
      </w:r>
      <w:r w:rsidR="00555948">
        <w:rPr>
          <w:rFonts w:ascii="Times New Roman" w:hAnsi="Times New Roman" w:cs="Times New Roman"/>
          <w:sz w:val="24"/>
          <w:szCs w:val="24"/>
        </w:rPr>
        <w:t>7</w:t>
      </w:r>
      <w:r w:rsidR="00555948" w:rsidRPr="00DD74A2">
        <w:rPr>
          <w:rFonts w:ascii="Times New Roman" w:hAnsi="Times New Roman" w:cs="Times New Roman"/>
          <w:sz w:val="24"/>
          <w:szCs w:val="24"/>
        </w:rPr>
        <w:t xml:space="preserve"> </w:t>
      </w:r>
      <w:r w:rsidRPr="00B2124E">
        <w:rPr>
          <w:rFonts w:ascii="Times New Roman" w:hAnsi="Times New Roman" w:cs="Times New Roman"/>
          <w:sz w:val="24"/>
          <w:szCs w:val="24"/>
        </w:rPr>
        <w:t xml:space="preserve">nimetatud positiivse </w:t>
      </w:r>
      <w:proofErr w:type="spellStart"/>
      <w:r w:rsidRPr="00B2124E">
        <w:rPr>
          <w:rFonts w:ascii="Times New Roman" w:hAnsi="Times New Roman" w:cs="Times New Roman"/>
          <w:sz w:val="24"/>
          <w:szCs w:val="24"/>
        </w:rPr>
        <w:t>evalveerimise</w:t>
      </w:r>
      <w:proofErr w:type="spellEnd"/>
      <w:r w:rsidRPr="00B2124E">
        <w:rPr>
          <w:rFonts w:ascii="Times New Roman" w:hAnsi="Times New Roman" w:cs="Times New Roman"/>
          <w:sz w:val="24"/>
          <w:szCs w:val="24"/>
        </w:rPr>
        <w:t xml:space="preserve"> otsuse kehtetuks.</w:t>
      </w:r>
      <w:commentRangeEnd w:id="316"/>
      <w:r w:rsidR="003F54ED">
        <w:rPr>
          <w:rStyle w:val="Kommentaariviide"/>
        </w:rPr>
        <w:commentReference w:id="316"/>
      </w:r>
    </w:p>
    <w:bookmarkEnd w:id="265"/>
    <w:p w14:paraId="1B25C4FB" w14:textId="77777777" w:rsidR="00E66AEB" w:rsidRDefault="00E66AEB" w:rsidP="00AC1427">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6B521DAC" w14:textId="5206FFEE" w:rsidR="001A2D59" w:rsidRPr="00E13542" w:rsidRDefault="001A2D59" w:rsidP="00AC1427">
      <w:pPr>
        <w:shd w:val="clear" w:color="auto" w:fill="FFFFFF" w:themeFill="background1"/>
        <w:spacing w:after="0" w:line="240" w:lineRule="auto"/>
        <w:jc w:val="both"/>
        <w:rPr>
          <w:rFonts w:ascii="Times New Roman" w:eastAsia="Times New Roman" w:hAnsi="Times New Roman" w:cs="Times New Roman"/>
          <w:b/>
          <w:bCs/>
          <w:color w:val="202020"/>
          <w:sz w:val="24"/>
          <w:szCs w:val="24"/>
          <w:lang w:eastAsia="et-EE"/>
        </w:rPr>
      </w:pPr>
      <w:r w:rsidRPr="00E13542">
        <w:rPr>
          <w:rFonts w:ascii="Times New Roman" w:eastAsia="Times New Roman" w:hAnsi="Times New Roman" w:cs="Times New Roman"/>
          <w:b/>
          <w:bCs/>
          <w:color w:val="202020"/>
          <w:sz w:val="24"/>
          <w:szCs w:val="24"/>
          <w:lang w:eastAsia="et-EE"/>
        </w:rPr>
        <w:lastRenderedPageBreak/>
        <w:t xml:space="preserve">§ </w:t>
      </w:r>
      <w:r w:rsidR="00C5611A" w:rsidRPr="00E13542">
        <w:rPr>
          <w:rFonts w:ascii="Times New Roman" w:eastAsia="Times New Roman" w:hAnsi="Times New Roman" w:cs="Times New Roman"/>
          <w:b/>
          <w:bCs/>
          <w:color w:val="202020"/>
          <w:sz w:val="24"/>
          <w:szCs w:val="24"/>
          <w:lang w:eastAsia="et-EE"/>
        </w:rPr>
        <w:t>1</w:t>
      </w:r>
      <w:r w:rsidR="00C5611A">
        <w:rPr>
          <w:rFonts w:ascii="Times New Roman" w:eastAsia="Times New Roman" w:hAnsi="Times New Roman" w:cs="Times New Roman"/>
          <w:b/>
          <w:bCs/>
          <w:color w:val="202020"/>
          <w:sz w:val="24"/>
          <w:szCs w:val="24"/>
          <w:lang w:eastAsia="et-EE"/>
        </w:rPr>
        <w:t>8</w:t>
      </w:r>
      <w:r w:rsidR="00FB06B8">
        <w:rPr>
          <w:rFonts w:ascii="Times New Roman" w:eastAsia="Times New Roman" w:hAnsi="Times New Roman" w:cs="Times New Roman"/>
          <w:b/>
          <w:bCs/>
          <w:color w:val="202020"/>
          <w:sz w:val="24"/>
          <w:szCs w:val="24"/>
          <w:lang w:eastAsia="et-EE"/>
        </w:rPr>
        <w:t>.</w:t>
      </w:r>
      <w:r w:rsidRPr="00E13542">
        <w:rPr>
          <w:rFonts w:ascii="Times New Roman" w:eastAsia="Times New Roman" w:hAnsi="Times New Roman" w:cs="Times New Roman"/>
          <w:b/>
          <w:bCs/>
          <w:color w:val="202020"/>
          <w:sz w:val="24"/>
          <w:szCs w:val="24"/>
          <w:lang w:eastAsia="et-EE"/>
        </w:rPr>
        <w:t xml:space="preserve"> Temaatiline hindamine</w:t>
      </w:r>
    </w:p>
    <w:p w14:paraId="671C6DDB" w14:textId="77777777" w:rsidR="00103974" w:rsidRPr="00E472F6" w:rsidRDefault="00103974" w:rsidP="00AC1427">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1C6A34BA" w14:textId="1A89875D" w:rsidR="00E472F6" w:rsidRDefault="00E472F6" w:rsidP="00AC1427">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275DC3">
        <w:rPr>
          <w:rFonts w:ascii="Times New Roman" w:eastAsia="Times New Roman" w:hAnsi="Times New Roman" w:cs="Times New Roman"/>
          <w:sz w:val="24"/>
          <w:szCs w:val="24"/>
          <w:bdr w:val="none" w:sz="0" w:space="0" w:color="auto" w:frame="1"/>
          <w:lang w:eastAsia="et-EE"/>
        </w:rPr>
        <w:t>(</w:t>
      </w:r>
      <w:r w:rsidR="00E13542" w:rsidRPr="00275DC3">
        <w:rPr>
          <w:rFonts w:ascii="Times New Roman" w:eastAsia="Times New Roman" w:hAnsi="Times New Roman" w:cs="Times New Roman"/>
          <w:sz w:val="24"/>
          <w:szCs w:val="24"/>
          <w:bdr w:val="none" w:sz="0" w:space="0" w:color="auto" w:frame="1"/>
          <w:lang w:eastAsia="et-EE"/>
        </w:rPr>
        <w:t>1</w:t>
      </w:r>
      <w:r w:rsidRPr="00275DC3">
        <w:rPr>
          <w:rFonts w:ascii="Times New Roman" w:eastAsia="Times New Roman" w:hAnsi="Times New Roman" w:cs="Times New Roman"/>
          <w:sz w:val="24"/>
          <w:szCs w:val="24"/>
          <w:bdr w:val="none" w:sz="0" w:space="0" w:color="auto" w:frame="1"/>
          <w:lang w:eastAsia="et-EE"/>
        </w:rPr>
        <w:t>)</w:t>
      </w:r>
      <w:r w:rsidR="0099150D" w:rsidRPr="00275DC3">
        <w:rPr>
          <w:rFonts w:ascii="Times New Roman" w:eastAsia="Times New Roman" w:hAnsi="Times New Roman" w:cs="Times New Roman"/>
          <w:sz w:val="24"/>
          <w:szCs w:val="24"/>
          <w:bdr w:val="none" w:sz="0" w:space="0" w:color="auto" w:frame="1"/>
          <w:lang w:eastAsia="et-EE"/>
        </w:rPr>
        <w:t xml:space="preserve"> </w:t>
      </w:r>
      <w:bookmarkStart w:id="317" w:name="_Hlk126223502"/>
      <w:r w:rsidR="0099150D" w:rsidRPr="00275DC3">
        <w:rPr>
          <w:rFonts w:ascii="Times New Roman" w:eastAsia="Times New Roman" w:hAnsi="Times New Roman" w:cs="Times New Roman"/>
          <w:sz w:val="24"/>
          <w:szCs w:val="24"/>
          <w:lang w:eastAsia="et-EE"/>
        </w:rPr>
        <w:t>Teadus</w:t>
      </w:r>
      <w:r w:rsidR="007B0EA0" w:rsidRPr="00275DC3">
        <w:rPr>
          <w:rFonts w:ascii="Times New Roman" w:eastAsia="Times New Roman" w:hAnsi="Times New Roman" w:cs="Times New Roman"/>
          <w:sz w:val="24"/>
          <w:szCs w:val="24"/>
          <w:lang w:eastAsia="et-EE"/>
        </w:rPr>
        <w:t>- ja arendustegevuse eest vastutaval minist</w:t>
      </w:r>
      <w:r w:rsidR="000C00CA" w:rsidRPr="00275DC3">
        <w:rPr>
          <w:rFonts w:ascii="Times New Roman" w:eastAsia="Times New Roman" w:hAnsi="Times New Roman" w:cs="Times New Roman"/>
          <w:sz w:val="24"/>
          <w:szCs w:val="24"/>
          <w:lang w:eastAsia="et-EE"/>
        </w:rPr>
        <w:t>ril</w:t>
      </w:r>
      <w:bookmarkEnd w:id="317"/>
      <w:r w:rsidR="00DD3780">
        <w:rPr>
          <w:rFonts w:ascii="Times New Roman" w:eastAsia="Times New Roman" w:hAnsi="Times New Roman" w:cs="Times New Roman"/>
          <w:sz w:val="24"/>
          <w:szCs w:val="24"/>
          <w:lang w:eastAsia="et-EE"/>
        </w:rPr>
        <w:t xml:space="preserve"> </w:t>
      </w:r>
      <w:r w:rsidRPr="00275DC3">
        <w:rPr>
          <w:rFonts w:ascii="Times New Roman" w:eastAsia="Times New Roman" w:hAnsi="Times New Roman" w:cs="Times New Roman"/>
          <w:sz w:val="24"/>
          <w:szCs w:val="24"/>
          <w:lang w:eastAsia="et-EE"/>
        </w:rPr>
        <w:t xml:space="preserve">on õigus algatada </w:t>
      </w:r>
      <w:r w:rsidR="0099150D" w:rsidRPr="00275DC3">
        <w:rPr>
          <w:rFonts w:ascii="Times New Roman" w:eastAsia="Times New Roman" w:hAnsi="Times New Roman" w:cs="Times New Roman"/>
          <w:sz w:val="24"/>
          <w:szCs w:val="24"/>
          <w:lang w:eastAsia="et-EE"/>
        </w:rPr>
        <w:t xml:space="preserve">iseseisvalt, teiste ministeeriumite, teadus- ja arendusasutuste, ülikoolide või </w:t>
      </w:r>
      <w:proofErr w:type="spellStart"/>
      <w:r w:rsidR="0099150D" w:rsidRPr="00275DC3">
        <w:rPr>
          <w:rFonts w:ascii="Times New Roman" w:eastAsia="Times New Roman" w:hAnsi="Times New Roman" w:cs="Times New Roman"/>
          <w:sz w:val="24"/>
          <w:szCs w:val="24"/>
          <w:lang w:eastAsia="et-EE"/>
        </w:rPr>
        <w:t>evalveeritud</w:t>
      </w:r>
      <w:proofErr w:type="spellEnd"/>
      <w:r w:rsidR="0099150D" w:rsidRPr="00275DC3">
        <w:rPr>
          <w:rFonts w:ascii="Times New Roman" w:eastAsia="Times New Roman" w:hAnsi="Times New Roman" w:cs="Times New Roman"/>
          <w:sz w:val="24"/>
          <w:szCs w:val="24"/>
          <w:lang w:eastAsia="et-EE"/>
        </w:rPr>
        <w:t xml:space="preserve"> rakenduskõrgkoolide ettepanekul </w:t>
      </w:r>
      <w:r w:rsidR="009B1AB0">
        <w:rPr>
          <w:rFonts w:ascii="Times New Roman" w:eastAsia="Times New Roman" w:hAnsi="Times New Roman" w:cs="Times New Roman"/>
          <w:sz w:val="24"/>
          <w:szCs w:val="24"/>
          <w:lang w:eastAsia="et-EE"/>
        </w:rPr>
        <w:t xml:space="preserve">teadus- ja arendustegevuse </w:t>
      </w:r>
      <w:r w:rsidR="003F0D71">
        <w:rPr>
          <w:rFonts w:ascii="Times New Roman" w:eastAsia="Times New Roman" w:hAnsi="Times New Roman" w:cs="Times New Roman"/>
          <w:sz w:val="24"/>
          <w:szCs w:val="24"/>
          <w:lang w:eastAsia="et-EE"/>
        </w:rPr>
        <w:t>taseme</w:t>
      </w:r>
      <w:r w:rsidR="009B1AB0">
        <w:rPr>
          <w:rFonts w:ascii="Times New Roman" w:eastAsia="Times New Roman" w:hAnsi="Times New Roman" w:cs="Times New Roman"/>
          <w:sz w:val="24"/>
          <w:szCs w:val="24"/>
          <w:lang w:eastAsia="et-EE"/>
        </w:rPr>
        <w:t xml:space="preserve"> ja korralduslike aspektide </w:t>
      </w:r>
      <w:r w:rsidRPr="00275DC3">
        <w:rPr>
          <w:rFonts w:ascii="Times New Roman" w:eastAsia="Times New Roman" w:hAnsi="Times New Roman" w:cs="Times New Roman"/>
          <w:sz w:val="24"/>
          <w:szCs w:val="24"/>
          <w:lang w:eastAsia="et-EE"/>
        </w:rPr>
        <w:t>temaatilisi hindamisi</w:t>
      </w:r>
      <w:r w:rsidR="0018218E">
        <w:rPr>
          <w:rFonts w:ascii="Times New Roman" w:eastAsia="Times New Roman" w:hAnsi="Times New Roman" w:cs="Times New Roman"/>
          <w:sz w:val="24"/>
          <w:szCs w:val="24"/>
          <w:lang w:eastAsia="et-EE"/>
        </w:rPr>
        <w:t>, et valmistada ette</w:t>
      </w:r>
      <w:r w:rsidR="009B1AB0">
        <w:rPr>
          <w:rFonts w:ascii="Times New Roman" w:eastAsia="Times New Roman" w:hAnsi="Times New Roman" w:cs="Times New Roman"/>
          <w:sz w:val="24"/>
          <w:szCs w:val="24"/>
          <w:lang w:eastAsia="et-EE"/>
        </w:rPr>
        <w:t xml:space="preserve"> </w:t>
      </w:r>
      <w:r w:rsidRPr="00275DC3">
        <w:rPr>
          <w:rFonts w:ascii="Times New Roman" w:eastAsia="Times New Roman" w:hAnsi="Times New Roman" w:cs="Times New Roman"/>
          <w:sz w:val="24"/>
          <w:szCs w:val="24"/>
          <w:lang w:eastAsia="et-EE"/>
        </w:rPr>
        <w:t>teaduspoliitilis</w:t>
      </w:r>
      <w:r w:rsidR="0018218E">
        <w:rPr>
          <w:rFonts w:ascii="Times New Roman" w:eastAsia="Times New Roman" w:hAnsi="Times New Roman" w:cs="Times New Roman"/>
          <w:sz w:val="24"/>
          <w:szCs w:val="24"/>
          <w:lang w:eastAsia="et-EE"/>
        </w:rPr>
        <w:t>i</w:t>
      </w:r>
      <w:r w:rsidRPr="00275DC3">
        <w:rPr>
          <w:rFonts w:ascii="Times New Roman" w:eastAsia="Times New Roman" w:hAnsi="Times New Roman" w:cs="Times New Roman"/>
          <w:sz w:val="24"/>
          <w:szCs w:val="24"/>
          <w:lang w:eastAsia="et-EE"/>
        </w:rPr>
        <w:t xml:space="preserve"> </w:t>
      </w:r>
      <w:r w:rsidRPr="00275DC3">
        <w:rPr>
          <w:rFonts w:ascii="Times New Roman" w:eastAsia="Times New Roman" w:hAnsi="Times New Roman" w:cs="Times New Roman"/>
          <w:color w:val="202020"/>
          <w:sz w:val="24"/>
          <w:szCs w:val="24"/>
          <w:lang w:eastAsia="et-EE"/>
        </w:rPr>
        <w:t>otsus</w:t>
      </w:r>
      <w:r w:rsidR="0018218E">
        <w:rPr>
          <w:rFonts w:ascii="Times New Roman" w:eastAsia="Times New Roman" w:hAnsi="Times New Roman" w:cs="Times New Roman"/>
          <w:color w:val="202020"/>
          <w:sz w:val="24"/>
          <w:szCs w:val="24"/>
          <w:lang w:eastAsia="et-EE"/>
        </w:rPr>
        <w:t xml:space="preserve">eid </w:t>
      </w:r>
      <w:r w:rsidRPr="00275DC3">
        <w:rPr>
          <w:rFonts w:ascii="Times New Roman" w:eastAsia="Times New Roman" w:hAnsi="Times New Roman" w:cs="Times New Roman"/>
          <w:color w:val="202020"/>
          <w:sz w:val="24"/>
          <w:szCs w:val="24"/>
          <w:lang w:eastAsia="et-EE"/>
        </w:rPr>
        <w:t>ja meetme</w:t>
      </w:r>
      <w:r w:rsidR="0018218E">
        <w:rPr>
          <w:rFonts w:ascii="Times New Roman" w:eastAsia="Times New Roman" w:hAnsi="Times New Roman" w:cs="Times New Roman"/>
          <w:color w:val="202020"/>
          <w:sz w:val="24"/>
          <w:szCs w:val="24"/>
          <w:lang w:eastAsia="et-EE"/>
        </w:rPr>
        <w:t>id</w:t>
      </w:r>
      <w:r w:rsidRPr="00275DC3">
        <w:rPr>
          <w:rFonts w:ascii="Times New Roman" w:eastAsia="Times New Roman" w:hAnsi="Times New Roman" w:cs="Times New Roman"/>
          <w:color w:val="202020"/>
          <w:sz w:val="24"/>
          <w:szCs w:val="24"/>
          <w:lang w:eastAsia="et-EE"/>
        </w:rPr>
        <w:t xml:space="preserve"> või </w:t>
      </w:r>
      <w:r w:rsidR="0018218E">
        <w:rPr>
          <w:rFonts w:ascii="Times New Roman" w:eastAsia="Times New Roman" w:hAnsi="Times New Roman" w:cs="Times New Roman"/>
          <w:color w:val="202020"/>
          <w:sz w:val="24"/>
          <w:szCs w:val="24"/>
          <w:lang w:eastAsia="et-EE"/>
        </w:rPr>
        <w:t xml:space="preserve">hinnata </w:t>
      </w:r>
      <w:r w:rsidRPr="00275DC3">
        <w:rPr>
          <w:rFonts w:ascii="Times New Roman" w:eastAsia="Times New Roman" w:hAnsi="Times New Roman" w:cs="Times New Roman"/>
          <w:color w:val="202020"/>
          <w:sz w:val="24"/>
          <w:szCs w:val="24"/>
          <w:lang w:eastAsia="et-EE"/>
        </w:rPr>
        <w:t>nende mõju ja rakendamis</w:t>
      </w:r>
      <w:r w:rsidR="0018218E">
        <w:rPr>
          <w:rFonts w:ascii="Times New Roman" w:eastAsia="Times New Roman" w:hAnsi="Times New Roman" w:cs="Times New Roman"/>
          <w:color w:val="202020"/>
          <w:sz w:val="24"/>
          <w:szCs w:val="24"/>
          <w:lang w:eastAsia="et-EE"/>
        </w:rPr>
        <w:t>t</w:t>
      </w:r>
      <w:r w:rsidRPr="00275DC3">
        <w:rPr>
          <w:rFonts w:ascii="Times New Roman" w:eastAsia="Times New Roman" w:hAnsi="Times New Roman" w:cs="Times New Roman"/>
          <w:color w:val="202020"/>
          <w:sz w:val="24"/>
          <w:szCs w:val="24"/>
          <w:lang w:eastAsia="et-EE"/>
        </w:rPr>
        <w:t xml:space="preserve"> ning </w:t>
      </w:r>
      <w:r w:rsidR="0018218E">
        <w:rPr>
          <w:rFonts w:ascii="Times New Roman" w:eastAsia="Times New Roman" w:hAnsi="Times New Roman" w:cs="Times New Roman"/>
          <w:color w:val="202020"/>
          <w:sz w:val="24"/>
          <w:szCs w:val="24"/>
          <w:lang w:eastAsia="et-EE"/>
        </w:rPr>
        <w:t xml:space="preserve">anda </w:t>
      </w:r>
      <w:r w:rsidRPr="00275DC3">
        <w:rPr>
          <w:rFonts w:ascii="Times New Roman" w:eastAsia="Times New Roman" w:hAnsi="Times New Roman" w:cs="Times New Roman"/>
          <w:color w:val="202020"/>
          <w:sz w:val="24"/>
          <w:szCs w:val="24"/>
          <w:lang w:eastAsia="et-EE"/>
        </w:rPr>
        <w:t>teadus- ja arendusasutus</w:t>
      </w:r>
      <w:r w:rsidR="0018218E">
        <w:rPr>
          <w:rFonts w:ascii="Times New Roman" w:eastAsia="Times New Roman" w:hAnsi="Times New Roman" w:cs="Times New Roman"/>
          <w:color w:val="202020"/>
          <w:sz w:val="24"/>
          <w:szCs w:val="24"/>
          <w:lang w:eastAsia="et-EE"/>
        </w:rPr>
        <w:t>t</w:t>
      </w:r>
      <w:r w:rsidRPr="00275DC3">
        <w:rPr>
          <w:rFonts w:ascii="Times New Roman" w:eastAsia="Times New Roman" w:hAnsi="Times New Roman" w:cs="Times New Roman"/>
          <w:color w:val="202020"/>
          <w:sz w:val="24"/>
          <w:szCs w:val="24"/>
          <w:lang w:eastAsia="et-EE"/>
        </w:rPr>
        <w:t>ele</w:t>
      </w:r>
      <w:r w:rsidR="0099150D" w:rsidRPr="00275DC3">
        <w:rPr>
          <w:rFonts w:ascii="Times New Roman" w:eastAsia="Times New Roman" w:hAnsi="Times New Roman" w:cs="Times New Roman"/>
          <w:color w:val="202020"/>
          <w:sz w:val="24"/>
          <w:szCs w:val="24"/>
          <w:lang w:eastAsia="et-EE"/>
        </w:rPr>
        <w:t>, ülikoolidele</w:t>
      </w:r>
      <w:r w:rsidR="00060785" w:rsidRPr="00275DC3">
        <w:rPr>
          <w:rFonts w:ascii="Times New Roman" w:eastAsia="Times New Roman" w:hAnsi="Times New Roman" w:cs="Times New Roman"/>
          <w:color w:val="202020"/>
          <w:sz w:val="24"/>
          <w:szCs w:val="24"/>
          <w:lang w:eastAsia="et-EE"/>
        </w:rPr>
        <w:t xml:space="preserve"> </w:t>
      </w:r>
      <w:r w:rsidR="00114549" w:rsidRPr="00275DC3">
        <w:rPr>
          <w:rFonts w:ascii="Times New Roman" w:eastAsia="Times New Roman" w:hAnsi="Times New Roman" w:cs="Times New Roman"/>
          <w:color w:val="202020"/>
          <w:sz w:val="24"/>
          <w:szCs w:val="24"/>
          <w:lang w:eastAsia="et-EE"/>
        </w:rPr>
        <w:t xml:space="preserve">ja </w:t>
      </w:r>
      <w:r w:rsidR="0099150D" w:rsidRPr="00275DC3">
        <w:rPr>
          <w:rFonts w:ascii="Times New Roman" w:eastAsia="Times New Roman" w:hAnsi="Times New Roman" w:cs="Times New Roman"/>
          <w:color w:val="202020"/>
          <w:sz w:val="24"/>
          <w:szCs w:val="24"/>
          <w:lang w:eastAsia="et-EE"/>
        </w:rPr>
        <w:t>rakendus</w:t>
      </w:r>
      <w:r w:rsidR="00060785" w:rsidRPr="00275DC3">
        <w:rPr>
          <w:rFonts w:ascii="Times New Roman" w:eastAsia="Times New Roman" w:hAnsi="Times New Roman" w:cs="Times New Roman"/>
          <w:color w:val="202020"/>
          <w:sz w:val="24"/>
          <w:szCs w:val="24"/>
          <w:lang w:eastAsia="et-EE"/>
        </w:rPr>
        <w:t>kõrgkoolidele</w:t>
      </w:r>
      <w:r w:rsidRPr="00275DC3">
        <w:rPr>
          <w:rFonts w:ascii="Times New Roman" w:eastAsia="Times New Roman" w:hAnsi="Times New Roman" w:cs="Times New Roman"/>
          <w:color w:val="202020"/>
          <w:sz w:val="24"/>
          <w:szCs w:val="24"/>
          <w:lang w:eastAsia="et-EE"/>
        </w:rPr>
        <w:t xml:space="preserve"> tagasiside</w:t>
      </w:r>
      <w:r w:rsidR="0018218E">
        <w:rPr>
          <w:rFonts w:ascii="Times New Roman" w:eastAsia="Times New Roman" w:hAnsi="Times New Roman" w:cs="Times New Roman"/>
          <w:color w:val="202020"/>
          <w:sz w:val="24"/>
          <w:szCs w:val="24"/>
          <w:lang w:eastAsia="et-EE"/>
        </w:rPr>
        <w:t>t</w:t>
      </w:r>
      <w:r w:rsidRPr="00275DC3">
        <w:rPr>
          <w:rFonts w:ascii="Times New Roman" w:eastAsia="Times New Roman" w:hAnsi="Times New Roman" w:cs="Times New Roman"/>
          <w:color w:val="202020"/>
          <w:sz w:val="24"/>
          <w:szCs w:val="24"/>
          <w:lang w:eastAsia="et-EE"/>
        </w:rPr>
        <w:t>.</w:t>
      </w:r>
    </w:p>
    <w:p w14:paraId="317581D6" w14:textId="77777777" w:rsidR="00E472F6" w:rsidRPr="00E472F6" w:rsidRDefault="00E472F6" w:rsidP="00AC1427">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0402C66A" w14:textId="5C2BBEA2" w:rsidR="00E472F6" w:rsidRPr="00E472F6" w:rsidRDefault="00E472F6" w:rsidP="00AC1427">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E472F6">
        <w:rPr>
          <w:rFonts w:ascii="Times New Roman" w:eastAsia="Times New Roman" w:hAnsi="Times New Roman" w:cs="Times New Roman"/>
          <w:color w:val="202020"/>
          <w:sz w:val="24"/>
          <w:szCs w:val="24"/>
          <w:lang w:eastAsia="et-EE"/>
        </w:rPr>
        <w:t>(</w:t>
      </w:r>
      <w:r w:rsidR="00E13542">
        <w:rPr>
          <w:rFonts w:ascii="Times New Roman" w:eastAsia="Times New Roman" w:hAnsi="Times New Roman" w:cs="Times New Roman"/>
          <w:color w:val="202020"/>
          <w:sz w:val="24"/>
          <w:szCs w:val="24"/>
          <w:lang w:eastAsia="et-EE"/>
        </w:rPr>
        <w:t>2</w:t>
      </w:r>
      <w:r w:rsidRPr="00E472F6">
        <w:rPr>
          <w:rFonts w:ascii="Times New Roman" w:eastAsia="Times New Roman" w:hAnsi="Times New Roman" w:cs="Times New Roman"/>
          <w:color w:val="202020"/>
          <w:sz w:val="24"/>
          <w:szCs w:val="24"/>
          <w:lang w:eastAsia="et-EE"/>
        </w:rPr>
        <w:t>)</w:t>
      </w:r>
      <w:r w:rsidRPr="00E472F6" w:rsidDel="006E30C1">
        <w:rPr>
          <w:rFonts w:ascii="Times New Roman" w:eastAsia="Times New Roman" w:hAnsi="Times New Roman" w:cs="Times New Roman"/>
          <w:color w:val="202020"/>
          <w:sz w:val="24"/>
          <w:szCs w:val="24"/>
          <w:lang w:eastAsia="et-EE"/>
        </w:rPr>
        <w:t xml:space="preserve"> </w:t>
      </w:r>
      <w:r w:rsidRPr="00E472F6">
        <w:rPr>
          <w:rFonts w:ascii="Times New Roman" w:eastAsia="Times New Roman" w:hAnsi="Times New Roman" w:cs="Times New Roman"/>
          <w:color w:val="202020"/>
          <w:sz w:val="24"/>
          <w:szCs w:val="24"/>
          <w:lang w:eastAsia="et-EE"/>
        </w:rPr>
        <w:t xml:space="preserve">Temaatilise hindamise teema, osalejad </w:t>
      </w:r>
      <w:r w:rsidR="000B5FF7">
        <w:rPr>
          <w:rFonts w:ascii="Times New Roman" w:eastAsia="Times New Roman" w:hAnsi="Times New Roman" w:cs="Times New Roman"/>
          <w:color w:val="202020"/>
          <w:sz w:val="24"/>
          <w:szCs w:val="24"/>
          <w:lang w:eastAsia="et-EE"/>
        </w:rPr>
        <w:t>ja täpsema korralduse</w:t>
      </w:r>
      <w:r w:rsidRPr="00E472F6">
        <w:rPr>
          <w:rFonts w:ascii="Times New Roman" w:eastAsia="Times New Roman" w:hAnsi="Times New Roman" w:cs="Times New Roman"/>
          <w:color w:val="202020"/>
          <w:sz w:val="24"/>
          <w:szCs w:val="24"/>
          <w:lang w:eastAsia="et-EE"/>
        </w:rPr>
        <w:t xml:space="preserve"> kinnitab </w:t>
      </w:r>
      <w:r w:rsidR="0020522C" w:rsidRPr="00E472F6">
        <w:rPr>
          <w:rFonts w:ascii="Times New Roman" w:hAnsi="Times New Roman" w:cs="Times New Roman"/>
          <w:sz w:val="24"/>
          <w:szCs w:val="24"/>
        </w:rPr>
        <w:t>teadus- ja arendustegevuse</w:t>
      </w:r>
      <w:r w:rsidR="0020522C" w:rsidRPr="00E472F6">
        <w:rPr>
          <w:rFonts w:ascii="Times New Roman" w:eastAsia="Times New Roman" w:hAnsi="Times New Roman" w:cs="Times New Roman"/>
          <w:color w:val="202020"/>
          <w:sz w:val="24"/>
          <w:szCs w:val="24"/>
          <w:lang w:eastAsia="et-EE"/>
        </w:rPr>
        <w:t xml:space="preserve"> </w:t>
      </w:r>
      <w:r w:rsidRPr="00E472F6">
        <w:rPr>
          <w:rFonts w:ascii="Times New Roman" w:eastAsia="Times New Roman" w:hAnsi="Times New Roman" w:cs="Times New Roman"/>
          <w:color w:val="202020"/>
          <w:sz w:val="24"/>
          <w:szCs w:val="24"/>
          <w:lang w:eastAsia="et-EE"/>
        </w:rPr>
        <w:t>valdkonna eest vastutav minister käskkirjaga.</w:t>
      </w:r>
    </w:p>
    <w:p w14:paraId="7982718C" w14:textId="77777777" w:rsidR="00E472F6" w:rsidRPr="00E472F6" w:rsidRDefault="00E472F6" w:rsidP="00AC1427">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7A5709AA" w14:textId="6BBD907E" w:rsidR="00CF285E" w:rsidRDefault="00CF285E" w:rsidP="00AC1427">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CF285E">
        <w:rPr>
          <w:rFonts w:ascii="Times New Roman" w:eastAsia="Times New Roman" w:hAnsi="Times New Roman" w:cs="Times New Roman"/>
          <w:color w:val="202020"/>
          <w:sz w:val="24"/>
          <w:szCs w:val="24"/>
          <w:lang w:eastAsia="et-EE"/>
        </w:rPr>
        <w:t>(</w:t>
      </w:r>
      <w:r w:rsidR="004F132E">
        <w:rPr>
          <w:rFonts w:ascii="Times New Roman" w:eastAsia="Times New Roman" w:hAnsi="Times New Roman" w:cs="Times New Roman"/>
          <w:color w:val="202020"/>
          <w:sz w:val="24"/>
          <w:szCs w:val="24"/>
          <w:lang w:eastAsia="et-EE"/>
        </w:rPr>
        <w:t>3</w:t>
      </w:r>
      <w:r w:rsidRPr="00CF285E">
        <w:rPr>
          <w:rFonts w:ascii="Times New Roman" w:eastAsia="Times New Roman" w:hAnsi="Times New Roman" w:cs="Times New Roman"/>
          <w:color w:val="202020"/>
          <w:sz w:val="24"/>
          <w:szCs w:val="24"/>
          <w:lang w:eastAsia="et-EE"/>
        </w:rPr>
        <w:t>) Temaatilise hindamise</w:t>
      </w:r>
      <w:del w:id="318" w:author="Aili Sandre" w:date="2024-09-10T11:26:00Z">
        <w:r w:rsidRPr="00CF285E" w:rsidDel="005117A2">
          <w:rPr>
            <w:rFonts w:ascii="Times New Roman" w:eastAsia="Times New Roman" w:hAnsi="Times New Roman" w:cs="Times New Roman"/>
            <w:color w:val="202020"/>
            <w:sz w:val="24"/>
            <w:szCs w:val="24"/>
            <w:lang w:eastAsia="et-EE"/>
          </w:rPr>
          <w:delText>ga seotud</w:delText>
        </w:r>
      </w:del>
      <w:r w:rsidRPr="00CF285E">
        <w:rPr>
          <w:rFonts w:ascii="Times New Roman" w:eastAsia="Times New Roman" w:hAnsi="Times New Roman" w:cs="Times New Roman"/>
          <w:color w:val="202020"/>
          <w:sz w:val="24"/>
          <w:szCs w:val="24"/>
          <w:lang w:eastAsia="et-EE"/>
        </w:rPr>
        <w:t xml:space="preserve"> kulud kaetakse </w:t>
      </w:r>
      <w:commentRangeStart w:id="319"/>
      <w:r w:rsidRPr="00CF285E">
        <w:rPr>
          <w:rFonts w:ascii="Times New Roman" w:eastAsia="Times New Roman" w:hAnsi="Times New Roman" w:cs="Times New Roman"/>
          <w:color w:val="202020"/>
          <w:sz w:val="24"/>
          <w:szCs w:val="24"/>
          <w:lang w:eastAsia="et-EE"/>
        </w:rPr>
        <w:t>teadus- ja arendustegevuse eest vastutava ministeeriumi</w:t>
      </w:r>
      <w:r w:rsidRPr="00CF285E" w:rsidDel="007B0EA0">
        <w:rPr>
          <w:rFonts w:ascii="Times New Roman" w:eastAsia="Times New Roman" w:hAnsi="Times New Roman" w:cs="Times New Roman"/>
          <w:color w:val="202020"/>
          <w:sz w:val="24"/>
          <w:szCs w:val="24"/>
          <w:lang w:eastAsia="et-EE"/>
        </w:rPr>
        <w:t xml:space="preserve"> </w:t>
      </w:r>
      <w:r w:rsidRPr="00CF285E">
        <w:rPr>
          <w:rFonts w:ascii="Times New Roman" w:eastAsia="Times New Roman" w:hAnsi="Times New Roman" w:cs="Times New Roman"/>
          <w:color w:val="202020"/>
          <w:sz w:val="24"/>
          <w:szCs w:val="24"/>
          <w:lang w:eastAsia="et-EE"/>
        </w:rPr>
        <w:t>eelarve kaudu riigieelarvest</w:t>
      </w:r>
      <w:commentRangeEnd w:id="319"/>
      <w:r w:rsidR="00964AF7">
        <w:rPr>
          <w:rStyle w:val="Kommentaariviide"/>
        </w:rPr>
        <w:commentReference w:id="319"/>
      </w:r>
      <w:r>
        <w:rPr>
          <w:rFonts w:ascii="Times New Roman" w:eastAsia="Times New Roman" w:hAnsi="Times New Roman" w:cs="Times New Roman"/>
          <w:color w:val="202020"/>
          <w:sz w:val="24"/>
          <w:szCs w:val="24"/>
          <w:lang w:eastAsia="et-EE"/>
        </w:rPr>
        <w:t xml:space="preserve">, arvestades lõikes </w:t>
      </w:r>
      <w:r w:rsidR="004F132E">
        <w:rPr>
          <w:rFonts w:ascii="Times New Roman" w:eastAsia="Times New Roman" w:hAnsi="Times New Roman" w:cs="Times New Roman"/>
          <w:color w:val="202020"/>
          <w:sz w:val="24"/>
          <w:szCs w:val="24"/>
          <w:lang w:eastAsia="et-EE"/>
        </w:rPr>
        <w:t>4</w:t>
      </w:r>
      <w:r>
        <w:rPr>
          <w:rFonts w:ascii="Times New Roman" w:eastAsia="Times New Roman" w:hAnsi="Times New Roman" w:cs="Times New Roman"/>
          <w:color w:val="202020"/>
          <w:sz w:val="24"/>
          <w:szCs w:val="24"/>
          <w:lang w:eastAsia="et-EE"/>
        </w:rPr>
        <w:t xml:space="preserve"> sätestatut.</w:t>
      </w:r>
    </w:p>
    <w:p w14:paraId="5D573577" w14:textId="77777777" w:rsidR="00CF285E" w:rsidRDefault="00CF285E" w:rsidP="00AC1427">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7C1FDC39" w14:textId="4DBCC890" w:rsidR="00CF285E" w:rsidRPr="00E472F6" w:rsidRDefault="00CF285E" w:rsidP="00AC1427">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w:t>
      </w:r>
      <w:r w:rsidR="004F132E">
        <w:rPr>
          <w:rFonts w:ascii="Times New Roman" w:eastAsia="Times New Roman" w:hAnsi="Times New Roman" w:cs="Times New Roman"/>
          <w:color w:val="202020"/>
          <w:sz w:val="24"/>
          <w:szCs w:val="24"/>
          <w:lang w:eastAsia="et-EE"/>
        </w:rPr>
        <w:t>4</w:t>
      </w:r>
      <w:r>
        <w:rPr>
          <w:rFonts w:ascii="Times New Roman" w:eastAsia="Times New Roman" w:hAnsi="Times New Roman" w:cs="Times New Roman"/>
          <w:color w:val="202020"/>
          <w:sz w:val="24"/>
          <w:szCs w:val="24"/>
          <w:lang w:eastAsia="et-EE"/>
        </w:rPr>
        <w:t>) K</w:t>
      </w:r>
      <w:r w:rsidRPr="00CF285E">
        <w:rPr>
          <w:rFonts w:ascii="Times New Roman" w:eastAsia="Times New Roman" w:hAnsi="Times New Roman" w:cs="Times New Roman"/>
          <w:color w:val="202020"/>
          <w:sz w:val="24"/>
          <w:szCs w:val="24"/>
          <w:lang w:eastAsia="et-EE"/>
        </w:rPr>
        <w:t xml:space="preserve">ui temaatiline hindamine </w:t>
      </w:r>
      <w:ins w:id="320" w:author="Aili Sandre" w:date="2024-09-10T11:27:00Z">
        <w:r w:rsidR="005117A2">
          <w:rPr>
            <w:rFonts w:ascii="Times New Roman" w:eastAsia="Times New Roman" w:hAnsi="Times New Roman" w:cs="Times New Roman"/>
            <w:color w:val="202020"/>
            <w:sz w:val="24"/>
            <w:szCs w:val="24"/>
            <w:lang w:eastAsia="et-EE"/>
          </w:rPr>
          <w:t>tehakse</w:t>
        </w:r>
      </w:ins>
      <w:del w:id="321" w:author="Aili Sandre" w:date="2024-09-10T11:27:00Z">
        <w:r w:rsidRPr="00CF285E" w:rsidDel="005117A2">
          <w:rPr>
            <w:rFonts w:ascii="Times New Roman" w:eastAsia="Times New Roman" w:hAnsi="Times New Roman" w:cs="Times New Roman"/>
            <w:color w:val="202020"/>
            <w:sz w:val="24"/>
            <w:szCs w:val="24"/>
            <w:lang w:eastAsia="et-EE"/>
          </w:rPr>
          <w:delText>viiakse läbi</w:delText>
        </w:r>
      </w:del>
      <w:r w:rsidRPr="00CF285E">
        <w:rPr>
          <w:rFonts w:ascii="Times New Roman" w:eastAsia="Times New Roman" w:hAnsi="Times New Roman" w:cs="Times New Roman"/>
          <w:color w:val="202020"/>
          <w:sz w:val="24"/>
          <w:szCs w:val="24"/>
          <w:lang w:eastAsia="et-EE"/>
        </w:rPr>
        <w:t xml:space="preserve"> konkreetse juriidilise isiku või asutuse huvides ning </w:t>
      </w:r>
      <w:del w:id="322" w:author="Aili Sandre" w:date="2024-09-10T11:27:00Z">
        <w:r w:rsidRPr="00CF285E" w:rsidDel="005117A2">
          <w:rPr>
            <w:rFonts w:ascii="Times New Roman" w:eastAsia="Times New Roman" w:hAnsi="Times New Roman" w:cs="Times New Roman"/>
            <w:color w:val="202020"/>
            <w:sz w:val="24"/>
            <w:szCs w:val="24"/>
            <w:lang w:eastAsia="et-EE"/>
          </w:rPr>
          <w:delText>temaatiline hindamine</w:delText>
        </w:r>
      </w:del>
      <w:ins w:id="323" w:author="Aili Sandre" w:date="2024-09-10T11:27:00Z">
        <w:r w:rsidR="005117A2">
          <w:rPr>
            <w:rFonts w:ascii="Times New Roman" w:eastAsia="Times New Roman" w:hAnsi="Times New Roman" w:cs="Times New Roman"/>
            <w:color w:val="202020"/>
            <w:sz w:val="24"/>
            <w:szCs w:val="24"/>
            <w:lang w:eastAsia="et-EE"/>
          </w:rPr>
          <w:t>see</w:t>
        </w:r>
      </w:ins>
      <w:r w:rsidRPr="00CF285E">
        <w:rPr>
          <w:rFonts w:ascii="Times New Roman" w:eastAsia="Times New Roman" w:hAnsi="Times New Roman" w:cs="Times New Roman"/>
          <w:color w:val="202020"/>
          <w:sz w:val="24"/>
          <w:szCs w:val="24"/>
          <w:lang w:eastAsia="et-EE"/>
        </w:rPr>
        <w:t xml:space="preserve"> ei ole riigi teaduspoliitika kujundamise seisukohalt määrava tähtsusega, kannab kulud </w:t>
      </w:r>
      <w:del w:id="324" w:author="Aili Sandre" w:date="2024-09-10T11:28:00Z">
        <w:r w:rsidRPr="00CF285E" w:rsidDel="00E23B86">
          <w:rPr>
            <w:rFonts w:ascii="Times New Roman" w:eastAsia="Times New Roman" w:hAnsi="Times New Roman" w:cs="Times New Roman"/>
            <w:color w:val="202020"/>
            <w:sz w:val="24"/>
            <w:szCs w:val="24"/>
            <w:lang w:eastAsia="et-EE"/>
          </w:rPr>
          <w:delText xml:space="preserve">vastav </w:delText>
        </w:r>
      </w:del>
      <w:r w:rsidRPr="00CF285E">
        <w:rPr>
          <w:rFonts w:ascii="Times New Roman" w:eastAsia="Times New Roman" w:hAnsi="Times New Roman" w:cs="Times New Roman"/>
          <w:color w:val="202020"/>
          <w:sz w:val="24"/>
          <w:szCs w:val="24"/>
          <w:lang w:eastAsia="et-EE"/>
        </w:rPr>
        <w:t>juriidiline isik või asutus.</w:t>
      </w:r>
    </w:p>
    <w:p w14:paraId="061978A2" w14:textId="77777777" w:rsidR="00E472F6" w:rsidRPr="00E472F6" w:rsidRDefault="00E472F6" w:rsidP="00E472F6">
      <w:pPr>
        <w:spacing w:after="0" w:line="240" w:lineRule="auto"/>
        <w:jc w:val="both"/>
        <w:rPr>
          <w:rFonts w:ascii="Times New Roman" w:hAnsi="Times New Roman" w:cs="Times New Roman"/>
          <w:b/>
          <w:bCs/>
          <w:sz w:val="24"/>
          <w:szCs w:val="24"/>
        </w:rPr>
      </w:pPr>
    </w:p>
    <w:p w14:paraId="1A359DA5" w14:textId="0444997F" w:rsidR="00E472F6" w:rsidRPr="00E472F6" w:rsidRDefault="00E472F6" w:rsidP="00E472F6">
      <w:pPr>
        <w:spacing w:after="0" w:line="240" w:lineRule="auto"/>
        <w:jc w:val="both"/>
        <w:rPr>
          <w:rFonts w:ascii="Times New Roman" w:hAnsi="Times New Roman" w:cs="Times New Roman"/>
          <w:sz w:val="24"/>
          <w:szCs w:val="24"/>
        </w:rPr>
      </w:pPr>
      <w:r w:rsidRPr="00E472F6">
        <w:rPr>
          <w:rFonts w:ascii="Times New Roman" w:hAnsi="Times New Roman" w:cs="Times New Roman"/>
          <w:b/>
          <w:bCs/>
          <w:sz w:val="24"/>
          <w:szCs w:val="24"/>
        </w:rPr>
        <w:t xml:space="preserve">§ </w:t>
      </w:r>
      <w:r w:rsidR="00C5611A" w:rsidRPr="00E472F6">
        <w:rPr>
          <w:rFonts w:ascii="Times New Roman" w:hAnsi="Times New Roman" w:cs="Times New Roman"/>
          <w:b/>
          <w:bCs/>
          <w:sz w:val="24"/>
          <w:szCs w:val="24"/>
        </w:rPr>
        <w:t>1</w:t>
      </w:r>
      <w:r w:rsidR="00C5611A">
        <w:rPr>
          <w:rFonts w:ascii="Times New Roman" w:hAnsi="Times New Roman" w:cs="Times New Roman"/>
          <w:b/>
          <w:bCs/>
          <w:sz w:val="24"/>
          <w:szCs w:val="24"/>
        </w:rPr>
        <w:t>9</w:t>
      </w:r>
      <w:r w:rsidRPr="00E472F6">
        <w:rPr>
          <w:rFonts w:ascii="Times New Roman" w:hAnsi="Times New Roman" w:cs="Times New Roman"/>
          <w:b/>
          <w:bCs/>
          <w:sz w:val="24"/>
          <w:szCs w:val="24"/>
        </w:rPr>
        <w:t xml:space="preserve">. </w:t>
      </w:r>
      <w:r w:rsidR="00114549">
        <w:rPr>
          <w:rFonts w:ascii="Times New Roman" w:hAnsi="Times New Roman" w:cs="Times New Roman"/>
          <w:b/>
          <w:bCs/>
          <w:sz w:val="24"/>
          <w:szCs w:val="24"/>
        </w:rPr>
        <w:t>T</w:t>
      </w:r>
      <w:r w:rsidRPr="00E472F6">
        <w:rPr>
          <w:rFonts w:ascii="Times New Roman" w:hAnsi="Times New Roman" w:cs="Times New Roman"/>
          <w:b/>
          <w:bCs/>
          <w:sz w:val="24"/>
          <w:szCs w:val="24"/>
        </w:rPr>
        <w:t>eadus- ja arendusasutuse</w:t>
      </w:r>
      <w:r w:rsidR="00185D08">
        <w:rPr>
          <w:rFonts w:ascii="Times New Roman" w:hAnsi="Times New Roman" w:cs="Times New Roman"/>
          <w:b/>
          <w:bCs/>
          <w:sz w:val="24"/>
          <w:szCs w:val="24"/>
        </w:rPr>
        <w:t xml:space="preserve">, </w:t>
      </w:r>
      <w:r w:rsidR="009F73E3" w:rsidRPr="009F73E3">
        <w:rPr>
          <w:rFonts w:ascii="Times New Roman" w:hAnsi="Times New Roman" w:cs="Times New Roman"/>
          <w:b/>
          <w:bCs/>
          <w:sz w:val="24"/>
          <w:szCs w:val="24"/>
        </w:rPr>
        <w:t xml:space="preserve">ülikooli </w:t>
      </w:r>
      <w:r w:rsidR="009B6061">
        <w:rPr>
          <w:rFonts w:ascii="Times New Roman" w:hAnsi="Times New Roman" w:cs="Times New Roman"/>
          <w:b/>
          <w:bCs/>
          <w:sz w:val="24"/>
          <w:szCs w:val="24"/>
        </w:rPr>
        <w:t>ning</w:t>
      </w:r>
      <w:r w:rsidR="00185D08" w:rsidRPr="009F73E3">
        <w:rPr>
          <w:rFonts w:ascii="Times New Roman" w:hAnsi="Times New Roman" w:cs="Times New Roman"/>
          <w:b/>
          <w:bCs/>
          <w:sz w:val="24"/>
          <w:szCs w:val="24"/>
        </w:rPr>
        <w:t xml:space="preserve"> </w:t>
      </w:r>
      <w:proofErr w:type="spellStart"/>
      <w:r w:rsidR="00667A5C">
        <w:rPr>
          <w:rFonts w:ascii="Times New Roman" w:hAnsi="Times New Roman" w:cs="Times New Roman"/>
          <w:b/>
          <w:bCs/>
          <w:sz w:val="24"/>
          <w:szCs w:val="24"/>
        </w:rPr>
        <w:t>evalveeritud</w:t>
      </w:r>
      <w:proofErr w:type="spellEnd"/>
      <w:r w:rsidR="00667A5C">
        <w:rPr>
          <w:rFonts w:ascii="Times New Roman" w:hAnsi="Times New Roman" w:cs="Times New Roman"/>
          <w:b/>
          <w:bCs/>
          <w:sz w:val="24"/>
          <w:szCs w:val="24"/>
        </w:rPr>
        <w:t xml:space="preserve"> </w:t>
      </w:r>
      <w:r w:rsidR="009F73E3" w:rsidRPr="009F73E3">
        <w:rPr>
          <w:rFonts w:ascii="Times New Roman" w:hAnsi="Times New Roman" w:cs="Times New Roman"/>
          <w:b/>
          <w:bCs/>
          <w:sz w:val="24"/>
          <w:szCs w:val="24"/>
        </w:rPr>
        <w:t>rakendus</w:t>
      </w:r>
      <w:r w:rsidR="00060785">
        <w:rPr>
          <w:rFonts w:ascii="Times New Roman" w:hAnsi="Times New Roman" w:cs="Times New Roman"/>
          <w:b/>
          <w:bCs/>
          <w:sz w:val="24"/>
          <w:szCs w:val="24"/>
        </w:rPr>
        <w:t xml:space="preserve">kõrgkooli </w:t>
      </w:r>
      <w:ins w:id="325" w:author="Aili Sandre" w:date="2024-09-10T11:28:00Z">
        <w:r w:rsidR="00E23B86">
          <w:rPr>
            <w:rFonts w:ascii="Times New Roman" w:hAnsi="Times New Roman" w:cs="Times New Roman"/>
            <w:b/>
            <w:bCs/>
            <w:sz w:val="24"/>
            <w:szCs w:val="24"/>
          </w:rPr>
          <w:t xml:space="preserve">teadus- ja arendustegevuse </w:t>
        </w:r>
      </w:ins>
      <w:r w:rsidRPr="00E472F6">
        <w:rPr>
          <w:rFonts w:ascii="Times New Roman" w:hAnsi="Times New Roman" w:cs="Times New Roman"/>
          <w:b/>
          <w:bCs/>
          <w:sz w:val="24"/>
          <w:szCs w:val="24"/>
        </w:rPr>
        <w:t>ülesanded</w:t>
      </w:r>
      <w:r w:rsidR="00060785">
        <w:rPr>
          <w:rFonts w:ascii="Times New Roman" w:hAnsi="Times New Roman" w:cs="Times New Roman"/>
          <w:b/>
          <w:bCs/>
          <w:sz w:val="24"/>
          <w:szCs w:val="24"/>
        </w:rPr>
        <w:t xml:space="preserve"> </w:t>
      </w:r>
      <w:r w:rsidR="009B6061">
        <w:rPr>
          <w:rFonts w:ascii="Times New Roman" w:hAnsi="Times New Roman" w:cs="Times New Roman"/>
          <w:b/>
          <w:bCs/>
          <w:sz w:val="24"/>
          <w:szCs w:val="24"/>
        </w:rPr>
        <w:t>ja</w:t>
      </w:r>
      <w:r w:rsidR="00EB0065">
        <w:rPr>
          <w:rFonts w:ascii="Times New Roman" w:hAnsi="Times New Roman" w:cs="Times New Roman"/>
          <w:b/>
          <w:bCs/>
          <w:sz w:val="24"/>
          <w:szCs w:val="24"/>
        </w:rPr>
        <w:t xml:space="preserve"> kohustused</w:t>
      </w:r>
      <w:del w:id="326" w:author="Aili Sandre" w:date="2024-09-10T11:28:00Z">
        <w:r w:rsidR="00EB0065" w:rsidDel="00E23B86">
          <w:rPr>
            <w:rFonts w:ascii="Times New Roman" w:hAnsi="Times New Roman" w:cs="Times New Roman"/>
            <w:b/>
            <w:bCs/>
            <w:sz w:val="24"/>
            <w:szCs w:val="24"/>
          </w:rPr>
          <w:delText xml:space="preserve"> </w:delText>
        </w:r>
        <w:r w:rsidR="00060785" w:rsidDel="00E23B86">
          <w:rPr>
            <w:rFonts w:ascii="Times New Roman" w:hAnsi="Times New Roman" w:cs="Times New Roman"/>
            <w:b/>
            <w:bCs/>
            <w:sz w:val="24"/>
            <w:szCs w:val="24"/>
          </w:rPr>
          <w:delText>seoses teadus- ja arendustegevusega</w:delText>
        </w:r>
      </w:del>
    </w:p>
    <w:p w14:paraId="514F99FE" w14:textId="77777777" w:rsidR="00E472F6" w:rsidRPr="00E472F6" w:rsidRDefault="00E472F6" w:rsidP="00E472F6">
      <w:pPr>
        <w:spacing w:after="0" w:line="240" w:lineRule="auto"/>
        <w:jc w:val="both"/>
        <w:rPr>
          <w:rFonts w:ascii="Times New Roman" w:hAnsi="Times New Roman" w:cs="Times New Roman"/>
          <w:sz w:val="24"/>
          <w:szCs w:val="24"/>
        </w:rPr>
      </w:pPr>
    </w:p>
    <w:p w14:paraId="75D393A4" w14:textId="3457CFC1" w:rsidR="00E472F6" w:rsidRPr="00E472F6" w:rsidRDefault="00E472F6" w:rsidP="00027A3D">
      <w:pPr>
        <w:spacing w:after="0" w:line="240" w:lineRule="auto"/>
        <w:jc w:val="both"/>
        <w:rPr>
          <w:rFonts w:ascii="Times New Roman" w:hAnsi="Times New Roman" w:cs="Times New Roman"/>
          <w:sz w:val="24"/>
          <w:szCs w:val="24"/>
        </w:rPr>
      </w:pPr>
      <w:r w:rsidRPr="52F858DC">
        <w:rPr>
          <w:rFonts w:ascii="Times New Roman" w:hAnsi="Times New Roman" w:cs="Times New Roman"/>
          <w:sz w:val="24"/>
          <w:szCs w:val="24"/>
        </w:rPr>
        <w:t>(</w:t>
      </w:r>
      <w:r w:rsidR="00DA46C3">
        <w:rPr>
          <w:rFonts w:ascii="Times New Roman" w:hAnsi="Times New Roman" w:cs="Times New Roman"/>
          <w:sz w:val="24"/>
          <w:szCs w:val="24"/>
        </w:rPr>
        <w:t>1</w:t>
      </w:r>
      <w:r w:rsidRPr="52F858DC">
        <w:rPr>
          <w:rFonts w:ascii="Times New Roman" w:hAnsi="Times New Roman" w:cs="Times New Roman"/>
          <w:sz w:val="24"/>
          <w:szCs w:val="24"/>
        </w:rPr>
        <w:t xml:space="preserve">) </w:t>
      </w:r>
      <w:r w:rsidR="0048384E" w:rsidRPr="52F858DC">
        <w:rPr>
          <w:rFonts w:ascii="Times New Roman" w:hAnsi="Times New Roman" w:cs="Times New Roman"/>
          <w:sz w:val="24"/>
          <w:szCs w:val="24"/>
        </w:rPr>
        <w:t>T</w:t>
      </w:r>
      <w:r w:rsidRPr="52F858DC">
        <w:rPr>
          <w:rFonts w:ascii="Times New Roman" w:hAnsi="Times New Roman" w:cs="Times New Roman"/>
          <w:sz w:val="24"/>
          <w:szCs w:val="24"/>
        </w:rPr>
        <w:t>eadus- ja arendusasutuse</w:t>
      </w:r>
      <w:r w:rsidR="005D2FA8">
        <w:rPr>
          <w:rFonts w:ascii="Times New Roman" w:hAnsi="Times New Roman" w:cs="Times New Roman"/>
          <w:sz w:val="24"/>
          <w:szCs w:val="24"/>
        </w:rPr>
        <w:t xml:space="preserve"> </w:t>
      </w:r>
      <w:r w:rsidRPr="52F858DC">
        <w:rPr>
          <w:rFonts w:ascii="Times New Roman" w:hAnsi="Times New Roman" w:cs="Times New Roman"/>
          <w:sz w:val="24"/>
          <w:szCs w:val="24"/>
        </w:rPr>
        <w:t>ülesanded teadus- ja arendustegevuse avaliku hüve loomisel on:</w:t>
      </w:r>
    </w:p>
    <w:p w14:paraId="2AE904F9" w14:textId="15521626" w:rsidR="00F92F0D" w:rsidRDefault="00E472F6" w:rsidP="00027A3D">
      <w:pPr>
        <w:spacing w:after="0" w:line="240" w:lineRule="auto"/>
        <w:jc w:val="both"/>
        <w:rPr>
          <w:rFonts w:ascii="Times New Roman" w:hAnsi="Times New Roman" w:cs="Times New Roman"/>
          <w:sz w:val="24"/>
          <w:szCs w:val="24"/>
        </w:rPr>
      </w:pPr>
      <w:r w:rsidRPr="52F858DC">
        <w:rPr>
          <w:rFonts w:ascii="Times New Roman" w:hAnsi="Times New Roman" w:cs="Times New Roman"/>
          <w:sz w:val="24"/>
          <w:szCs w:val="24"/>
        </w:rPr>
        <w:t>1) edendada teadust ning pakkuda ühiskonnale vajalikke teadus- ja arendustegevuse</w:t>
      </w:r>
      <w:ins w:id="327" w:author="Aili Sandre" w:date="2024-09-10T11:29:00Z">
        <w:r w:rsidR="00E23B86">
          <w:rPr>
            <w:rFonts w:ascii="Times New Roman" w:hAnsi="Times New Roman" w:cs="Times New Roman"/>
            <w:sz w:val="24"/>
            <w:szCs w:val="24"/>
          </w:rPr>
          <w:t>l</w:t>
        </w:r>
      </w:ins>
      <w:r w:rsidRPr="52F858DC">
        <w:rPr>
          <w:rFonts w:ascii="Times New Roman" w:hAnsi="Times New Roman" w:cs="Times New Roman"/>
          <w:sz w:val="24"/>
          <w:szCs w:val="24"/>
        </w:rPr>
        <w:t xml:space="preserve"> põhi</w:t>
      </w:r>
      <w:ins w:id="328" w:author="Aili Sandre" w:date="2024-09-10T11:29:00Z">
        <w:r w:rsidR="00E23B86">
          <w:rPr>
            <w:rFonts w:ascii="Times New Roman" w:hAnsi="Times New Roman" w:cs="Times New Roman"/>
            <w:sz w:val="24"/>
            <w:szCs w:val="24"/>
          </w:rPr>
          <w:t>nevaid</w:t>
        </w:r>
      </w:ins>
      <w:del w:id="329" w:author="Aili Sandre" w:date="2024-09-10T11:29:00Z">
        <w:r w:rsidR="009B6061" w:rsidDel="00E23B86">
          <w:rPr>
            <w:rFonts w:ascii="Times New Roman" w:hAnsi="Times New Roman" w:cs="Times New Roman"/>
            <w:sz w:val="24"/>
            <w:szCs w:val="24"/>
          </w:rPr>
          <w:delText>seid</w:delText>
        </w:r>
      </w:del>
      <w:r w:rsidRPr="52F858DC">
        <w:rPr>
          <w:rFonts w:ascii="Times New Roman" w:hAnsi="Times New Roman" w:cs="Times New Roman"/>
          <w:sz w:val="24"/>
          <w:szCs w:val="24"/>
        </w:rPr>
        <w:t xml:space="preserve"> avalikke teenuseid</w:t>
      </w:r>
      <w:r w:rsidR="00FE2245" w:rsidRPr="52F858DC">
        <w:rPr>
          <w:rFonts w:ascii="Times New Roman" w:hAnsi="Times New Roman" w:cs="Times New Roman"/>
          <w:sz w:val="24"/>
          <w:szCs w:val="24"/>
        </w:rPr>
        <w:t>;</w:t>
      </w:r>
    </w:p>
    <w:p w14:paraId="50D3E9C5" w14:textId="7A98CA57" w:rsidR="00E472F6" w:rsidRDefault="00037A0F" w:rsidP="00E472F6">
      <w:pPr>
        <w:spacing w:after="0" w:line="240" w:lineRule="auto"/>
        <w:jc w:val="both"/>
        <w:rPr>
          <w:rFonts w:ascii="Times New Roman" w:hAnsi="Times New Roman" w:cs="Times New Roman"/>
          <w:sz w:val="24"/>
          <w:szCs w:val="24"/>
        </w:rPr>
      </w:pPr>
      <w:r w:rsidRPr="52F858DC">
        <w:rPr>
          <w:rFonts w:ascii="Times New Roman" w:hAnsi="Times New Roman" w:cs="Times New Roman"/>
          <w:sz w:val="24"/>
          <w:szCs w:val="24"/>
        </w:rPr>
        <w:t xml:space="preserve">2) </w:t>
      </w:r>
      <w:r w:rsidR="00E472F6" w:rsidRPr="52F858DC">
        <w:rPr>
          <w:rFonts w:ascii="Times New Roman" w:hAnsi="Times New Roman" w:cs="Times New Roman"/>
          <w:sz w:val="24"/>
          <w:szCs w:val="24"/>
        </w:rPr>
        <w:t>toetad</w:t>
      </w:r>
      <w:r w:rsidRPr="52F858DC">
        <w:rPr>
          <w:rFonts w:ascii="Times New Roman" w:hAnsi="Times New Roman" w:cs="Times New Roman"/>
          <w:sz w:val="24"/>
          <w:szCs w:val="24"/>
        </w:rPr>
        <w:t>a</w:t>
      </w:r>
      <w:r w:rsidR="00E472F6" w:rsidRPr="52F858DC">
        <w:rPr>
          <w:rFonts w:ascii="Times New Roman" w:hAnsi="Times New Roman" w:cs="Times New Roman"/>
          <w:sz w:val="24"/>
          <w:szCs w:val="24"/>
        </w:rPr>
        <w:t xml:space="preserve"> ühiskonna ja majanduse arengut</w:t>
      </w:r>
      <w:r w:rsidR="009B6061">
        <w:rPr>
          <w:rFonts w:ascii="Times New Roman" w:hAnsi="Times New Roman" w:cs="Times New Roman"/>
          <w:sz w:val="24"/>
          <w:szCs w:val="24"/>
        </w:rPr>
        <w:t>,</w:t>
      </w:r>
      <w:r w:rsidR="00E472F6" w:rsidRPr="52F858DC">
        <w:rPr>
          <w:rFonts w:ascii="Times New Roman" w:hAnsi="Times New Roman" w:cs="Times New Roman"/>
          <w:sz w:val="24"/>
          <w:szCs w:val="24"/>
        </w:rPr>
        <w:t xml:space="preserve"> teaduse rahvusvahelistumist </w:t>
      </w:r>
      <w:r w:rsidR="009B6061">
        <w:rPr>
          <w:rFonts w:ascii="Times New Roman" w:hAnsi="Times New Roman" w:cs="Times New Roman"/>
          <w:sz w:val="24"/>
          <w:szCs w:val="24"/>
        </w:rPr>
        <w:t>ning</w:t>
      </w:r>
      <w:r w:rsidR="00E472F6" w:rsidRPr="52F858DC">
        <w:rPr>
          <w:rFonts w:ascii="Times New Roman" w:hAnsi="Times New Roman" w:cs="Times New Roman"/>
          <w:sz w:val="24"/>
          <w:szCs w:val="24"/>
        </w:rPr>
        <w:t xml:space="preserve"> eesti rahvuse, keele ja kultuuri püsimist ja arendamist</w:t>
      </w:r>
      <w:r w:rsidR="0048384E" w:rsidRPr="52F858DC">
        <w:rPr>
          <w:rFonts w:ascii="Times New Roman" w:hAnsi="Times New Roman" w:cs="Times New Roman"/>
          <w:sz w:val="24"/>
          <w:szCs w:val="24"/>
        </w:rPr>
        <w:t>.</w:t>
      </w:r>
    </w:p>
    <w:p w14:paraId="13083AC5" w14:textId="77777777" w:rsidR="00264F72" w:rsidRPr="00264F72" w:rsidRDefault="00264F72" w:rsidP="00264F72">
      <w:pPr>
        <w:spacing w:after="0" w:line="240" w:lineRule="auto"/>
        <w:jc w:val="both"/>
        <w:rPr>
          <w:rFonts w:ascii="Times New Roman" w:hAnsi="Times New Roman" w:cs="Times New Roman"/>
          <w:sz w:val="24"/>
          <w:szCs w:val="24"/>
        </w:rPr>
      </w:pPr>
    </w:p>
    <w:p w14:paraId="109B3C52" w14:textId="11D9EAB9" w:rsidR="00264F72" w:rsidRDefault="00264F72" w:rsidP="00264F72">
      <w:pPr>
        <w:spacing w:after="0" w:line="240" w:lineRule="auto"/>
        <w:jc w:val="both"/>
        <w:rPr>
          <w:rFonts w:ascii="Times New Roman" w:hAnsi="Times New Roman" w:cs="Times New Roman"/>
          <w:sz w:val="24"/>
          <w:szCs w:val="24"/>
        </w:rPr>
      </w:pPr>
      <w:r w:rsidRPr="00264F72">
        <w:rPr>
          <w:rFonts w:ascii="Times New Roman" w:hAnsi="Times New Roman" w:cs="Times New Roman"/>
          <w:sz w:val="24"/>
          <w:szCs w:val="24"/>
        </w:rPr>
        <w:t>(</w:t>
      </w:r>
      <w:r>
        <w:rPr>
          <w:rFonts w:ascii="Times New Roman" w:hAnsi="Times New Roman" w:cs="Times New Roman"/>
          <w:sz w:val="24"/>
          <w:szCs w:val="24"/>
        </w:rPr>
        <w:t>2</w:t>
      </w:r>
      <w:r w:rsidRPr="00264F72">
        <w:rPr>
          <w:rFonts w:ascii="Times New Roman" w:hAnsi="Times New Roman" w:cs="Times New Roman"/>
          <w:sz w:val="24"/>
          <w:szCs w:val="24"/>
        </w:rPr>
        <w:t>)</w:t>
      </w:r>
      <w:r w:rsidRPr="00264F72">
        <w:rPr>
          <w:rFonts w:ascii="Times New Roman" w:hAnsi="Times New Roman" w:cs="Times New Roman"/>
          <w:sz w:val="24"/>
          <w:szCs w:val="24"/>
        </w:rPr>
        <w:tab/>
        <w:t xml:space="preserve">Avalik hüve on hüve, mille tarbimine on avatud kõigile </w:t>
      </w:r>
      <w:commentRangeStart w:id="330"/>
      <w:r w:rsidRPr="00264F72">
        <w:rPr>
          <w:rFonts w:ascii="Times New Roman" w:hAnsi="Times New Roman" w:cs="Times New Roman"/>
          <w:sz w:val="24"/>
          <w:szCs w:val="24"/>
        </w:rPr>
        <w:t xml:space="preserve">tarbijatele </w:t>
      </w:r>
      <w:commentRangeEnd w:id="330"/>
      <w:r w:rsidR="00051E5B">
        <w:rPr>
          <w:rStyle w:val="Kommentaariviide"/>
        </w:rPr>
        <w:commentReference w:id="330"/>
      </w:r>
      <w:r w:rsidRPr="00264F72">
        <w:rPr>
          <w:rFonts w:ascii="Times New Roman" w:hAnsi="Times New Roman" w:cs="Times New Roman"/>
          <w:sz w:val="24"/>
          <w:szCs w:val="24"/>
        </w:rPr>
        <w:t>ning mille tarbimine ühe isiku poolt ei vähenda teiste isikute tarbimiseks jäävat hüvise kogust.</w:t>
      </w:r>
    </w:p>
    <w:p w14:paraId="4A3F2589" w14:textId="77777777" w:rsidR="00890871" w:rsidRDefault="00890871" w:rsidP="00E472F6">
      <w:pPr>
        <w:spacing w:after="0" w:line="240" w:lineRule="auto"/>
        <w:jc w:val="both"/>
        <w:rPr>
          <w:rFonts w:ascii="Times New Roman" w:hAnsi="Times New Roman" w:cs="Times New Roman"/>
          <w:sz w:val="24"/>
          <w:szCs w:val="24"/>
        </w:rPr>
      </w:pPr>
    </w:p>
    <w:p w14:paraId="1D33DBE9" w14:textId="73C937D1" w:rsidR="00E52927" w:rsidRDefault="00E52927"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264F72">
        <w:rPr>
          <w:rFonts w:ascii="Times New Roman" w:hAnsi="Times New Roman" w:cs="Times New Roman"/>
          <w:sz w:val="24"/>
          <w:szCs w:val="24"/>
        </w:rPr>
        <w:t>3</w:t>
      </w:r>
      <w:r>
        <w:rPr>
          <w:rFonts w:ascii="Times New Roman" w:hAnsi="Times New Roman" w:cs="Times New Roman"/>
          <w:sz w:val="24"/>
          <w:szCs w:val="24"/>
        </w:rPr>
        <w:t>) Ülikool lähtub teadus- ja arendustegevuse</w:t>
      </w:r>
      <w:ins w:id="331" w:author="Mari Käbi" w:date="2024-09-17T10:38:00Z">
        <w:r w:rsidR="00FE4306">
          <w:rPr>
            <w:rFonts w:ascii="Times New Roman" w:hAnsi="Times New Roman" w:cs="Times New Roman"/>
            <w:sz w:val="24"/>
            <w:szCs w:val="24"/>
          </w:rPr>
          <w:t>ga</w:t>
        </w:r>
      </w:ins>
      <w:r w:rsidR="00B06C5A">
        <w:rPr>
          <w:rFonts w:ascii="Times New Roman" w:hAnsi="Times New Roman" w:cs="Times New Roman"/>
          <w:sz w:val="24"/>
          <w:szCs w:val="24"/>
        </w:rPr>
        <w:t xml:space="preserve"> avaliku hüve loomisel </w:t>
      </w:r>
      <w:r>
        <w:rPr>
          <w:rFonts w:ascii="Times New Roman" w:hAnsi="Times New Roman" w:cs="Times New Roman"/>
          <w:sz w:val="24"/>
          <w:szCs w:val="24"/>
        </w:rPr>
        <w:t>kõrgharidusseaduse § 20 lõikes 2 sätestatud ülesannetest.</w:t>
      </w:r>
    </w:p>
    <w:p w14:paraId="0D82DBDF" w14:textId="77777777" w:rsidR="00E52927" w:rsidRDefault="00E52927" w:rsidP="00E472F6">
      <w:pPr>
        <w:spacing w:after="0" w:line="240" w:lineRule="auto"/>
        <w:jc w:val="both"/>
        <w:rPr>
          <w:rFonts w:ascii="Times New Roman" w:hAnsi="Times New Roman" w:cs="Times New Roman"/>
          <w:sz w:val="24"/>
          <w:szCs w:val="24"/>
        </w:rPr>
      </w:pPr>
    </w:p>
    <w:p w14:paraId="48709BAC" w14:textId="6E331E90" w:rsidR="00F92F0D" w:rsidRDefault="00E52927"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264F72">
        <w:rPr>
          <w:rFonts w:ascii="Times New Roman" w:hAnsi="Times New Roman" w:cs="Times New Roman"/>
          <w:sz w:val="24"/>
          <w:szCs w:val="24"/>
        </w:rPr>
        <w:t>4</w:t>
      </w:r>
      <w:r>
        <w:rPr>
          <w:rFonts w:ascii="Times New Roman" w:hAnsi="Times New Roman" w:cs="Times New Roman"/>
          <w:sz w:val="24"/>
          <w:szCs w:val="24"/>
        </w:rPr>
        <w:t xml:space="preserve">) </w:t>
      </w:r>
      <w:proofErr w:type="spellStart"/>
      <w:r>
        <w:rPr>
          <w:rFonts w:ascii="Times New Roman" w:hAnsi="Times New Roman" w:cs="Times New Roman"/>
          <w:sz w:val="24"/>
          <w:szCs w:val="24"/>
        </w:rPr>
        <w:t>Eval</w:t>
      </w:r>
      <w:r w:rsidR="00392B09">
        <w:rPr>
          <w:rFonts w:ascii="Times New Roman" w:hAnsi="Times New Roman" w:cs="Times New Roman"/>
          <w:sz w:val="24"/>
          <w:szCs w:val="24"/>
        </w:rPr>
        <w:t>v</w:t>
      </w:r>
      <w:r>
        <w:rPr>
          <w:rFonts w:ascii="Times New Roman" w:hAnsi="Times New Roman" w:cs="Times New Roman"/>
          <w:sz w:val="24"/>
          <w:szCs w:val="24"/>
        </w:rPr>
        <w:t>eeritud</w:t>
      </w:r>
      <w:proofErr w:type="spellEnd"/>
      <w:r>
        <w:rPr>
          <w:rFonts w:ascii="Times New Roman" w:hAnsi="Times New Roman" w:cs="Times New Roman"/>
          <w:sz w:val="24"/>
          <w:szCs w:val="24"/>
        </w:rPr>
        <w:t xml:space="preserve"> rakenduskõrgkool lähtub teadus- ja arendustegevuse</w:t>
      </w:r>
      <w:ins w:id="332" w:author="Mari Käbi" w:date="2024-09-17T10:37:00Z">
        <w:r w:rsidR="00FE4306">
          <w:rPr>
            <w:rFonts w:ascii="Times New Roman" w:hAnsi="Times New Roman" w:cs="Times New Roman"/>
            <w:sz w:val="24"/>
            <w:szCs w:val="24"/>
          </w:rPr>
          <w:t>ga</w:t>
        </w:r>
      </w:ins>
      <w:r w:rsidR="00B06C5A">
        <w:rPr>
          <w:rFonts w:ascii="Times New Roman" w:hAnsi="Times New Roman" w:cs="Times New Roman"/>
          <w:sz w:val="24"/>
          <w:szCs w:val="24"/>
        </w:rPr>
        <w:t xml:space="preserve"> avaliku hüve loomisel</w:t>
      </w:r>
      <w:r>
        <w:rPr>
          <w:rFonts w:ascii="Times New Roman" w:hAnsi="Times New Roman" w:cs="Times New Roman"/>
          <w:sz w:val="24"/>
          <w:szCs w:val="24"/>
        </w:rPr>
        <w:t xml:space="preserve"> kõrgharidusseaduse § 21 lõikes 2 sätestatud ülesannetest.</w:t>
      </w:r>
    </w:p>
    <w:p w14:paraId="0FA706B1" w14:textId="77777777" w:rsidR="00EB0065" w:rsidRDefault="00EB0065" w:rsidP="00E472F6">
      <w:pPr>
        <w:spacing w:after="0" w:line="240" w:lineRule="auto"/>
        <w:jc w:val="both"/>
        <w:rPr>
          <w:rFonts w:ascii="Times New Roman" w:hAnsi="Times New Roman" w:cs="Times New Roman"/>
          <w:sz w:val="24"/>
          <w:szCs w:val="24"/>
        </w:rPr>
      </w:pPr>
    </w:p>
    <w:p w14:paraId="69B411B2" w14:textId="23983771" w:rsidR="00EB0065" w:rsidRPr="00E472F6" w:rsidRDefault="00EB0065" w:rsidP="00027A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264F72">
        <w:rPr>
          <w:rFonts w:ascii="Times New Roman" w:hAnsi="Times New Roman" w:cs="Times New Roman"/>
          <w:sz w:val="24"/>
          <w:szCs w:val="24"/>
        </w:rPr>
        <w:t>5</w:t>
      </w:r>
      <w:r>
        <w:rPr>
          <w:rFonts w:ascii="Times New Roman" w:hAnsi="Times New Roman" w:cs="Times New Roman"/>
          <w:sz w:val="24"/>
          <w:szCs w:val="24"/>
        </w:rPr>
        <w:t>) T</w:t>
      </w:r>
      <w:r w:rsidR="0048384E">
        <w:rPr>
          <w:rFonts w:ascii="Times New Roman" w:hAnsi="Times New Roman" w:cs="Times New Roman"/>
          <w:sz w:val="24"/>
          <w:szCs w:val="24"/>
        </w:rPr>
        <w:t>eadus- ja arendus</w:t>
      </w:r>
      <w:r>
        <w:rPr>
          <w:rFonts w:ascii="Times New Roman" w:hAnsi="Times New Roman" w:cs="Times New Roman"/>
          <w:sz w:val="24"/>
          <w:szCs w:val="24"/>
        </w:rPr>
        <w:t>asutus</w:t>
      </w:r>
      <w:r w:rsidR="00211F35">
        <w:rPr>
          <w:rFonts w:ascii="Times New Roman" w:hAnsi="Times New Roman" w:cs="Times New Roman"/>
          <w:sz w:val="24"/>
          <w:szCs w:val="24"/>
        </w:rPr>
        <w:t xml:space="preserve">, </w:t>
      </w:r>
      <w:r w:rsidR="009F73E3" w:rsidRPr="009F73E3">
        <w:rPr>
          <w:rFonts w:ascii="Times New Roman" w:hAnsi="Times New Roman" w:cs="Times New Roman"/>
          <w:sz w:val="24"/>
          <w:szCs w:val="24"/>
        </w:rPr>
        <w:t xml:space="preserve">ülikool </w:t>
      </w:r>
      <w:r w:rsidR="009D259B">
        <w:rPr>
          <w:rFonts w:ascii="Times New Roman" w:hAnsi="Times New Roman" w:cs="Times New Roman"/>
          <w:sz w:val="24"/>
          <w:szCs w:val="24"/>
        </w:rPr>
        <w:t>ning</w:t>
      </w:r>
      <w:r w:rsidR="009F73E3" w:rsidRPr="009F73E3">
        <w:rPr>
          <w:rFonts w:ascii="Times New Roman" w:hAnsi="Times New Roman" w:cs="Times New Roman"/>
          <w:sz w:val="24"/>
          <w:szCs w:val="24"/>
        </w:rPr>
        <w:t xml:space="preserve"> </w:t>
      </w:r>
      <w:proofErr w:type="spellStart"/>
      <w:r w:rsidR="00667A5C">
        <w:rPr>
          <w:rFonts w:ascii="Times New Roman" w:hAnsi="Times New Roman" w:cs="Times New Roman"/>
          <w:sz w:val="24"/>
          <w:szCs w:val="24"/>
        </w:rPr>
        <w:t>evalveeritud</w:t>
      </w:r>
      <w:proofErr w:type="spellEnd"/>
      <w:r w:rsidR="00667A5C" w:rsidRPr="009F73E3">
        <w:rPr>
          <w:rFonts w:ascii="Times New Roman" w:hAnsi="Times New Roman" w:cs="Times New Roman"/>
          <w:sz w:val="24"/>
          <w:szCs w:val="24"/>
        </w:rPr>
        <w:t xml:space="preserve"> </w:t>
      </w:r>
      <w:r w:rsidR="009F73E3" w:rsidRPr="009F73E3">
        <w:rPr>
          <w:rFonts w:ascii="Times New Roman" w:hAnsi="Times New Roman" w:cs="Times New Roman"/>
          <w:sz w:val="24"/>
          <w:szCs w:val="24"/>
        </w:rPr>
        <w:t>rakendus</w:t>
      </w:r>
      <w:r>
        <w:rPr>
          <w:rFonts w:ascii="Times New Roman" w:hAnsi="Times New Roman" w:cs="Times New Roman"/>
          <w:sz w:val="24"/>
          <w:szCs w:val="24"/>
        </w:rPr>
        <w:t>kõrgkool kohustu</w:t>
      </w:r>
      <w:r w:rsidR="0048384E">
        <w:rPr>
          <w:rFonts w:ascii="Times New Roman" w:hAnsi="Times New Roman" w:cs="Times New Roman"/>
          <w:sz w:val="24"/>
          <w:szCs w:val="24"/>
        </w:rPr>
        <w:t>b</w:t>
      </w:r>
      <w:r w:rsidR="008B1F0E">
        <w:rPr>
          <w:rFonts w:ascii="Times New Roman" w:hAnsi="Times New Roman" w:cs="Times New Roman"/>
          <w:sz w:val="24"/>
          <w:szCs w:val="24"/>
        </w:rPr>
        <w:t>:</w:t>
      </w:r>
    </w:p>
    <w:p w14:paraId="6CBC19AF" w14:textId="3DB3488B" w:rsidR="00E472F6" w:rsidRPr="00E472F6" w:rsidRDefault="003D1440" w:rsidP="00027A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E472F6" w:rsidRPr="00E472F6">
        <w:rPr>
          <w:rFonts w:ascii="Times New Roman" w:hAnsi="Times New Roman" w:cs="Times New Roman"/>
          <w:sz w:val="24"/>
          <w:szCs w:val="24"/>
        </w:rPr>
        <w:t xml:space="preserve">) </w:t>
      </w:r>
      <w:r w:rsidR="009D259B">
        <w:rPr>
          <w:rFonts w:ascii="Times New Roman" w:hAnsi="Times New Roman" w:cs="Times New Roman"/>
          <w:sz w:val="24"/>
          <w:szCs w:val="24"/>
        </w:rPr>
        <w:t>tagama, et</w:t>
      </w:r>
      <w:r w:rsidR="009D259B" w:rsidRPr="00E472F6" w:rsidDel="009D259B">
        <w:rPr>
          <w:rFonts w:ascii="Times New Roman" w:hAnsi="Times New Roman" w:cs="Times New Roman"/>
          <w:sz w:val="24"/>
          <w:szCs w:val="24"/>
        </w:rPr>
        <w:t xml:space="preserve"> </w:t>
      </w:r>
      <w:r w:rsidR="00E472F6" w:rsidRPr="00E472F6">
        <w:rPr>
          <w:rFonts w:ascii="Times New Roman" w:hAnsi="Times New Roman" w:cs="Times New Roman"/>
          <w:sz w:val="24"/>
          <w:szCs w:val="24"/>
        </w:rPr>
        <w:t>asutuse teadus- ja arendustegevus vasta</w:t>
      </w:r>
      <w:r w:rsidR="009D259B">
        <w:rPr>
          <w:rFonts w:ascii="Times New Roman" w:hAnsi="Times New Roman" w:cs="Times New Roman"/>
          <w:sz w:val="24"/>
          <w:szCs w:val="24"/>
        </w:rPr>
        <w:t>b</w:t>
      </w:r>
      <w:r w:rsidR="005D2FA8">
        <w:rPr>
          <w:rFonts w:ascii="Times New Roman" w:hAnsi="Times New Roman" w:cs="Times New Roman"/>
          <w:sz w:val="24"/>
          <w:szCs w:val="24"/>
        </w:rPr>
        <w:t xml:space="preserve"> </w:t>
      </w:r>
      <w:r w:rsidR="00E472F6" w:rsidRPr="00E472F6">
        <w:rPr>
          <w:rFonts w:ascii="Times New Roman" w:hAnsi="Times New Roman" w:cs="Times New Roman"/>
          <w:sz w:val="24"/>
          <w:szCs w:val="24"/>
        </w:rPr>
        <w:t xml:space="preserve">üldtunnustatud teaduseetika normidele </w:t>
      </w:r>
      <w:r w:rsidR="009D259B">
        <w:rPr>
          <w:rFonts w:ascii="Times New Roman" w:hAnsi="Times New Roman" w:cs="Times New Roman"/>
          <w:sz w:val="24"/>
          <w:szCs w:val="24"/>
        </w:rPr>
        <w:t>ning</w:t>
      </w:r>
      <w:r w:rsidR="00E472F6" w:rsidRPr="00E472F6">
        <w:rPr>
          <w:rFonts w:ascii="Times New Roman" w:hAnsi="Times New Roman" w:cs="Times New Roman"/>
          <w:sz w:val="24"/>
          <w:szCs w:val="24"/>
        </w:rPr>
        <w:t xml:space="preserve"> </w:t>
      </w:r>
      <w:r w:rsidR="009D259B">
        <w:rPr>
          <w:rFonts w:ascii="Times New Roman" w:hAnsi="Times New Roman" w:cs="Times New Roman"/>
          <w:sz w:val="24"/>
          <w:szCs w:val="24"/>
        </w:rPr>
        <w:t>teadus</w:t>
      </w:r>
      <w:r w:rsidR="00D2726D">
        <w:rPr>
          <w:rFonts w:ascii="Times New Roman" w:hAnsi="Times New Roman" w:cs="Times New Roman"/>
          <w:sz w:val="24"/>
          <w:szCs w:val="24"/>
        </w:rPr>
        <w:t xml:space="preserve">e heale </w:t>
      </w:r>
      <w:r w:rsidR="00E472F6" w:rsidRPr="00E472F6">
        <w:rPr>
          <w:rFonts w:ascii="Times New Roman" w:hAnsi="Times New Roman" w:cs="Times New Roman"/>
          <w:sz w:val="24"/>
          <w:szCs w:val="24"/>
        </w:rPr>
        <w:t>tavale;</w:t>
      </w:r>
    </w:p>
    <w:p w14:paraId="073236BA" w14:textId="7FDA8718" w:rsidR="00E472F6" w:rsidRPr="00E472F6" w:rsidRDefault="003D1440" w:rsidP="00027A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E472F6" w:rsidRPr="00E472F6">
        <w:rPr>
          <w:rFonts w:ascii="Times New Roman" w:hAnsi="Times New Roman" w:cs="Times New Roman"/>
          <w:sz w:val="24"/>
          <w:szCs w:val="24"/>
        </w:rPr>
        <w:t xml:space="preserve">) </w:t>
      </w:r>
      <w:r w:rsidR="009D259B">
        <w:rPr>
          <w:rFonts w:ascii="Times New Roman" w:hAnsi="Times New Roman" w:cs="Times New Roman"/>
          <w:sz w:val="24"/>
          <w:szCs w:val="24"/>
        </w:rPr>
        <w:t>tagama, et</w:t>
      </w:r>
      <w:r w:rsidR="009D259B" w:rsidRPr="00E472F6" w:rsidDel="009D259B">
        <w:rPr>
          <w:rFonts w:ascii="Times New Roman" w:eastAsia="Times New Roman" w:hAnsi="Times New Roman" w:cs="Times New Roman"/>
          <w:sz w:val="24"/>
          <w:szCs w:val="24"/>
        </w:rPr>
        <w:t xml:space="preserve"> </w:t>
      </w:r>
      <w:r w:rsidR="00E472F6" w:rsidRPr="00E472F6">
        <w:rPr>
          <w:rFonts w:ascii="Times New Roman" w:eastAsia="Times New Roman" w:hAnsi="Times New Roman" w:cs="Times New Roman"/>
          <w:sz w:val="24"/>
          <w:szCs w:val="24"/>
        </w:rPr>
        <w:t xml:space="preserve">teaduspublikatsioonid ja </w:t>
      </w:r>
      <w:r w:rsidR="009D259B">
        <w:rPr>
          <w:rFonts w:ascii="Times New Roman" w:eastAsia="Times New Roman" w:hAnsi="Times New Roman" w:cs="Times New Roman"/>
          <w:sz w:val="24"/>
          <w:szCs w:val="24"/>
        </w:rPr>
        <w:t>-</w:t>
      </w:r>
      <w:r w:rsidR="00E472F6" w:rsidRPr="00E472F6">
        <w:rPr>
          <w:rFonts w:ascii="Times New Roman" w:eastAsia="Times New Roman" w:hAnsi="Times New Roman" w:cs="Times New Roman"/>
          <w:sz w:val="24"/>
          <w:szCs w:val="24"/>
        </w:rPr>
        <w:t>andme</w:t>
      </w:r>
      <w:r w:rsidR="009D259B">
        <w:rPr>
          <w:rFonts w:ascii="Times New Roman" w:eastAsia="Times New Roman" w:hAnsi="Times New Roman" w:cs="Times New Roman"/>
          <w:sz w:val="24"/>
          <w:szCs w:val="24"/>
        </w:rPr>
        <w:t xml:space="preserve">d on </w:t>
      </w:r>
      <w:r w:rsidR="00E472F6" w:rsidRPr="00E472F6">
        <w:rPr>
          <w:rFonts w:ascii="Times New Roman" w:eastAsia="Times New Roman" w:hAnsi="Times New Roman" w:cs="Times New Roman"/>
          <w:sz w:val="24"/>
          <w:szCs w:val="24"/>
        </w:rPr>
        <w:t>leitav</w:t>
      </w:r>
      <w:r w:rsidR="009D259B">
        <w:rPr>
          <w:rFonts w:ascii="Times New Roman" w:eastAsia="Times New Roman" w:hAnsi="Times New Roman" w:cs="Times New Roman"/>
          <w:sz w:val="24"/>
          <w:szCs w:val="24"/>
        </w:rPr>
        <w:t>ad</w:t>
      </w:r>
      <w:r w:rsidR="00E472F6" w:rsidRPr="00E472F6">
        <w:rPr>
          <w:rFonts w:ascii="Times New Roman" w:eastAsia="Times New Roman" w:hAnsi="Times New Roman" w:cs="Times New Roman"/>
          <w:sz w:val="24"/>
          <w:szCs w:val="24"/>
        </w:rPr>
        <w:t>, juurdepääsetav</w:t>
      </w:r>
      <w:r w:rsidR="009D259B">
        <w:rPr>
          <w:rFonts w:ascii="Times New Roman" w:eastAsia="Times New Roman" w:hAnsi="Times New Roman" w:cs="Times New Roman"/>
          <w:sz w:val="24"/>
          <w:szCs w:val="24"/>
        </w:rPr>
        <w:t>ad</w:t>
      </w:r>
      <w:r w:rsidR="00E472F6" w:rsidRPr="00E472F6">
        <w:rPr>
          <w:rFonts w:ascii="Times New Roman" w:eastAsia="Times New Roman" w:hAnsi="Times New Roman" w:cs="Times New Roman"/>
          <w:sz w:val="24"/>
          <w:szCs w:val="24"/>
        </w:rPr>
        <w:t>, koostalitlusvõime</w:t>
      </w:r>
      <w:r w:rsidR="009D259B">
        <w:rPr>
          <w:rFonts w:ascii="Times New Roman" w:eastAsia="Times New Roman" w:hAnsi="Times New Roman" w:cs="Times New Roman"/>
          <w:sz w:val="24"/>
          <w:szCs w:val="24"/>
        </w:rPr>
        <w:t>lised</w:t>
      </w:r>
      <w:r w:rsidR="00E472F6" w:rsidRPr="00E472F6">
        <w:rPr>
          <w:rFonts w:ascii="Times New Roman" w:eastAsia="Times New Roman" w:hAnsi="Times New Roman" w:cs="Times New Roman"/>
          <w:sz w:val="24"/>
          <w:szCs w:val="24"/>
        </w:rPr>
        <w:t xml:space="preserve"> </w:t>
      </w:r>
      <w:r w:rsidR="009D259B">
        <w:rPr>
          <w:rFonts w:ascii="Times New Roman" w:eastAsia="Times New Roman" w:hAnsi="Times New Roman" w:cs="Times New Roman"/>
          <w:sz w:val="24"/>
          <w:szCs w:val="24"/>
        </w:rPr>
        <w:t>ning</w:t>
      </w:r>
      <w:r w:rsidR="00E472F6" w:rsidRPr="00E472F6">
        <w:rPr>
          <w:rFonts w:ascii="Times New Roman" w:eastAsia="Times New Roman" w:hAnsi="Times New Roman" w:cs="Times New Roman"/>
          <w:sz w:val="24"/>
          <w:szCs w:val="24"/>
        </w:rPr>
        <w:t xml:space="preserve"> taaskasutatav</w:t>
      </w:r>
      <w:r w:rsidR="009D259B">
        <w:rPr>
          <w:rFonts w:ascii="Times New Roman" w:eastAsia="Times New Roman" w:hAnsi="Times New Roman" w:cs="Times New Roman"/>
          <w:sz w:val="24"/>
          <w:szCs w:val="24"/>
        </w:rPr>
        <w:t>ad</w:t>
      </w:r>
      <w:r w:rsidR="00E472F6" w:rsidRPr="00E472F6">
        <w:rPr>
          <w:rFonts w:ascii="Times New Roman" w:eastAsia="Times New Roman" w:hAnsi="Times New Roman" w:cs="Times New Roman"/>
          <w:sz w:val="24"/>
          <w:szCs w:val="24"/>
        </w:rPr>
        <w:t xml:space="preserve">, kui seda ei piira isikuandmete, intellektuaalomandi </w:t>
      </w:r>
      <w:r w:rsidR="009D259B">
        <w:rPr>
          <w:rFonts w:ascii="Times New Roman" w:eastAsia="Times New Roman" w:hAnsi="Times New Roman" w:cs="Times New Roman"/>
          <w:sz w:val="24"/>
          <w:szCs w:val="24"/>
        </w:rPr>
        <w:t>ega</w:t>
      </w:r>
      <w:r w:rsidR="00E472F6" w:rsidRPr="00E472F6">
        <w:rPr>
          <w:rFonts w:ascii="Times New Roman" w:eastAsia="Times New Roman" w:hAnsi="Times New Roman" w:cs="Times New Roman"/>
          <w:sz w:val="24"/>
          <w:szCs w:val="24"/>
        </w:rPr>
        <w:t xml:space="preserve"> ärisaladuse kaitse </w:t>
      </w:r>
      <w:r w:rsidR="009D259B">
        <w:rPr>
          <w:rFonts w:ascii="Times New Roman" w:eastAsia="Times New Roman" w:hAnsi="Times New Roman" w:cs="Times New Roman"/>
          <w:sz w:val="24"/>
          <w:szCs w:val="24"/>
        </w:rPr>
        <w:t>ega</w:t>
      </w:r>
      <w:r w:rsidR="00E472F6" w:rsidRPr="00E472F6">
        <w:rPr>
          <w:rFonts w:ascii="Times New Roman" w:eastAsia="Times New Roman" w:hAnsi="Times New Roman" w:cs="Times New Roman"/>
          <w:sz w:val="24"/>
          <w:szCs w:val="24"/>
        </w:rPr>
        <w:t xml:space="preserve"> teised õigusaktid</w:t>
      </w:r>
      <w:r w:rsidR="006A3029">
        <w:rPr>
          <w:rFonts w:ascii="Times New Roman" w:eastAsia="Times New Roman" w:hAnsi="Times New Roman" w:cs="Times New Roman"/>
          <w:sz w:val="24"/>
          <w:szCs w:val="24"/>
        </w:rPr>
        <w:t>est tulenevad piirangud</w:t>
      </w:r>
      <w:r w:rsidR="00E472F6" w:rsidRPr="00E472F6">
        <w:rPr>
          <w:rFonts w:ascii="Times New Roman" w:eastAsia="Times New Roman" w:hAnsi="Times New Roman" w:cs="Times New Roman"/>
          <w:sz w:val="24"/>
          <w:szCs w:val="24"/>
        </w:rPr>
        <w:t>;</w:t>
      </w:r>
    </w:p>
    <w:p w14:paraId="2C6A43A1" w14:textId="11A9ACCE" w:rsidR="00E472F6" w:rsidRDefault="003D1440" w:rsidP="00027A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E472F6" w:rsidRPr="00E472F6">
        <w:rPr>
          <w:rFonts w:ascii="Times New Roman" w:hAnsi="Times New Roman" w:cs="Times New Roman"/>
          <w:sz w:val="24"/>
          <w:szCs w:val="24"/>
        </w:rPr>
        <w:t xml:space="preserve">) </w:t>
      </w:r>
      <w:r w:rsidR="00931A9E" w:rsidRPr="00931A9E">
        <w:rPr>
          <w:rFonts w:ascii="Times New Roman" w:hAnsi="Times New Roman" w:cs="Times New Roman"/>
          <w:sz w:val="24"/>
          <w:szCs w:val="24"/>
        </w:rPr>
        <w:t>edastama käesoleva seaduse § 1</w:t>
      </w:r>
      <w:r w:rsidR="00D05E2B">
        <w:rPr>
          <w:rFonts w:ascii="Times New Roman" w:hAnsi="Times New Roman" w:cs="Times New Roman"/>
          <w:sz w:val="24"/>
          <w:szCs w:val="24"/>
        </w:rPr>
        <w:t>4</w:t>
      </w:r>
      <w:r w:rsidR="00931A9E" w:rsidRPr="00931A9E">
        <w:rPr>
          <w:rFonts w:ascii="Times New Roman" w:hAnsi="Times New Roman" w:cs="Times New Roman"/>
          <w:sz w:val="24"/>
          <w:szCs w:val="24"/>
        </w:rPr>
        <w:t xml:space="preserve"> lõikes 2 nimetatud andmed </w:t>
      </w:r>
      <w:r w:rsidR="00387624">
        <w:rPr>
          <w:rFonts w:ascii="Times New Roman" w:hAnsi="Times New Roman" w:cs="Times New Roman"/>
          <w:sz w:val="24"/>
          <w:szCs w:val="24"/>
        </w:rPr>
        <w:t>infosüsteemi</w:t>
      </w:r>
      <w:r w:rsidR="00931A9E" w:rsidRPr="00931A9E">
        <w:rPr>
          <w:rFonts w:ascii="Times New Roman" w:hAnsi="Times New Roman" w:cs="Times New Roman"/>
          <w:sz w:val="24"/>
          <w:szCs w:val="24"/>
        </w:rPr>
        <w:t xml:space="preserve"> ja vastutama edastatavate andmete õigsuse eest.</w:t>
      </w:r>
    </w:p>
    <w:p w14:paraId="7CDA687E" w14:textId="77777777" w:rsidR="00E52927" w:rsidRDefault="00E52927" w:rsidP="00027A3D">
      <w:pPr>
        <w:spacing w:after="0" w:line="240" w:lineRule="auto"/>
        <w:jc w:val="both"/>
        <w:rPr>
          <w:rFonts w:ascii="Times New Roman" w:hAnsi="Times New Roman" w:cs="Times New Roman"/>
          <w:sz w:val="24"/>
          <w:szCs w:val="24"/>
        </w:rPr>
      </w:pPr>
    </w:p>
    <w:p w14:paraId="5012D101" w14:textId="77777777" w:rsidR="00E472F6" w:rsidRPr="00E472F6" w:rsidRDefault="00E472F6" w:rsidP="00E472F6">
      <w:pPr>
        <w:spacing w:after="0" w:line="240" w:lineRule="auto"/>
        <w:jc w:val="center"/>
        <w:rPr>
          <w:rFonts w:ascii="Times New Roman" w:hAnsi="Times New Roman" w:cs="Times New Roman"/>
          <w:b/>
          <w:bCs/>
          <w:sz w:val="24"/>
          <w:szCs w:val="24"/>
        </w:rPr>
      </w:pPr>
      <w:r w:rsidRPr="00E472F6">
        <w:rPr>
          <w:rFonts w:ascii="Times New Roman" w:hAnsi="Times New Roman" w:cs="Times New Roman"/>
          <w:b/>
          <w:bCs/>
          <w:sz w:val="24"/>
          <w:szCs w:val="24"/>
        </w:rPr>
        <w:t>4. peatükk</w:t>
      </w:r>
    </w:p>
    <w:p w14:paraId="7CE8FDE8" w14:textId="2C58CBE6" w:rsidR="00E472F6" w:rsidRPr="00E472F6" w:rsidRDefault="00E472F6" w:rsidP="00E472F6">
      <w:pPr>
        <w:spacing w:after="0" w:line="240" w:lineRule="auto"/>
        <w:jc w:val="center"/>
        <w:rPr>
          <w:rFonts w:ascii="Times New Roman" w:hAnsi="Times New Roman" w:cs="Times New Roman"/>
          <w:b/>
          <w:bCs/>
          <w:sz w:val="24"/>
          <w:szCs w:val="24"/>
        </w:rPr>
      </w:pPr>
      <w:r w:rsidRPr="00E472F6">
        <w:rPr>
          <w:rFonts w:ascii="Times New Roman" w:hAnsi="Times New Roman" w:cs="Times New Roman"/>
          <w:b/>
          <w:bCs/>
          <w:sz w:val="24"/>
          <w:szCs w:val="24"/>
        </w:rPr>
        <w:t>Teadus- ja arendustegevuse ning innovatsiooni rahastamine</w:t>
      </w:r>
    </w:p>
    <w:p w14:paraId="1161B8BA" w14:textId="77777777" w:rsidR="00E472F6" w:rsidRPr="00352D5C" w:rsidRDefault="00E472F6" w:rsidP="00E472F6">
      <w:pPr>
        <w:spacing w:after="0" w:line="240" w:lineRule="auto"/>
        <w:jc w:val="both"/>
        <w:rPr>
          <w:rFonts w:ascii="Times New Roman" w:hAnsi="Times New Roman" w:cs="Times New Roman"/>
          <w:sz w:val="24"/>
          <w:szCs w:val="24"/>
        </w:rPr>
      </w:pPr>
    </w:p>
    <w:p w14:paraId="6CF86C64" w14:textId="3CA53E8E" w:rsidR="00E472F6" w:rsidRPr="00E472F6" w:rsidRDefault="00E472F6" w:rsidP="00352D5C">
      <w:pPr>
        <w:spacing w:after="0" w:line="240" w:lineRule="auto"/>
        <w:jc w:val="both"/>
        <w:rPr>
          <w:rFonts w:ascii="Times New Roman" w:hAnsi="Times New Roman" w:cs="Times New Roman"/>
          <w:b/>
          <w:bCs/>
          <w:sz w:val="24"/>
          <w:szCs w:val="24"/>
        </w:rPr>
      </w:pPr>
      <w:r w:rsidRPr="00E472F6">
        <w:rPr>
          <w:rFonts w:ascii="Times New Roman" w:hAnsi="Times New Roman" w:cs="Times New Roman"/>
          <w:b/>
          <w:bCs/>
          <w:sz w:val="24"/>
          <w:szCs w:val="24"/>
        </w:rPr>
        <w:t xml:space="preserve">§ </w:t>
      </w:r>
      <w:r w:rsidR="00C5611A">
        <w:rPr>
          <w:rFonts w:ascii="Times New Roman" w:hAnsi="Times New Roman" w:cs="Times New Roman"/>
          <w:b/>
          <w:bCs/>
          <w:sz w:val="24"/>
          <w:szCs w:val="24"/>
        </w:rPr>
        <w:t>20</w:t>
      </w:r>
      <w:r w:rsidRPr="00E472F6">
        <w:rPr>
          <w:rFonts w:ascii="Times New Roman" w:hAnsi="Times New Roman" w:cs="Times New Roman"/>
          <w:b/>
          <w:bCs/>
          <w:sz w:val="24"/>
          <w:szCs w:val="24"/>
        </w:rPr>
        <w:t>. Teadus- ja arendustegevuse ning innovatsiooni riigieelarvelise rahastamise üldpõhimõtted</w:t>
      </w:r>
    </w:p>
    <w:p w14:paraId="11633AB5" w14:textId="77777777" w:rsidR="00E472F6" w:rsidRPr="00E472F6" w:rsidRDefault="00E472F6" w:rsidP="00E472F6">
      <w:pPr>
        <w:spacing w:after="0" w:line="240" w:lineRule="auto"/>
        <w:contextualSpacing/>
        <w:jc w:val="both"/>
        <w:rPr>
          <w:rFonts w:ascii="Times New Roman" w:hAnsi="Times New Roman" w:cs="Times New Roman"/>
          <w:sz w:val="24"/>
          <w:szCs w:val="24"/>
        </w:rPr>
      </w:pPr>
    </w:p>
    <w:p w14:paraId="2310FFCF" w14:textId="2EBB4715" w:rsidR="00F92F0D" w:rsidRDefault="00E472F6" w:rsidP="00352D5C">
      <w:pPr>
        <w:pStyle w:val="Loendilik"/>
        <w:numPr>
          <w:ilvl w:val="0"/>
          <w:numId w:val="3"/>
        </w:numPr>
        <w:tabs>
          <w:tab w:val="left" w:pos="426"/>
        </w:tabs>
        <w:spacing w:after="0" w:line="240" w:lineRule="auto"/>
        <w:ind w:left="0" w:firstLine="0"/>
        <w:jc w:val="both"/>
        <w:rPr>
          <w:rFonts w:ascii="Times New Roman" w:hAnsi="Times New Roman" w:cs="Times New Roman"/>
          <w:sz w:val="24"/>
          <w:szCs w:val="24"/>
        </w:rPr>
      </w:pPr>
      <w:bookmarkStart w:id="333" w:name="_Hlk154747546"/>
      <w:r w:rsidRPr="004A10A0">
        <w:rPr>
          <w:rFonts w:ascii="Times New Roman" w:hAnsi="Times New Roman" w:cs="Times New Roman"/>
          <w:sz w:val="24"/>
          <w:szCs w:val="24"/>
        </w:rPr>
        <w:t>Teadus- ja arendustegevuse riigieelarvelise rahastamise eesmärk on</w:t>
      </w:r>
      <w:r w:rsidR="008D4D5D">
        <w:rPr>
          <w:rFonts w:ascii="Times New Roman" w:hAnsi="Times New Roman" w:cs="Times New Roman"/>
          <w:sz w:val="24"/>
          <w:szCs w:val="24"/>
        </w:rPr>
        <w:t>:</w:t>
      </w:r>
    </w:p>
    <w:p w14:paraId="26CFE754" w14:textId="61A2CC1D" w:rsidR="00E472F6" w:rsidRDefault="00037A0F" w:rsidP="00352D5C">
      <w:pPr>
        <w:pStyle w:val="Loendilik"/>
        <w:numPr>
          <w:ilvl w:val="0"/>
          <w:numId w:val="8"/>
        </w:numPr>
        <w:tabs>
          <w:tab w:val="left" w:pos="284"/>
        </w:tabs>
        <w:spacing w:after="0" w:line="240" w:lineRule="auto"/>
        <w:ind w:left="0" w:firstLine="0"/>
        <w:jc w:val="both"/>
        <w:rPr>
          <w:rFonts w:ascii="Times New Roman" w:hAnsi="Times New Roman" w:cs="Times New Roman"/>
          <w:sz w:val="24"/>
          <w:szCs w:val="24"/>
        </w:rPr>
      </w:pPr>
      <w:r w:rsidRPr="004A10A0">
        <w:rPr>
          <w:rFonts w:ascii="Times New Roman" w:hAnsi="Times New Roman" w:cs="Times New Roman"/>
          <w:sz w:val="24"/>
          <w:szCs w:val="24"/>
        </w:rPr>
        <w:lastRenderedPageBreak/>
        <w:t xml:space="preserve">tagada </w:t>
      </w:r>
      <w:r w:rsidR="00E472F6" w:rsidRPr="004A10A0">
        <w:rPr>
          <w:rFonts w:ascii="Times New Roman" w:hAnsi="Times New Roman" w:cs="Times New Roman"/>
          <w:sz w:val="24"/>
          <w:szCs w:val="24"/>
        </w:rPr>
        <w:t>avalik</w:t>
      </w:r>
      <w:r w:rsidR="004A10A0" w:rsidRPr="004A10A0">
        <w:rPr>
          <w:rFonts w:ascii="Times New Roman" w:hAnsi="Times New Roman" w:cs="Times New Roman"/>
          <w:sz w:val="24"/>
          <w:szCs w:val="24"/>
        </w:rPr>
        <w:t>u</w:t>
      </w:r>
      <w:r w:rsidR="00E472F6" w:rsidRPr="004A10A0">
        <w:rPr>
          <w:rFonts w:ascii="Times New Roman" w:hAnsi="Times New Roman" w:cs="Times New Roman"/>
          <w:sz w:val="24"/>
          <w:szCs w:val="24"/>
        </w:rPr>
        <w:t xml:space="preserve"> h</w:t>
      </w:r>
      <w:r w:rsidR="004A10A0" w:rsidRPr="004A10A0">
        <w:rPr>
          <w:rFonts w:ascii="Times New Roman" w:hAnsi="Times New Roman" w:cs="Times New Roman"/>
          <w:sz w:val="24"/>
          <w:szCs w:val="24"/>
        </w:rPr>
        <w:t>üvena</w:t>
      </w:r>
      <w:r w:rsidR="00E472F6" w:rsidRPr="004A10A0">
        <w:rPr>
          <w:rFonts w:ascii="Times New Roman" w:hAnsi="Times New Roman" w:cs="Times New Roman"/>
          <w:sz w:val="24"/>
          <w:szCs w:val="24"/>
        </w:rPr>
        <w:t xml:space="preserve"> </w:t>
      </w:r>
      <w:r w:rsidR="003C6DAF">
        <w:rPr>
          <w:rFonts w:ascii="Times New Roman" w:hAnsi="Times New Roman" w:cs="Times New Roman"/>
          <w:sz w:val="24"/>
          <w:szCs w:val="24"/>
        </w:rPr>
        <w:t>pakutava</w:t>
      </w:r>
      <w:r w:rsidR="003C6DAF" w:rsidRPr="004A10A0">
        <w:rPr>
          <w:rFonts w:ascii="Times New Roman" w:hAnsi="Times New Roman" w:cs="Times New Roman"/>
          <w:sz w:val="24"/>
          <w:szCs w:val="24"/>
        </w:rPr>
        <w:t xml:space="preserve"> </w:t>
      </w:r>
      <w:r w:rsidR="00E472F6" w:rsidRPr="004A10A0">
        <w:rPr>
          <w:rFonts w:ascii="Times New Roman" w:hAnsi="Times New Roman" w:cs="Times New Roman"/>
          <w:sz w:val="24"/>
          <w:szCs w:val="24"/>
        </w:rPr>
        <w:t xml:space="preserve">teadus- ja arendustegevuse järjepidevus </w:t>
      </w:r>
      <w:r w:rsidR="00BE1783">
        <w:rPr>
          <w:rFonts w:ascii="Times New Roman" w:hAnsi="Times New Roman" w:cs="Times New Roman"/>
          <w:sz w:val="24"/>
          <w:szCs w:val="24"/>
        </w:rPr>
        <w:t>ning</w:t>
      </w:r>
      <w:r w:rsidR="00E472F6" w:rsidRPr="004A10A0">
        <w:rPr>
          <w:rFonts w:ascii="Times New Roman" w:hAnsi="Times New Roman" w:cs="Times New Roman"/>
          <w:sz w:val="24"/>
          <w:szCs w:val="24"/>
        </w:rPr>
        <w:t xml:space="preserve"> kvalitee</w:t>
      </w:r>
      <w:r w:rsidRPr="004A10A0">
        <w:rPr>
          <w:rFonts w:ascii="Times New Roman" w:hAnsi="Times New Roman" w:cs="Times New Roman"/>
          <w:sz w:val="24"/>
          <w:szCs w:val="24"/>
        </w:rPr>
        <w:t>t</w:t>
      </w:r>
      <w:r w:rsidR="006762E7">
        <w:rPr>
          <w:rFonts w:ascii="Times New Roman" w:hAnsi="Times New Roman" w:cs="Times New Roman"/>
          <w:sz w:val="24"/>
          <w:szCs w:val="24"/>
        </w:rPr>
        <w:t>;</w:t>
      </w:r>
    </w:p>
    <w:p w14:paraId="5140BBFD" w14:textId="1C1B460B" w:rsidR="00F92F0D" w:rsidRDefault="00107A5F" w:rsidP="00352D5C">
      <w:pPr>
        <w:pStyle w:val="Loendilik"/>
        <w:numPr>
          <w:ilvl w:val="0"/>
          <w:numId w:val="8"/>
        </w:numPr>
        <w:tabs>
          <w:tab w:val="left" w:pos="284"/>
        </w:tabs>
        <w:spacing w:after="0" w:line="240" w:lineRule="auto"/>
        <w:ind w:left="0" w:firstLine="0"/>
        <w:jc w:val="both"/>
        <w:rPr>
          <w:rFonts w:ascii="Times New Roman" w:hAnsi="Times New Roman" w:cs="Times New Roman"/>
          <w:sz w:val="24"/>
          <w:szCs w:val="24"/>
        </w:rPr>
      </w:pPr>
      <w:bookmarkStart w:id="334" w:name="_Hlk155088252"/>
      <w:r w:rsidRPr="00107A5F">
        <w:rPr>
          <w:rFonts w:ascii="Times New Roman" w:hAnsi="Times New Roman" w:cs="Times New Roman"/>
          <w:sz w:val="24"/>
          <w:szCs w:val="24"/>
        </w:rPr>
        <w:t>maandada ettevõt</w:t>
      </w:r>
      <w:r w:rsidR="00EC46B3">
        <w:rPr>
          <w:rFonts w:ascii="Times New Roman" w:hAnsi="Times New Roman" w:cs="Times New Roman"/>
          <w:sz w:val="24"/>
          <w:szCs w:val="24"/>
        </w:rPr>
        <w:t>ja</w:t>
      </w:r>
      <w:r w:rsidRPr="00107A5F">
        <w:rPr>
          <w:rFonts w:ascii="Times New Roman" w:hAnsi="Times New Roman" w:cs="Times New Roman"/>
          <w:sz w:val="24"/>
          <w:szCs w:val="24"/>
        </w:rPr>
        <w:t>te</w:t>
      </w:r>
      <w:r w:rsidR="00BE1783">
        <w:rPr>
          <w:rFonts w:ascii="Times New Roman" w:hAnsi="Times New Roman" w:cs="Times New Roman"/>
          <w:sz w:val="24"/>
          <w:szCs w:val="24"/>
        </w:rPr>
        <w:t>le</w:t>
      </w:r>
      <w:r w:rsidRPr="00107A5F">
        <w:rPr>
          <w:rFonts w:ascii="Times New Roman" w:hAnsi="Times New Roman" w:cs="Times New Roman"/>
          <w:sz w:val="24"/>
          <w:szCs w:val="24"/>
        </w:rPr>
        <w:t xml:space="preserve"> </w:t>
      </w:r>
      <w:r w:rsidR="00C517D1">
        <w:rPr>
          <w:rFonts w:ascii="Times New Roman" w:hAnsi="Times New Roman" w:cs="Times New Roman"/>
          <w:sz w:val="24"/>
          <w:szCs w:val="24"/>
        </w:rPr>
        <w:t>teadus- ja arendus</w:t>
      </w:r>
      <w:r w:rsidRPr="00107A5F">
        <w:rPr>
          <w:rFonts w:ascii="Times New Roman" w:hAnsi="Times New Roman" w:cs="Times New Roman"/>
          <w:sz w:val="24"/>
          <w:szCs w:val="24"/>
        </w:rPr>
        <w:t>tegevusega kaasnevaid riske ning ületada turutõrked.</w:t>
      </w:r>
      <w:bookmarkEnd w:id="334"/>
    </w:p>
    <w:p w14:paraId="0837E0FE" w14:textId="3B0B056C" w:rsidR="00107A5F" w:rsidRPr="004A10A0" w:rsidRDefault="00107A5F" w:rsidP="00027A3D">
      <w:pPr>
        <w:pStyle w:val="Loendilik"/>
        <w:spacing w:after="0" w:line="240" w:lineRule="auto"/>
        <w:ind w:left="0"/>
        <w:jc w:val="both"/>
        <w:rPr>
          <w:rFonts w:ascii="Times New Roman" w:hAnsi="Times New Roman" w:cs="Times New Roman"/>
          <w:sz w:val="24"/>
          <w:szCs w:val="24"/>
        </w:rPr>
      </w:pPr>
    </w:p>
    <w:p w14:paraId="5B8FA25B" w14:textId="0897FDFD" w:rsidR="0048384E" w:rsidRDefault="004A10A0" w:rsidP="00352D5C">
      <w:pPr>
        <w:pStyle w:val="Loendilik"/>
        <w:numPr>
          <w:ilvl w:val="0"/>
          <w:numId w:val="3"/>
        </w:numPr>
        <w:tabs>
          <w:tab w:val="left" w:pos="426"/>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Innovatsiooni </w:t>
      </w:r>
      <w:r w:rsidRPr="004A10A0">
        <w:rPr>
          <w:rFonts w:ascii="Times New Roman" w:hAnsi="Times New Roman" w:cs="Times New Roman"/>
          <w:sz w:val="24"/>
          <w:szCs w:val="24"/>
        </w:rPr>
        <w:t>riigieelarvelise rahastamise eesmärk on</w:t>
      </w:r>
      <w:r>
        <w:rPr>
          <w:rFonts w:ascii="Times New Roman" w:hAnsi="Times New Roman" w:cs="Times New Roman"/>
          <w:sz w:val="24"/>
          <w:szCs w:val="24"/>
        </w:rPr>
        <w:t xml:space="preserve"> </w:t>
      </w:r>
      <w:r w:rsidR="0048384E">
        <w:rPr>
          <w:rFonts w:ascii="Times New Roman" w:hAnsi="Times New Roman" w:cs="Times New Roman"/>
          <w:sz w:val="24"/>
          <w:szCs w:val="24"/>
        </w:rPr>
        <w:t xml:space="preserve">aidata </w:t>
      </w:r>
      <w:r w:rsidR="00BE1783">
        <w:rPr>
          <w:rFonts w:ascii="Times New Roman" w:hAnsi="Times New Roman" w:cs="Times New Roman"/>
          <w:sz w:val="24"/>
          <w:szCs w:val="24"/>
        </w:rPr>
        <w:t xml:space="preserve">luua ja võtta kasutusele </w:t>
      </w:r>
      <w:r w:rsidR="0048384E">
        <w:rPr>
          <w:rFonts w:ascii="Times New Roman" w:hAnsi="Times New Roman" w:cs="Times New Roman"/>
          <w:sz w:val="24"/>
          <w:szCs w:val="24"/>
        </w:rPr>
        <w:t>uu</w:t>
      </w:r>
      <w:r w:rsidR="00BE1783">
        <w:rPr>
          <w:rFonts w:ascii="Times New Roman" w:hAnsi="Times New Roman" w:cs="Times New Roman"/>
          <w:sz w:val="24"/>
          <w:szCs w:val="24"/>
        </w:rPr>
        <w:t>si</w:t>
      </w:r>
      <w:r w:rsidR="0048384E">
        <w:rPr>
          <w:rFonts w:ascii="Times New Roman" w:hAnsi="Times New Roman" w:cs="Times New Roman"/>
          <w:sz w:val="24"/>
          <w:szCs w:val="24"/>
        </w:rPr>
        <w:t xml:space="preserve"> too</w:t>
      </w:r>
      <w:r w:rsidR="00BE1783">
        <w:rPr>
          <w:rFonts w:ascii="Times New Roman" w:hAnsi="Times New Roman" w:cs="Times New Roman"/>
          <w:sz w:val="24"/>
          <w:szCs w:val="24"/>
        </w:rPr>
        <w:t>teid</w:t>
      </w:r>
      <w:r w:rsidR="0048384E">
        <w:rPr>
          <w:rFonts w:ascii="Times New Roman" w:hAnsi="Times New Roman" w:cs="Times New Roman"/>
          <w:sz w:val="24"/>
          <w:szCs w:val="24"/>
        </w:rPr>
        <w:t>, teenus</w:t>
      </w:r>
      <w:r w:rsidR="00BE1783">
        <w:rPr>
          <w:rFonts w:ascii="Times New Roman" w:hAnsi="Times New Roman" w:cs="Times New Roman"/>
          <w:sz w:val="24"/>
          <w:szCs w:val="24"/>
        </w:rPr>
        <w:t>eid</w:t>
      </w:r>
      <w:r w:rsidR="0048384E">
        <w:rPr>
          <w:rFonts w:ascii="Times New Roman" w:hAnsi="Times New Roman" w:cs="Times New Roman"/>
          <w:sz w:val="24"/>
          <w:szCs w:val="24"/>
        </w:rPr>
        <w:t xml:space="preserve"> </w:t>
      </w:r>
      <w:r w:rsidR="00F4008B">
        <w:rPr>
          <w:rFonts w:ascii="Times New Roman" w:hAnsi="Times New Roman" w:cs="Times New Roman"/>
          <w:sz w:val="24"/>
          <w:szCs w:val="24"/>
        </w:rPr>
        <w:t>ning</w:t>
      </w:r>
      <w:r w:rsidR="0048384E">
        <w:rPr>
          <w:rFonts w:ascii="Times New Roman" w:hAnsi="Times New Roman" w:cs="Times New Roman"/>
          <w:sz w:val="24"/>
          <w:szCs w:val="24"/>
        </w:rPr>
        <w:t xml:space="preserve"> protsesse</w:t>
      </w:r>
      <w:r w:rsidR="00BE1783">
        <w:rPr>
          <w:rFonts w:ascii="Times New Roman" w:hAnsi="Times New Roman" w:cs="Times New Roman"/>
          <w:sz w:val="24"/>
          <w:szCs w:val="24"/>
        </w:rPr>
        <w:t xml:space="preserve">, mis soodustavad </w:t>
      </w:r>
      <w:r w:rsidR="00F25410">
        <w:rPr>
          <w:rFonts w:ascii="Times New Roman" w:hAnsi="Times New Roman" w:cs="Times New Roman"/>
          <w:sz w:val="24"/>
          <w:szCs w:val="24"/>
        </w:rPr>
        <w:t xml:space="preserve">majanduse ja </w:t>
      </w:r>
      <w:r w:rsidR="00BE1783">
        <w:rPr>
          <w:rFonts w:ascii="Times New Roman" w:hAnsi="Times New Roman" w:cs="Times New Roman"/>
          <w:sz w:val="24"/>
          <w:szCs w:val="24"/>
        </w:rPr>
        <w:t>ühiskonna arengut</w:t>
      </w:r>
      <w:r w:rsidR="0048384E">
        <w:rPr>
          <w:rFonts w:ascii="Times New Roman" w:hAnsi="Times New Roman" w:cs="Times New Roman"/>
          <w:sz w:val="24"/>
          <w:szCs w:val="24"/>
        </w:rPr>
        <w:t>.</w:t>
      </w:r>
    </w:p>
    <w:bookmarkEnd w:id="333"/>
    <w:p w14:paraId="134C936F" w14:textId="77777777" w:rsidR="00E472F6" w:rsidRPr="00E472F6" w:rsidRDefault="00E472F6" w:rsidP="00027A3D">
      <w:pPr>
        <w:spacing w:after="0" w:line="240" w:lineRule="auto"/>
        <w:contextualSpacing/>
        <w:jc w:val="both"/>
        <w:rPr>
          <w:rFonts w:ascii="Times New Roman" w:hAnsi="Times New Roman" w:cs="Times New Roman"/>
          <w:sz w:val="24"/>
          <w:szCs w:val="24"/>
        </w:rPr>
      </w:pPr>
    </w:p>
    <w:p w14:paraId="7BC0BF32" w14:textId="3A9DB579" w:rsidR="00E472F6" w:rsidRPr="00E472F6" w:rsidRDefault="00E472F6" w:rsidP="00027A3D">
      <w:pPr>
        <w:spacing w:after="0" w:line="240" w:lineRule="auto"/>
        <w:jc w:val="both"/>
        <w:rPr>
          <w:rFonts w:ascii="Times New Roman" w:hAnsi="Times New Roman" w:cs="Times New Roman"/>
          <w:sz w:val="24"/>
          <w:szCs w:val="24"/>
        </w:rPr>
      </w:pPr>
      <w:r w:rsidRPr="52F858DC">
        <w:rPr>
          <w:rFonts w:ascii="Times New Roman" w:hAnsi="Times New Roman" w:cs="Times New Roman"/>
          <w:sz w:val="24"/>
          <w:szCs w:val="24"/>
        </w:rPr>
        <w:t>(</w:t>
      </w:r>
      <w:r w:rsidR="00D507EF">
        <w:rPr>
          <w:rFonts w:ascii="Times New Roman" w:hAnsi="Times New Roman" w:cs="Times New Roman"/>
          <w:sz w:val="24"/>
          <w:szCs w:val="24"/>
        </w:rPr>
        <w:t>3</w:t>
      </w:r>
      <w:r w:rsidRPr="00AB6174">
        <w:rPr>
          <w:rFonts w:ascii="Times New Roman" w:hAnsi="Times New Roman" w:cs="Times New Roman"/>
          <w:sz w:val="24"/>
          <w:szCs w:val="24"/>
        </w:rPr>
        <w:t>)</w:t>
      </w:r>
      <w:r w:rsidRPr="52F858DC">
        <w:rPr>
          <w:rFonts w:ascii="Times New Roman" w:hAnsi="Times New Roman" w:cs="Times New Roman"/>
          <w:sz w:val="24"/>
          <w:szCs w:val="24"/>
        </w:rPr>
        <w:t xml:space="preserve"> Teadus- ja arendustegevust </w:t>
      </w:r>
      <w:r w:rsidR="00F4008B">
        <w:rPr>
          <w:rFonts w:ascii="Times New Roman" w:hAnsi="Times New Roman" w:cs="Times New Roman"/>
          <w:sz w:val="24"/>
          <w:szCs w:val="24"/>
        </w:rPr>
        <w:t>ning</w:t>
      </w:r>
      <w:r w:rsidRPr="52F858DC">
        <w:rPr>
          <w:rFonts w:ascii="Times New Roman" w:hAnsi="Times New Roman" w:cs="Times New Roman"/>
          <w:sz w:val="24"/>
          <w:szCs w:val="24"/>
        </w:rPr>
        <w:t xml:space="preserve"> innovatsiooni rahastatakse riigieelarvest järgmiste rahastus</w:t>
      </w:r>
      <w:ins w:id="335" w:author="Aili Sandre" w:date="2024-09-10T11:33:00Z">
        <w:r w:rsidR="00E23B86">
          <w:rPr>
            <w:rFonts w:ascii="Times New Roman" w:hAnsi="Times New Roman" w:cs="Times New Roman"/>
            <w:sz w:val="24"/>
            <w:szCs w:val="24"/>
          </w:rPr>
          <w:t>vahendite</w:t>
        </w:r>
      </w:ins>
      <w:del w:id="336" w:author="Aili Sandre" w:date="2024-09-10T11:33:00Z">
        <w:r w:rsidRPr="52F858DC" w:rsidDel="00E23B86">
          <w:rPr>
            <w:rFonts w:ascii="Times New Roman" w:hAnsi="Times New Roman" w:cs="Times New Roman"/>
            <w:sz w:val="24"/>
            <w:szCs w:val="24"/>
          </w:rPr>
          <w:delText>instrumentide</w:delText>
        </w:r>
      </w:del>
      <w:r w:rsidRPr="52F858DC">
        <w:rPr>
          <w:rFonts w:ascii="Times New Roman" w:hAnsi="Times New Roman" w:cs="Times New Roman"/>
          <w:sz w:val="24"/>
          <w:szCs w:val="24"/>
        </w:rPr>
        <w:t xml:space="preserve"> kaudu:</w:t>
      </w:r>
    </w:p>
    <w:p w14:paraId="2C73D202" w14:textId="4CA3D836" w:rsidR="00E472F6" w:rsidRPr="00E472F6" w:rsidRDefault="00E472F6" w:rsidP="00027A3D">
      <w:pPr>
        <w:spacing w:after="0" w:line="240" w:lineRule="auto"/>
        <w:jc w:val="both"/>
        <w:rPr>
          <w:rFonts w:ascii="Times New Roman" w:hAnsi="Times New Roman" w:cs="Times New Roman"/>
          <w:sz w:val="24"/>
          <w:szCs w:val="24"/>
        </w:rPr>
      </w:pPr>
      <w:r w:rsidRPr="005F072E">
        <w:rPr>
          <w:rFonts w:ascii="Times New Roman" w:hAnsi="Times New Roman" w:cs="Times New Roman"/>
          <w:sz w:val="24"/>
          <w:szCs w:val="24"/>
        </w:rPr>
        <w:t xml:space="preserve">1) </w:t>
      </w:r>
      <w:r w:rsidR="007D0573" w:rsidRPr="005F072E">
        <w:rPr>
          <w:rFonts w:ascii="Times New Roman" w:hAnsi="Times New Roman" w:cs="Times New Roman"/>
          <w:sz w:val="24"/>
          <w:szCs w:val="24"/>
        </w:rPr>
        <w:t>asutuse</w:t>
      </w:r>
      <w:r w:rsidR="00270731" w:rsidRPr="005F072E">
        <w:rPr>
          <w:rFonts w:ascii="Times New Roman" w:hAnsi="Times New Roman" w:cs="Times New Roman"/>
          <w:sz w:val="24"/>
          <w:szCs w:val="24"/>
        </w:rPr>
        <w:t xml:space="preserve"> </w:t>
      </w:r>
      <w:r w:rsidRPr="005F072E">
        <w:rPr>
          <w:rFonts w:ascii="Times New Roman" w:hAnsi="Times New Roman" w:cs="Times New Roman"/>
          <w:sz w:val="24"/>
          <w:szCs w:val="24"/>
        </w:rPr>
        <w:t>teadus- ja arendustegevuse toetus;</w:t>
      </w:r>
    </w:p>
    <w:p w14:paraId="724C5F7B" w14:textId="77777777" w:rsidR="00E472F6" w:rsidRPr="00E472F6" w:rsidRDefault="00E472F6" w:rsidP="00027A3D">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2) riiklik uurimistoetus;</w:t>
      </w:r>
    </w:p>
    <w:p w14:paraId="76F7D9D5" w14:textId="48CD5320" w:rsidR="00E472F6" w:rsidRPr="00E472F6" w:rsidRDefault="00E472F6" w:rsidP="00027A3D">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 xml:space="preserve">3) teadus- ja arendustegevuse </w:t>
      </w:r>
      <w:r w:rsidR="0084622C">
        <w:rPr>
          <w:rFonts w:ascii="Times New Roman" w:hAnsi="Times New Roman" w:cs="Times New Roman"/>
          <w:sz w:val="24"/>
          <w:szCs w:val="24"/>
        </w:rPr>
        <w:t xml:space="preserve">ning innovatsiooni </w:t>
      </w:r>
      <w:r w:rsidRPr="00E472F6">
        <w:rPr>
          <w:rFonts w:ascii="Times New Roman" w:hAnsi="Times New Roman" w:cs="Times New Roman"/>
          <w:sz w:val="24"/>
          <w:szCs w:val="24"/>
        </w:rPr>
        <w:t>sihttoetus;</w:t>
      </w:r>
    </w:p>
    <w:p w14:paraId="6D2E0804" w14:textId="3B7DE4CA" w:rsidR="00E472F6" w:rsidRPr="00E472F6" w:rsidRDefault="00AB52AF" w:rsidP="00027A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E472F6" w:rsidRPr="00E472F6">
        <w:rPr>
          <w:rFonts w:ascii="Times New Roman" w:hAnsi="Times New Roman" w:cs="Times New Roman"/>
          <w:sz w:val="24"/>
          <w:szCs w:val="24"/>
        </w:rPr>
        <w:t xml:space="preserve">) teadus- ja arendustegevuse </w:t>
      </w:r>
      <w:r w:rsidR="007855D4">
        <w:rPr>
          <w:rFonts w:ascii="Times New Roman" w:hAnsi="Times New Roman" w:cs="Times New Roman"/>
          <w:sz w:val="24"/>
          <w:szCs w:val="24"/>
        </w:rPr>
        <w:t xml:space="preserve">ning innovatsiooni </w:t>
      </w:r>
      <w:r w:rsidR="00E472F6" w:rsidRPr="00E472F6">
        <w:rPr>
          <w:rFonts w:ascii="Times New Roman" w:hAnsi="Times New Roman" w:cs="Times New Roman"/>
          <w:sz w:val="24"/>
          <w:szCs w:val="24"/>
        </w:rPr>
        <w:t>süsteemitoetus;</w:t>
      </w:r>
    </w:p>
    <w:p w14:paraId="0CE1C99A" w14:textId="77777777" w:rsidR="00E637E4" w:rsidRDefault="00182362" w:rsidP="00027A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E472F6" w:rsidRPr="00E472F6">
        <w:rPr>
          <w:rFonts w:ascii="Times New Roman" w:hAnsi="Times New Roman" w:cs="Times New Roman"/>
          <w:sz w:val="24"/>
          <w:szCs w:val="24"/>
        </w:rPr>
        <w:t xml:space="preserve">) </w:t>
      </w:r>
      <w:r w:rsidR="00435D02">
        <w:rPr>
          <w:rFonts w:ascii="Times New Roman" w:hAnsi="Times New Roman" w:cs="Times New Roman"/>
          <w:sz w:val="24"/>
          <w:szCs w:val="24"/>
        </w:rPr>
        <w:t>ettevõt</w:t>
      </w:r>
      <w:r w:rsidR="00115766">
        <w:rPr>
          <w:rFonts w:ascii="Times New Roman" w:hAnsi="Times New Roman" w:cs="Times New Roman"/>
          <w:sz w:val="24"/>
          <w:szCs w:val="24"/>
        </w:rPr>
        <w:t>ja teadus-</w:t>
      </w:r>
      <w:r w:rsidR="00EB26F7">
        <w:rPr>
          <w:rFonts w:ascii="Times New Roman" w:hAnsi="Times New Roman" w:cs="Times New Roman"/>
          <w:sz w:val="24"/>
          <w:szCs w:val="24"/>
        </w:rPr>
        <w:t xml:space="preserve"> </w:t>
      </w:r>
      <w:r w:rsidR="00EC7817">
        <w:rPr>
          <w:rFonts w:ascii="Times New Roman" w:hAnsi="Times New Roman" w:cs="Times New Roman"/>
          <w:sz w:val="24"/>
          <w:szCs w:val="24"/>
        </w:rPr>
        <w:t>ja</w:t>
      </w:r>
      <w:r w:rsidR="00115766">
        <w:rPr>
          <w:rFonts w:ascii="Times New Roman" w:hAnsi="Times New Roman" w:cs="Times New Roman"/>
          <w:sz w:val="24"/>
          <w:szCs w:val="24"/>
        </w:rPr>
        <w:t xml:space="preserve"> arendu</w:t>
      </w:r>
      <w:r w:rsidR="00EC7817">
        <w:rPr>
          <w:rFonts w:ascii="Times New Roman" w:hAnsi="Times New Roman" w:cs="Times New Roman"/>
          <w:sz w:val="24"/>
          <w:szCs w:val="24"/>
        </w:rPr>
        <w:t xml:space="preserve">stegevuse </w:t>
      </w:r>
      <w:r w:rsidR="00F25410">
        <w:rPr>
          <w:rFonts w:ascii="Times New Roman" w:hAnsi="Times New Roman" w:cs="Times New Roman"/>
          <w:sz w:val="24"/>
          <w:szCs w:val="24"/>
        </w:rPr>
        <w:t xml:space="preserve">ning innovatsiooni </w:t>
      </w:r>
      <w:r w:rsidR="00EC7817">
        <w:rPr>
          <w:rFonts w:ascii="Times New Roman" w:hAnsi="Times New Roman" w:cs="Times New Roman"/>
          <w:sz w:val="24"/>
          <w:szCs w:val="24"/>
        </w:rPr>
        <w:t>toetus</w:t>
      </w:r>
      <w:r w:rsidR="00E637E4">
        <w:rPr>
          <w:rFonts w:ascii="Times New Roman" w:hAnsi="Times New Roman" w:cs="Times New Roman"/>
          <w:sz w:val="24"/>
          <w:szCs w:val="24"/>
        </w:rPr>
        <w:t>;</w:t>
      </w:r>
    </w:p>
    <w:p w14:paraId="53B34658" w14:textId="1A0BDA63" w:rsidR="0099028B" w:rsidRDefault="00E637E4" w:rsidP="00027A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 muud õigusaktidest tuleneva</w:t>
      </w:r>
      <w:r w:rsidR="006A3029">
        <w:rPr>
          <w:rFonts w:ascii="Times New Roman" w:hAnsi="Times New Roman" w:cs="Times New Roman"/>
          <w:sz w:val="24"/>
          <w:szCs w:val="24"/>
        </w:rPr>
        <w:t>d</w:t>
      </w:r>
      <w:r>
        <w:rPr>
          <w:rFonts w:ascii="Times New Roman" w:hAnsi="Times New Roman" w:cs="Times New Roman"/>
          <w:sz w:val="24"/>
          <w:szCs w:val="24"/>
        </w:rPr>
        <w:t xml:space="preserve"> alus</w:t>
      </w:r>
      <w:r w:rsidR="006A3029">
        <w:rPr>
          <w:rFonts w:ascii="Times New Roman" w:hAnsi="Times New Roman" w:cs="Times New Roman"/>
          <w:sz w:val="24"/>
          <w:szCs w:val="24"/>
        </w:rPr>
        <w:t>ed</w:t>
      </w:r>
      <w:r w:rsidR="009054F8">
        <w:rPr>
          <w:rFonts w:ascii="Times New Roman" w:hAnsi="Times New Roman" w:cs="Times New Roman"/>
          <w:sz w:val="24"/>
          <w:szCs w:val="24"/>
        </w:rPr>
        <w:t>.</w:t>
      </w:r>
    </w:p>
    <w:p w14:paraId="6C7656CB" w14:textId="77777777" w:rsidR="00E472F6" w:rsidRPr="00E472F6" w:rsidRDefault="00E472F6" w:rsidP="00E472F6">
      <w:pPr>
        <w:spacing w:after="0" w:line="240" w:lineRule="auto"/>
        <w:jc w:val="both"/>
        <w:rPr>
          <w:rFonts w:ascii="Times New Roman" w:hAnsi="Times New Roman" w:cs="Times New Roman"/>
          <w:sz w:val="24"/>
          <w:szCs w:val="24"/>
        </w:rPr>
      </w:pPr>
    </w:p>
    <w:p w14:paraId="5B23C358" w14:textId="45048598" w:rsidR="00E06283" w:rsidRDefault="00E06283" w:rsidP="00E062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507EF">
        <w:rPr>
          <w:rFonts w:ascii="Times New Roman" w:hAnsi="Times New Roman" w:cs="Times New Roman"/>
          <w:sz w:val="24"/>
          <w:szCs w:val="24"/>
        </w:rPr>
        <w:t>4</w:t>
      </w:r>
      <w:r>
        <w:rPr>
          <w:rFonts w:ascii="Times New Roman" w:hAnsi="Times New Roman" w:cs="Times New Roman"/>
          <w:sz w:val="24"/>
          <w:szCs w:val="24"/>
        </w:rPr>
        <w:t xml:space="preserve">) </w:t>
      </w:r>
      <w:bookmarkStart w:id="337" w:name="_Hlk172709473"/>
      <w:r w:rsidR="00C41D23" w:rsidRPr="00DA3F7A">
        <w:rPr>
          <w:rFonts w:ascii="Times New Roman" w:hAnsi="Times New Roman" w:cs="Times New Roman"/>
          <w:sz w:val="24"/>
          <w:szCs w:val="24"/>
        </w:rPr>
        <w:t>Riigieelarve</w:t>
      </w:r>
      <w:r w:rsidR="004A10A0" w:rsidRPr="00DA3F7A">
        <w:rPr>
          <w:rFonts w:ascii="Times New Roman" w:hAnsi="Times New Roman" w:cs="Times New Roman"/>
          <w:sz w:val="24"/>
          <w:szCs w:val="24"/>
        </w:rPr>
        <w:t>st eraldatud teadus- ja arendustegevuse</w:t>
      </w:r>
      <w:r w:rsidR="008A52A6" w:rsidRPr="00DA3F7A">
        <w:rPr>
          <w:rFonts w:ascii="Times New Roman" w:hAnsi="Times New Roman" w:cs="Times New Roman"/>
          <w:sz w:val="24"/>
          <w:szCs w:val="24"/>
        </w:rPr>
        <w:t xml:space="preserve"> </w:t>
      </w:r>
      <w:r w:rsidR="00C41D23" w:rsidRPr="00DA3F7A">
        <w:rPr>
          <w:rFonts w:ascii="Times New Roman" w:hAnsi="Times New Roman" w:cs="Times New Roman"/>
          <w:sz w:val="24"/>
          <w:szCs w:val="24"/>
        </w:rPr>
        <w:t>vahendite</w:t>
      </w:r>
      <w:r w:rsidR="00E472F6" w:rsidRPr="00DA3F7A">
        <w:rPr>
          <w:rFonts w:ascii="Times New Roman" w:hAnsi="Times New Roman" w:cs="Times New Roman"/>
          <w:sz w:val="24"/>
          <w:szCs w:val="24"/>
        </w:rPr>
        <w:t xml:space="preserve"> kasutamisel tuleb toetuse saajal eristada raamatupidamises teadus- ja arendustegevusega seotud majandustegevus ja mittemajandustegevus, nende kulud </w:t>
      </w:r>
      <w:r w:rsidR="00EB26F7" w:rsidRPr="00DA3F7A">
        <w:rPr>
          <w:rFonts w:ascii="Times New Roman" w:hAnsi="Times New Roman" w:cs="Times New Roman"/>
          <w:sz w:val="24"/>
          <w:szCs w:val="24"/>
        </w:rPr>
        <w:t>ning</w:t>
      </w:r>
      <w:r w:rsidR="00E472F6" w:rsidRPr="00DA3F7A">
        <w:rPr>
          <w:rFonts w:ascii="Times New Roman" w:hAnsi="Times New Roman" w:cs="Times New Roman"/>
          <w:sz w:val="24"/>
          <w:szCs w:val="24"/>
        </w:rPr>
        <w:t xml:space="preserve"> rahastamine</w:t>
      </w:r>
      <w:r w:rsidRPr="00DA3F7A">
        <w:rPr>
          <w:rFonts w:ascii="Times New Roman" w:hAnsi="Times New Roman" w:cs="Times New Roman"/>
          <w:sz w:val="24"/>
          <w:szCs w:val="24"/>
        </w:rPr>
        <w:t xml:space="preserve">, välja arvatud juhul, </w:t>
      </w:r>
      <w:r w:rsidRPr="00E06283">
        <w:rPr>
          <w:rFonts w:ascii="Times New Roman" w:hAnsi="Times New Roman" w:cs="Times New Roman"/>
          <w:sz w:val="24"/>
          <w:szCs w:val="24"/>
        </w:rPr>
        <w:t>kui toetus on antud kooskõlas Euroopa Komisjoni määruse</w:t>
      </w:r>
      <w:r w:rsidR="00A1129A">
        <w:rPr>
          <w:rFonts w:ascii="Times New Roman" w:hAnsi="Times New Roman" w:cs="Times New Roman"/>
          <w:sz w:val="24"/>
          <w:szCs w:val="24"/>
        </w:rPr>
        <w:t>ga</w:t>
      </w:r>
      <w:r w:rsidRPr="00E06283">
        <w:rPr>
          <w:rFonts w:ascii="Times New Roman" w:hAnsi="Times New Roman" w:cs="Times New Roman"/>
          <w:sz w:val="24"/>
          <w:szCs w:val="24"/>
        </w:rPr>
        <w:t xml:space="preserve"> (EL) nr 651/2014 </w:t>
      </w:r>
      <w:r w:rsidR="00A1129A" w:rsidRPr="00A1129A">
        <w:rPr>
          <w:rFonts w:ascii="Times New Roman" w:hAnsi="Times New Roman" w:cs="Times New Roman"/>
          <w:sz w:val="24"/>
          <w:szCs w:val="24"/>
        </w:rPr>
        <w:t>Euroopa Liidu toimimise lepingu artiklite 107 ja 108 kohaldamise kohta, millega teatavat liiki abi tunnistatakse siseturuga kokkusobivaks (ELT L 187, 26.06.2014</w:t>
      </w:r>
      <w:r w:rsidR="00EA0856">
        <w:rPr>
          <w:rFonts w:ascii="Times New Roman" w:hAnsi="Times New Roman" w:cs="Times New Roman"/>
          <w:sz w:val="24"/>
          <w:szCs w:val="24"/>
        </w:rPr>
        <w:t>, lk 1-78</w:t>
      </w:r>
      <w:r w:rsidR="00A1129A" w:rsidRPr="00A1129A">
        <w:rPr>
          <w:rFonts w:ascii="Times New Roman" w:hAnsi="Times New Roman" w:cs="Times New Roman"/>
          <w:sz w:val="24"/>
          <w:szCs w:val="24"/>
        </w:rPr>
        <w:t>)</w:t>
      </w:r>
      <w:ins w:id="338" w:author="Aili Sandre" w:date="2024-09-10T11:34:00Z">
        <w:r w:rsidR="00E23B86">
          <w:rPr>
            <w:rFonts w:ascii="Times New Roman" w:hAnsi="Times New Roman" w:cs="Times New Roman"/>
            <w:sz w:val="24"/>
            <w:szCs w:val="24"/>
          </w:rPr>
          <w:t>,</w:t>
        </w:r>
      </w:ins>
      <w:r w:rsidR="00A1129A">
        <w:rPr>
          <w:rFonts w:ascii="Times New Roman" w:hAnsi="Times New Roman" w:cs="Times New Roman"/>
          <w:sz w:val="24"/>
          <w:szCs w:val="24"/>
        </w:rPr>
        <w:t xml:space="preserve"> </w:t>
      </w:r>
      <w:r w:rsidRPr="00E06283">
        <w:rPr>
          <w:rFonts w:ascii="Times New Roman" w:hAnsi="Times New Roman" w:cs="Times New Roman"/>
          <w:sz w:val="24"/>
          <w:szCs w:val="24"/>
        </w:rPr>
        <w:t>või Euroopa Komisjoni määruse</w:t>
      </w:r>
      <w:r w:rsidR="00A1129A">
        <w:rPr>
          <w:rFonts w:ascii="Times New Roman" w:hAnsi="Times New Roman" w:cs="Times New Roman"/>
          <w:sz w:val="24"/>
          <w:szCs w:val="24"/>
        </w:rPr>
        <w:t>ga</w:t>
      </w:r>
      <w:r w:rsidRPr="00E06283">
        <w:rPr>
          <w:rFonts w:ascii="Times New Roman" w:hAnsi="Times New Roman" w:cs="Times New Roman"/>
          <w:sz w:val="24"/>
          <w:szCs w:val="24"/>
        </w:rPr>
        <w:t xml:space="preserve"> (EL) 2023/2831</w:t>
      </w:r>
      <w:r w:rsidR="00A1129A" w:rsidRPr="00A1129A">
        <w:rPr>
          <w:rFonts w:ascii="Times New Roman" w:hAnsi="Times New Roman" w:cs="Times New Roman"/>
          <w:sz w:val="24"/>
          <w:szCs w:val="24"/>
        </w:rPr>
        <w:t xml:space="preserve">, milles käsitletakse Euroopa Liidu toimimise lepingu artiklite 107 ja 108 kohaldamist vähese tähtsusega abi suhtes (ELT L, 2023/2831, </w:t>
      </w:r>
      <w:commentRangeStart w:id="339"/>
      <w:r w:rsidR="00A1129A" w:rsidRPr="00A1129A">
        <w:rPr>
          <w:rFonts w:ascii="Times New Roman" w:hAnsi="Times New Roman" w:cs="Times New Roman"/>
          <w:sz w:val="24"/>
          <w:szCs w:val="24"/>
        </w:rPr>
        <w:t>15.12.2023</w:t>
      </w:r>
      <w:commentRangeEnd w:id="339"/>
      <w:r w:rsidR="00964AF7">
        <w:rPr>
          <w:rStyle w:val="Kommentaariviide"/>
        </w:rPr>
        <w:commentReference w:id="339"/>
      </w:r>
      <w:r w:rsidR="00A1129A" w:rsidRPr="00A1129A">
        <w:rPr>
          <w:rFonts w:ascii="Times New Roman" w:hAnsi="Times New Roman" w:cs="Times New Roman"/>
          <w:sz w:val="24"/>
          <w:szCs w:val="24"/>
        </w:rPr>
        <w:t>)</w:t>
      </w:r>
      <w:r w:rsidRPr="00E06283">
        <w:rPr>
          <w:rFonts w:ascii="Times New Roman" w:hAnsi="Times New Roman" w:cs="Times New Roman"/>
          <w:sz w:val="24"/>
          <w:szCs w:val="24"/>
        </w:rPr>
        <w:t>.</w:t>
      </w:r>
      <w:del w:id="340" w:author="Aili Sandre" w:date="2024-09-10T11:34:00Z">
        <w:r w:rsidRPr="00E06283" w:rsidDel="00E23B86">
          <w:rPr>
            <w:rFonts w:ascii="Times New Roman" w:hAnsi="Times New Roman" w:cs="Times New Roman"/>
            <w:sz w:val="24"/>
            <w:szCs w:val="24"/>
          </w:rPr>
          <w:delText xml:space="preserve"> </w:delText>
        </w:r>
        <w:r w:rsidR="001C225E" w:rsidRPr="00E06283" w:rsidDel="00E23B86">
          <w:rPr>
            <w:rFonts w:ascii="Times New Roman" w:hAnsi="Times New Roman" w:cs="Times New Roman"/>
            <w:sz w:val="24"/>
            <w:szCs w:val="24"/>
          </w:rPr>
          <w:delText xml:space="preserve"> </w:delText>
        </w:r>
      </w:del>
      <w:bookmarkEnd w:id="337"/>
    </w:p>
    <w:p w14:paraId="0367E04C" w14:textId="77777777" w:rsidR="00E06283" w:rsidRPr="00E06283" w:rsidRDefault="00E06283" w:rsidP="00E06283">
      <w:pPr>
        <w:spacing w:after="0" w:line="240" w:lineRule="auto"/>
        <w:jc w:val="both"/>
        <w:rPr>
          <w:rFonts w:ascii="Times New Roman" w:hAnsi="Times New Roman" w:cs="Times New Roman"/>
          <w:sz w:val="24"/>
          <w:szCs w:val="24"/>
        </w:rPr>
      </w:pPr>
    </w:p>
    <w:p w14:paraId="52C63D41" w14:textId="6462E00E" w:rsidR="00E51977" w:rsidRPr="00E472F6" w:rsidRDefault="00D507EF" w:rsidP="00E06283">
      <w:pPr>
        <w:spacing w:after="0" w:line="240" w:lineRule="auto"/>
        <w:jc w:val="both"/>
        <w:rPr>
          <w:rFonts w:ascii="Times New Roman" w:hAnsi="Times New Roman" w:cs="Times New Roman"/>
          <w:sz w:val="24"/>
          <w:szCs w:val="24"/>
        </w:rPr>
      </w:pPr>
      <w:r w:rsidRPr="00ED69EE">
        <w:rPr>
          <w:rFonts w:ascii="Times New Roman" w:hAnsi="Times New Roman" w:cs="Times New Roman"/>
          <w:sz w:val="24"/>
          <w:szCs w:val="24"/>
        </w:rPr>
        <w:t xml:space="preserve">(5) </w:t>
      </w:r>
      <w:r w:rsidR="001C225E" w:rsidRPr="00ED69EE">
        <w:rPr>
          <w:rFonts w:ascii="Times New Roman" w:hAnsi="Times New Roman" w:cs="Times New Roman"/>
          <w:sz w:val="24"/>
          <w:szCs w:val="24"/>
        </w:rPr>
        <w:t xml:space="preserve">Mittemajandustegevusest saadav kasum tuleb toetuse saajal investeerida </w:t>
      </w:r>
      <w:r w:rsidR="003F4BC2" w:rsidRPr="00ED69EE">
        <w:rPr>
          <w:rFonts w:ascii="Times New Roman" w:hAnsi="Times New Roman" w:cs="Times New Roman"/>
          <w:sz w:val="24"/>
          <w:szCs w:val="24"/>
        </w:rPr>
        <w:t>uuesti</w:t>
      </w:r>
      <w:r w:rsidR="001C225E" w:rsidRPr="00ED69EE">
        <w:rPr>
          <w:rFonts w:ascii="Times New Roman" w:hAnsi="Times New Roman" w:cs="Times New Roman"/>
          <w:sz w:val="24"/>
          <w:szCs w:val="24"/>
        </w:rPr>
        <w:t xml:space="preserve"> </w:t>
      </w:r>
      <w:r w:rsidR="00E26CF2" w:rsidRPr="00ED69EE">
        <w:rPr>
          <w:rFonts w:ascii="Times New Roman" w:hAnsi="Times New Roman" w:cs="Times New Roman"/>
          <w:sz w:val="24"/>
          <w:szCs w:val="24"/>
        </w:rPr>
        <w:t>käesoleva seaduse</w:t>
      </w:r>
      <w:r w:rsidR="001C225E" w:rsidRPr="00ED69EE">
        <w:rPr>
          <w:rFonts w:ascii="Times New Roman" w:hAnsi="Times New Roman" w:cs="Times New Roman"/>
          <w:sz w:val="24"/>
          <w:szCs w:val="24"/>
        </w:rPr>
        <w:t xml:space="preserve"> § 1</w:t>
      </w:r>
      <w:r w:rsidR="00247B9D" w:rsidRPr="00ED69EE">
        <w:rPr>
          <w:rFonts w:ascii="Times New Roman" w:hAnsi="Times New Roman" w:cs="Times New Roman"/>
          <w:sz w:val="24"/>
          <w:szCs w:val="24"/>
        </w:rPr>
        <w:t>6</w:t>
      </w:r>
      <w:r w:rsidR="001C225E" w:rsidRPr="00ED69EE">
        <w:rPr>
          <w:rFonts w:ascii="Times New Roman" w:hAnsi="Times New Roman" w:cs="Times New Roman"/>
          <w:sz w:val="24"/>
          <w:szCs w:val="24"/>
        </w:rPr>
        <w:t xml:space="preserve"> lõike </w:t>
      </w:r>
      <w:r w:rsidR="00247B9D" w:rsidRPr="00ED69EE">
        <w:rPr>
          <w:rFonts w:ascii="Times New Roman" w:hAnsi="Times New Roman" w:cs="Times New Roman"/>
          <w:sz w:val="24"/>
          <w:szCs w:val="24"/>
        </w:rPr>
        <w:t>1</w:t>
      </w:r>
      <w:r w:rsidR="001C225E" w:rsidRPr="00ED69EE">
        <w:rPr>
          <w:rFonts w:ascii="Times New Roman" w:hAnsi="Times New Roman" w:cs="Times New Roman"/>
          <w:sz w:val="24"/>
          <w:szCs w:val="24"/>
        </w:rPr>
        <w:t xml:space="preserve"> punktides 1 ja 2 </w:t>
      </w:r>
      <w:r w:rsidR="00875536" w:rsidRPr="00ED69EE">
        <w:rPr>
          <w:rFonts w:ascii="Times New Roman" w:hAnsi="Times New Roman" w:cs="Times New Roman"/>
          <w:sz w:val="24"/>
          <w:szCs w:val="24"/>
        </w:rPr>
        <w:t>nimetatud</w:t>
      </w:r>
      <w:r w:rsidR="001C225E" w:rsidRPr="00ED69EE">
        <w:rPr>
          <w:rFonts w:ascii="Times New Roman" w:hAnsi="Times New Roman" w:cs="Times New Roman"/>
          <w:sz w:val="24"/>
          <w:szCs w:val="24"/>
        </w:rPr>
        <w:t xml:space="preserve"> tegevustesse.</w:t>
      </w:r>
    </w:p>
    <w:p w14:paraId="1AF60FD3" w14:textId="77777777" w:rsidR="00E472F6" w:rsidRPr="00E472F6" w:rsidRDefault="00E472F6" w:rsidP="00E472F6">
      <w:pPr>
        <w:spacing w:after="0" w:line="240" w:lineRule="auto"/>
        <w:jc w:val="both"/>
        <w:rPr>
          <w:rFonts w:ascii="Times New Roman" w:hAnsi="Times New Roman" w:cs="Times New Roman"/>
          <w:sz w:val="24"/>
          <w:szCs w:val="24"/>
        </w:rPr>
      </w:pPr>
    </w:p>
    <w:p w14:paraId="518B13B9" w14:textId="1AE204DF" w:rsidR="00E472F6" w:rsidRPr="00E472F6" w:rsidRDefault="00E472F6" w:rsidP="00E472F6">
      <w:pPr>
        <w:spacing w:after="0" w:line="240" w:lineRule="auto"/>
        <w:jc w:val="both"/>
        <w:rPr>
          <w:rFonts w:ascii="Times New Roman" w:hAnsi="Times New Roman" w:cs="Times New Roman"/>
          <w:b/>
          <w:bCs/>
          <w:sz w:val="24"/>
          <w:szCs w:val="24"/>
        </w:rPr>
      </w:pPr>
      <w:r w:rsidRPr="00E472F6">
        <w:rPr>
          <w:rFonts w:ascii="Times New Roman" w:hAnsi="Times New Roman" w:cs="Times New Roman"/>
          <w:b/>
          <w:bCs/>
          <w:sz w:val="24"/>
          <w:szCs w:val="24"/>
        </w:rPr>
        <w:t xml:space="preserve">§ </w:t>
      </w:r>
      <w:r w:rsidR="00C5611A">
        <w:rPr>
          <w:rFonts w:ascii="Times New Roman" w:hAnsi="Times New Roman" w:cs="Times New Roman"/>
          <w:b/>
          <w:bCs/>
          <w:sz w:val="24"/>
          <w:szCs w:val="24"/>
        </w:rPr>
        <w:t>21</w:t>
      </w:r>
      <w:r w:rsidRPr="00E472F6">
        <w:rPr>
          <w:rFonts w:ascii="Times New Roman" w:hAnsi="Times New Roman" w:cs="Times New Roman"/>
          <w:b/>
          <w:bCs/>
          <w:sz w:val="24"/>
          <w:szCs w:val="24"/>
        </w:rPr>
        <w:t xml:space="preserve">. </w:t>
      </w:r>
      <w:r w:rsidR="00283E38">
        <w:rPr>
          <w:rFonts w:ascii="Times New Roman" w:hAnsi="Times New Roman" w:cs="Times New Roman"/>
          <w:b/>
          <w:bCs/>
          <w:sz w:val="24"/>
          <w:szCs w:val="24"/>
        </w:rPr>
        <w:t>Asutuse</w:t>
      </w:r>
      <w:r w:rsidR="005D2FA8">
        <w:rPr>
          <w:rFonts w:ascii="Times New Roman" w:hAnsi="Times New Roman" w:cs="Times New Roman"/>
          <w:b/>
          <w:bCs/>
          <w:sz w:val="24"/>
          <w:szCs w:val="24"/>
        </w:rPr>
        <w:t xml:space="preserve"> </w:t>
      </w:r>
      <w:r w:rsidRPr="00E472F6">
        <w:rPr>
          <w:rFonts w:ascii="Times New Roman" w:hAnsi="Times New Roman" w:cs="Times New Roman"/>
          <w:b/>
          <w:bCs/>
          <w:sz w:val="24"/>
          <w:szCs w:val="24"/>
        </w:rPr>
        <w:t>teadus- ja arendustegevuse toetus</w:t>
      </w:r>
    </w:p>
    <w:p w14:paraId="5F809099" w14:textId="77777777" w:rsidR="00E472F6" w:rsidRPr="00E472F6" w:rsidRDefault="00E472F6" w:rsidP="00E472F6">
      <w:pPr>
        <w:spacing w:after="0" w:line="240" w:lineRule="auto"/>
        <w:jc w:val="both"/>
        <w:rPr>
          <w:rFonts w:ascii="Times New Roman" w:hAnsi="Times New Roman" w:cs="Times New Roman"/>
          <w:sz w:val="24"/>
          <w:szCs w:val="24"/>
        </w:rPr>
      </w:pPr>
    </w:p>
    <w:p w14:paraId="6238291A" w14:textId="0ABE99E6" w:rsidR="00E472F6" w:rsidRDefault="00E472F6" w:rsidP="00E472F6">
      <w:pPr>
        <w:spacing w:after="0" w:line="240" w:lineRule="auto"/>
        <w:jc w:val="both"/>
        <w:rPr>
          <w:rFonts w:ascii="Times New Roman" w:hAnsi="Times New Roman" w:cs="Times New Roman"/>
          <w:sz w:val="24"/>
          <w:szCs w:val="24"/>
        </w:rPr>
      </w:pPr>
      <w:r w:rsidRPr="0071538D">
        <w:rPr>
          <w:rFonts w:ascii="Times New Roman" w:hAnsi="Times New Roman" w:cs="Times New Roman"/>
          <w:sz w:val="24"/>
          <w:szCs w:val="24"/>
        </w:rPr>
        <w:t xml:space="preserve">(1) </w:t>
      </w:r>
      <w:r w:rsidR="00283E38">
        <w:rPr>
          <w:rFonts w:ascii="Times New Roman" w:hAnsi="Times New Roman" w:cs="Times New Roman"/>
          <w:sz w:val="24"/>
          <w:szCs w:val="24"/>
        </w:rPr>
        <w:t>Asutuse</w:t>
      </w:r>
      <w:r w:rsidR="00371ED6">
        <w:rPr>
          <w:rFonts w:ascii="Times New Roman" w:hAnsi="Times New Roman" w:cs="Times New Roman"/>
          <w:sz w:val="24"/>
          <w:szCs w:val="24"/>
        </w:rPr>
        <w:t xml:space="preserve"> </w:t>
      </w:r>
      <w:r w:rsidRPr="0071538D">
        <w:rPr>
          <w:rFonts w:ascii="Times New Roman" w:hAnsi="Times New Roman" w:cs="Times New Roman"/>
          <w:sz w:val="24"/>
          <w:szCs w:val="24"/>
        </w:rPr>
        <w:t>teadus- ja arendustegevuse toetus on</w:t>
      </w:r>
      <w:r w:rsidRPr="00E472F6">
        <w:rPr>
          <w:rFonts w:ascii="Times New Roman" w:hAnsi="Times New Roman" w:cs="Times New Roman"/>
          <w:sz w:val="24"/>
          <w:szCs w:val="24"/>
        </w:rPr>
        <w:t xml:space="preserve"> </w:t>
      </w:r>
      <w:bookmarkStart w:id="341" w:name="_Hlk154733851"/>
      <w:r w:rsidR="00E475FA">
        <w:rPr>
          <w:rFonts w:ascii="Times New Roman" w:hAnsi="Times New Roman" w:cs="Times New Roman"/>
          <w:sz w:val="24"/>
          <w:szCs w:val="24"/>
        </w:rPr>
        <w:t>teadus- ja arendus</w:t>
      </w:r>
      <w:bookmarkEnd w:id="341"/>
      <w:r w:rsidR="0049087D" w:rsidRPr="00B609D8">
        <w:rPr>
          <w:rFonts w:ascii="Times New Roman" w:hAnsi="Times New Roman" w:cs="Times New Roman"/>
          <w:sz w:val="24"/>
          <w:szCs w:val="24"/>
        </w:rPr>
        <w:t>asutus</w:t>
      </w:r>
      <w:r w:rsidR="00CC0C9C">
        <w:rPr>
          <w:rFonts w:ascii="Times New Roman" w:hAnsi="Times New Roman" w:cs="Times New Roman"/>
          <w:sz w:val="24"/>
          <w:szCs w:val="24"/>
        </w:rPr>
        <w:t>t</w:t>
      </w:r>
      <w:r w:rsidR="0049087D" w:rsidRPr="00B609D8">
        <w:rPr>
          <w:rFonts w:ascii="Times New Roman" w:hAnsi="Times New Roman" w:cs="Times New Roman"/>
          <w:sz w:val="24"/>
          <w:szCs w:val="24"/>
        </w:rPr>
        <w:t>ele</w:t>
      </w:r>
      <w:r w:rsidR="006C4285">
        <w:rPr>
          <w:rFonts w:ascii="Times New Roman" w:hAnsi="Times New Roman" w:cs="Times New Roman"/>
          <w:sz w:val="24"/>
          <w:szCs w:val="24"/>
        </w:rPr>
        <w:t>, ülikoolidele</w:t>
      </w:r>
      <w:r w:rsidR="004506A9">
        <w:rPr>
          <w:rFonts w:ascii="Times New Roman" w:hAnsi="Times New Roman" w:cs="Times New Roman"/>
          <w:sz w:val="24"/>
          <w:szCs w:val="24"/>
        </w:rPr>
        <w:t xml:space="preserve"> </w:t>
      </w:r>
      <w:r w:rsidR="00E75237">
        <w:rPr>
          <w:rFonts w:ascii="Times New Roman" w:hAnsi="Times New Roman" w:cs="Times New Roman"/>
          <w:sz w:val="24"/>
          <w:szCs w:val="24"/>
        </w:rPr>
        <w:t xml:space="preserve">ja </w:t>
      </w:r>
      <w:proofErr w:type="spellStart"/>
      <w:r w:rsidR="006C4285">
        <w:rPr>
          <w:rFonts w:ascii="Times New Roman" w:hAnsi="Times New Roman" w:cs="Times New Roman"/>
          <w:sz w:val="24"/>
          <w:szCs w:val="24"/>
        </w:rPr>
        <w:t>evalveeritud</w:t>
      </w:r>
      <w:proofErr w:type="spellEnd"/>
      <w:r w:rsidR="006C4285">
        <w:rPr>
          <w:rFonts w:ascii="Times New Roman" w:hAnsi="Times New Roman" w:cs="Times New Roman"/>
          <w:sz w:val="24"/>
          <w:szCs w:val="24"/>
        </w:rPr>
        <w:t xml:space="preserve"> </w:t>
      </w:r>
      <w:r w:rsidR="00E75237">
        <w:rPr>
          <w:rFonts w:ascii="Times New Roman" w:hAnsi="Times New Roman" w:cs="Times New Roman"/>
          <w:sz w:val="24"/>
          <w:szCs w:val="24"/>
        </w:rPr>
        <w:t>rakendus</w:t>
      </w:r>
      <w:r w:rsidR="00E475FA">
        <w:rPr>
          <w:rFonts w:ascii="Times New Roman" w:hAnsi="Times New Roman" w:cs="Times New Roman"/>
          <w:sz w:val="24"/>
          <w:szCs w:val="24"/>
        </w:rPr>
        <w:t>kõrgkoolidele</w:t>
      </w:r>
      <w:r w:rsidR="004506A9">
        <w:rPr>
          <w:rFonts w:ascii="Times New Roman" w:hAnsi="Times New Roman" w:cs="Times New Roman"/>
          <w:sz w:val="24"/>
          <w:szCs w:val="24"/>
        </w:rPr>
        <w:t xml:space="preserve"> </w:t>
      </w:r>
      <w:r w:rsidR="00E475FA">
        <w:rPr>
          <w:rFonts w:ascii="Times New Roman" w:hAnsi="Times New Roman" w:cs="Times New Roman"/>
          <w:sz w:val="24"/>
          <w:szCs w:val="24"/>
        </w:rPr>
        <w:t xml:space="preserve">nende </w:t>
      </w:r>
      <w:r w:rsidR="00E475FA" w:rsidRPr="00E472F6">
        <w:rPr>
          <w:rFonts w:ascii="Times New Roman" w:hAnsi="Times New Roman" w:cs="Times New Roman"/>
          <w:sz w:val="24"/>
          <w:szCs w:val="24"/>
        </w:rPr>
        <w:t xml:space="preserve">teadus- ja arendustegevuse </w:t>
      </w:r>
      <w:r w:rsidR="00E475FA">
        <w:rPr>
          <w:rFonts w:ascii="Times New Roman" w:hAnsi="Times New Roman" w:cs="Times New Roman"/>
          <w:sz w:val="24"/>
          <w:szCs w:val="24"/>
        </w:rPr>
        <w:t>eesmärkide</w:t>
      </w:r>
      <w:r w:rsidRPr="00E472F6">
        <w:rPr>
          <w:rFonts w:ascii="Times New Roman" w:hAnsi="Times New Roman" w:cs="Times New Roman"/>
          <w:sz w:val="24"/>
          <w:szCs w:val="24"/>
        </w:rPr>
        <w:t xml:space="preserve"> </w:t>
      </w:r>
      <w:r w:rsidR="00E475FA">
        <w:rPr>
          <w:rFonts w:ascii="Times New Roman" w:hAnsi="Times New Roman" w:cs="Times New Roman"/>
          <w:sz w:val="24"/>
          <w:szCs w:val="24"/>
        </w:rPr>
        <w:t xml:space="preserve">täitmiseks </w:t>
      </w:r>
      <w:r w:rsidR="004506A9">
        <w:rPr>
          <w:rFonts w:ascii="Times New Roman" w:hAnsi="Times New Roman" w:cs="Times New Roman"/>
          <w:sz w:val="24"/>
          <w:szCs w:val="24"/>
        </w:rPr>
        <w:t xml:space="preserve">ning avaliku hüve loomiseks </w:t>
      </w:r>
      <w:r w:rsidRPr="00E472F6">
        <w:rPr>
          <w:rFonts w:ascii="Times New Roman" w:hAnsi="Times New Roman" w:cs="Times New Roman"/>
          <w:sz w:val="24"/>
          <w:szCs w:val="24"/>
        </w:rPr>
        <w:t>ettenähtud riigieelarveline toetus.</w:t>
      </w:r>
    </w:p>
    <w:p w14:paraId="1F8DBD63" w14:textId="77777777" w:rsidR="00E472F6" w:rsidRDefault="00E472F6" w:rsidP="00E472F6">
      <w:pPr>
        <w:spacing w:after="0" w:line="240" w:lineRule="auto"/>
        <w:jc w:val="both"/>
        <w:rPr>
          <w:rFonts w:ascii="Times New Roman" w:hAnsi="Times New Roman" w:cs="Times New Roman"/>
          <w:sz w:val="24"/>
          <w:szCs w:val="24"/>
        </w:rPr>
      </w:pPr>
    </w:p>
    <w:p w14:paraId="098D0996" w14:textId="05737E37" w:rsidR="00085CA7" w:rsidRDefault="00085CA7" w:rsidP="00E472F6">
      <w:pPr>
        <w:spacing w:after="0" w:line="240" w:lineRule="auto"/>
        <w:jc w:val="both"/>
        <w:rPr>
          <w:rFonts w:ascii="Times New Roman" w:hAnsi="Times New Roman" w:cs="Times New Roman"/>
          <w:sz w:val="24"/>
          <w:szCs w:val="24"/>
        </w:rPr>
      </w:pPr>
      <w:r w:rsidRPr="52F858DC">
        <w:rPr>
          <w:rFonts w:ascii="Times New Roman" w:hAnsi="Times New Roman" w:cs="Times New Roman"/>
          <w:sz w:val="24"/>
          <w:szCs w:val="24"/>
        </w:rPr>
        <w:t>(</w:t>
      </w:r>
      <w:r w:rsidR="00D04EF1">
        <w:rPr>
          <w:rFonts w:ascii="Times New Roman" w:hAnsi="Times New Roman" w:cs="Times New Roman"/>
          <w:sz w:val="24"/>
          <w:szCs w:val="24"/>
        </w:rPr>
        <w:t>2</w:t>
      </w:r>
      <w:r w:rsidRPr="52F858DC">
        <w:rPr>
          <w:rFonts w:ascii="Times New Roman" w:hAnsi="Times New Roman" w:cs="Times New Roman"/>
          <w:sz w:val="24"/>
          <w:szCs w:val="24"/>
        </w:rPr>
        <w:t xml:space="preserve">) </w:t>
      </w:r>
      <w:r w:rsidR="00D04EF1">
        <w:rPr>
          <w:rFonts w:ascii="Times New Roman" w:hAnsi="Times New Roman" w:cs="Times New Roman"/>
          <w:sz w:val="24"/>
          <w:szCs w:val="24"/>
        </w:rPr>
        <w:t>Asutuse</w:t>
      </w:r>
      <w:r w:rsidR="005D2FA8">
        <w:rPr>
          <w:rFonts w:ascii="Times New Roman" w:hAnsi="Times New Roman" w:cs="Times New Roman"/>
          <w:sz w:val="24"/>
          <w:szCs w:val="24"/>
        </w:rPr>
        <w:t xml:space="preserve"> </w:t>
      </w:r>
      <w:r w:rsidR="00C4764D" w:rsidRPr="52F858DC">
        <w:rPr>
          <w:rFonts w:ascii="Times New Roman" w:hAnsi="Times New Roman" w:cs="Times New Roman"/>
          <w:sz w:val="24"/>
          <w:szCs w:val="24"/>
        </w:rPr>
        <w:t>teadus- ja arendustegevuse toetus</w:t>
      </w:r>
      <w:r w:rsidR="00E83B86">
        <w:rPr>
          <w:rFonts w:ascii="Times New Roman" w:hAnsi="Times New Roman" w:cs="Times New Roman"/>
          <w:sz w:val="24"/>
          <w:szCs w:val="24"/>
        </w:rPr>
        <w:t>e eelarve</w:t>
      </w:r>
      <w:r w:rsidR="00C4764D" w:rsidRPr="52F858DC">
        <w:rPr>
          <w:rFonts w:ascii="Times New Roman" w:hAnsi="Times New Roman" w:cs="Times New Roman"/>
          <w:sz w:val="24"/>
          <w:szCs w:val="24"/>
        </w:rPr>
        <w:t xml:space="preserve"> jaguneb baas</w:t>
      </w:r>
      <w:r w:rsidR="00EB26F7">
        <w:rPr>
          <w:rFonts w:ascii="Times New Roman" w:hAnsi="Times New Roman" w:cs="Times New Roman"/>
          <w:sz w:val="24"/>
          <w:szCs w:val="24"/>
        </w:rPr>
        <w:t>-</w:t>
      </w:r>
      <w:r w:rsidR="00C4764D" w:rsidRPr="52F858DC">
        <w:rPr>
          <w:rFonts w:ascii="Times New Roman" w:hAnsi="Times New Roman" w:cs="Times New Roman"/>
          <w:sz w:val="24"/>
          <w:szCs w:val="24"/>
        </w:rPr>
        <w:t xml:space="preserve"> ja tulemusrahastuseks.</w:t>
      </w:r>
    </w:p>
    <w:p w14:paraId="16C6829F" w14:textId="77777777" w:rsidR="00C4764D" w:rsidRDefault="00C4764D" w:rsidP="00E472F6">
      <w:pPr>
        <w:spacing w:after="0" w:line="240" w:lineRule="auto"/>
        <w:jc w:val="both"/>
        <w:rPr>
          <w:rFonts w:ascii="Times New Roman" w:hAnsi="Times New Roman" w:cs="Times New Roman"/>
          <w:sz w:val="24"/>
          <w:szCs w:val="24"/>
        </w:rPr>
      </w:pPr>
    </w:p>
    <w:p w14:paraId="3B78ACD5" w14:textId="17D5558B" w:rsidR="00F92F0D" w:rsidRDefault="00122070" w:rsidP="00122070">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w:t>
      </w:r>
      <w:r w:rsidR="00D04EF1">
        <w:rPr>
          <w:rFonts w:ascii="Times New Roman" w:hAnsi="Times New Roman" w:cs="Times New Roman"/>
          <w:sz w:val="24"/>
          <w:szCs w:val="24"/>
        </w:rPr>
        <w:t>3</w:t>
      </w:r>
      <w:r w:rsidRPr="00E472F6">
        <w:rPr>
          <w:rFonts w:ascii="Times New Roman" w:hAnsi="Times New Roman" w:cs="Times New Roman"/>
          <w:sz w:val="24"/>
          <w:szCs w:val="24"/>
        </w:rPr>
        <w:t xml:space="preserve">) Käesoleva paragrahvi lõikes </w:t>
      </w:r>
      <w:r w:rsidR="00D04EF1">
        <w:rPr>
          <w:rFonts w:ascii="Times New Roman" w:hAnsi="Times New Roman" w:cs="Times New Roman"/>
          <w:sz w:val="24"/>
          <w:szCs w:val="24"/>
        </w:rPr>
        <w:t>2</w:t>
      </w:r>
      <w:r w:rsidR="00D04EF1" w:rsidRPr="00E472F6">
        <w:rPr>
          <w:rFonts w:ascii="Times New Roman" w:hAnsi="Times New Roman" w:cs="Times New Roman"/>
          <w:sz w:val="24"/>
          <w:szCs w:val="24"/>
        </w:rPr>
        <w:t xml:space="preserve"> </w:t>
      </w:r>
      <w:r w:rsidRPr="00E472F6">
        <w:rPr>
          <w:rFonts w:ascii="Times New Roman" w:hAnsi="Times New Roman" w:cs="Times New Roman"/>
          <w:sz w:val="24"/>
          <w:szCs w:val="24"/>
        </w:rPr>
        <w:t xml:space="preserve">nimetatud baasrahastuse määramisel leitakse iga </w:t>
      </w:r>
      <w:r w:rsidR="00366EB8">
        <w:rPr>
          <w:rFonts w:ascii="Times New Roman" w:hAnsi="Times New Roman" w:cs="Times New Roman"/>
          <w:sz w:val="24"/>
          <w:szCs w:val="24"/>
        </w:rPr>
        <w:t>asutuse</w:t>
      </w:r>
      <w:r>
        <w:rPr>
          <w:rFonts w:ascii="Times New Roman" w:hAnsi="Times New Roman" w:cs="Times New Roman"/>
          <w:sz w:val="24"/>
          <w:szCs w:val="24"/>
        </w:rPr>
        <w:t xml:space="preserve"> </w:t>
      </w:r>
      <w:r w:rsidRPr="00E472F6">
        <w:rPr>
          <w:rFonts w:ascii="Times New Roman" w:hAnsi="Times New Roman" w:cs="Times New Roman"/>
          <w:sz w:val="24"/>
          <w:szCs w:val="24"/>
        </w:rPr>
        <w:t xml:space="preserve">osakaal, arvestades </w:t>
      </w:r>
      <w:r w:rsidR="00EB26F7" w:rsidRPr="00E472F6">
        <w:rPr>
          <w:rFonts w:ascii="Times New Roman" w:hAnsi="Times New Roman" w:cs="Times New Roman"/>
          <w:sz w:val="24"/>
          <w:szCs w:val="24"/>
        </w:rPr>
        <w:t>teadus- ja arendustegevuse toetust</w:t>
      </w:r>
      <w:r w:rsidR="00EB26F7">
        <w:rPr>
          <w:rFonts w:ascii="Times New Roman" w:hAnsi="Times New Roman" w:cs="Times New Roman"/>
          <w:sz w:val="24"/>
          <w:szCs w:val="24"/>
        </w:rPr>
        <w:t>, mis on</w:t>
      </w:r>
      <w:r w:rsidR="00EB26F7" w:rsidRPr="00E472F6">
        <w:rPr>
          <w:rFonts w:ascii="Times New Roman" w:hAnsi="Times New Roman" w:cs="Times New Roman"/>
          <w:sz w:val="24"/>
          <w:szCs w:val="24"/>
        </w:rPr>
        <w:t xml:space="preserve"> </w:t>
      </w:r>
      <w:r>
        <w:rPr>
          <w:rFonts w:ascii="Times New Roman" w:hAnsi="Times New Roman" w:cs="Times New Roman"/>
          <w:sz w:val="24"/>
          <w:szCs w:val="24"/>
        </w:rPr>
        <w:t>talle</w:t>
      </w:r>
      <w:r w:rsidRPr="00371ED6">
        <w:rPr>
          <w:rFonts w:ascii="Times New Roman" w:hAnsi="Times New Roman" w:cs="Times New Roman"/>
          <w:sz w:val="24"/>
          <w:szCs w:val="24"/>
        </w:rPr>
        <w:t xml:space="preserve"> </w:t>
      </w:r>
      <w:r w:rsidRPr="00E472F6">
        <w:rPr>
          <w:rFonts w:ascii="Times New Roman" w:hAnsi="Times New Roman" w:cs="Times New Roman"/>
          <w:sz w:val="24"/>
          <w:szCs w:val="24"/>
        </w:rPr>
        <w:t>toetuse määramise kalendriaastale eelneva kolme kalendriaasta jooksul eraldatud</w:t>
      </w:r>
      <w:r w:rsidR="00EB26F7">
        <w:rPr>
          <w:rFonts w:ascii="Times New Roman" w:hAnsi="Times New Roman" w:cs="Times New Roman"/>
          <w:sz w:val="24"/>
          <w:szCs w:val="24"/>
        </w:rPr>
        <w:t>,</w:t>
      </w:r>
      <w:r w:rsidRPr="00E472F6">
        <w:rPr>
          <w:rFonts w:ascii="Times New Roman" w:hAnsi="Times New Roman" w:cs="Times New Roman"/>
          <w:sz w:val="24"/>
          <w:szCs w:val="24"/>
        </w:rPr>
        <w:t xml:space="preserve"> </w:t>
      </w:r>
      <w:r w:rsidR="00EB26F7">
        <w:rPr>
          <w:rFonts w:ascii="Times New Roman" w:hAnsi="Times New Roman" w:cs="Times New Roman"/>
          <w:sz w:val="24"/>
          <w:szCs w:val="24"/>
        </w:rPr>
        <w:t>ning</w:t>
      </w:r>
      <w:r w:rsidRPr="00E472F6">
        <w:rPr>
          <w:rFonts w:ascii="Times New Roman" w:hAnsi="Times New Roman" w:cs="Times New Roman"/>
          <w:sz w:val="24"/>
          <w:szCs w:val="24"/>
        </w:rPr>
        <w:t xml:space="preserve"> samal perioodil eraldatud teadus- ja arendustegevuse toetuse kogumahtu.</w:t>
      </w:r>
    </w:p>
    <w:p w14:paraId="2F14D360" w14:textId="77777777" w:rsidR="007F0A8C" w:rsidRDefault="007F0A8C" w:rsidP="00C4764D">
      <w:pPr>
        <w:spacing w:after="0" w:line="240" w:lineRule="auto"/>
        <w:jc w:val="both"/>
        <w:rPr>
          <w:rFonts w:ascii="Times New Roman" w:hAnsi="Times New Roman" w:cs="Times New Roman"/>
          <w:sz w:val="24"/>
          <w:szCs w:val="24"/>
        </w:rPr>
      </w:pPr>
    </w:p>
    <w:p w14:paraId="182FFA72" w14:textId="3EBAB776" w:rsidR="00C4764D" w:rsidRPr="00C4764D" w:rsidRDefault="00DA3217" w:rsidP="00C4764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04EF1">
        <w:rPr>
          <w:rFonts w:ascii="Times New Roman" w:hAnsi="Times New Roman" w:cs="Times New Roman"/>
          <w:sz w:val="24"/>
          <w:szCs w:val="24"/>
        </w:rPr>
        <w:t>4</w:t>
      </w:r>
      <w:r>
        <w:rPr>
          <w:rFonts w:ascii="Times New Roman" w:hAnsi="Times New Roman" w:cs="Times New Roman"/>
          <w:sz w:val="24"/>
          <w:szCs w:val="24"/>
        </w:rPr>
        <w:t xml:space="preserve">) </w:t>
      </w:r>
      <w:r w:rsidR="00C4764D" w:rsidRPr="00C4764D">
        <w:rPr>
          <w:rFonts w:ascii="Times New Roman" w:hAnsi="Times New Roman" w:cs="Times New Roman"/>
          <w:sz w:val="24"/>
          <w:szCs w:val="24"/>
        </w:rPr>
        <w:t xml:space="preserve">Käesoleva paragrahvi lõikes </w:t>
      </w:r>
      <w:r w:rsidR="00D04EF1">
        <w:rPr>
          <w:rFonts w:ascii="Times New Roman" w:hAnsi="Times New Roman" w:cs="Times New Roman"/>
          <w:sz w:val="24"/>
          <w:szCs w:val="24"/>
        </w:rPr>
        <w:t>2</w:t>
      </w:r>
      <w:r w:rsidR="00D04EF1" w:rsidRPr="00C4764D">
        <w:rPr>
          <w:rFonts w:ascii="Times New Roman" w:hAnsi="Times New Roman" w:cs="Times New Roman"/>
          <w:sz w:val="24"/>
          <w:szCs w:val="24"/>
        </w:rPr>
        <w:t xml:space="preserve"> </w:t>
      </w:r>
      <w:r w:rsidR="00C4764D" w:rsidRPr="00C4764D">
        <w:rPr>
          <w:rFonts w:ascii="Times New Roman" w:hAnsi="Times New Roman" w:cs="Times New Roman"/>
          <w:sz w:val="24"/>
          <w:szCs w:val="24"/>
        </w:rPr>
        <w:t xml:space="preserve">nimetatud tulemusrahastamisel võetakse arvesse </w:t>
      </w:r>
      <w:r w:rsidR="00366EB8">
        <w:rPr>
          <w:rFonts w:ascii="Times New Roman" w:hAnsi="Times New Roman" w:cs="Times New Roman"/>
          <w:sz w:val="24"/>
          <w:szCs w:val="24"/>
        </w:rPr>
        <w:t>asutuse</w:t>
      </w:r>
      <w:r w:rsidR="00D04EF1" w:rsidRPr="00C4764D">
        <w:rPr>
          <w:rFonts w:ascii="Times New Roman" w:hAnsi="Times New Roman" w:cs="Times New Roman"/>
          <w:sz w:val="24"/>
          <w:szCs w:val="24"/>
        </w:rPr>
        <w:t xml:space="preserve"> </w:t>
      </w:r>
      <w:r w:rsidR="00C4764D" w:rsidRPr="00C4764D">
        <w:rPr>
          <w:rFonts w:ascii="Times New Roman" w:hAnsi="Times New Roman" w:cs="Times New Roman"/>
          <w:sz w:val="24"/>
          <w:szCs w:val="24"/>
        </w:rPr>
        <w:t>seniste kohustuste täitmist ja järgmisi tulemusnäitajaid:</w:t>
      </w:r>
    </w:p>
    <w:p w14:paraId="03A7ADC7" w14:textId="36F6924F" w:rsidR="00C4764D" w:rsidRPr="00C4764D" w:rsidRDefault="00C4764D" w:rsidP="00C4764D">
      <w:pPr>
        <w:spacing w:after="0" w:line="240" w:lineRule="auto"/>
        <w:jc w:val="both"/>
        <w:rPr>
          <w:rFonts w:ascii="Times New Roman" w:hAnsi="Times New Roman" w:cs="Times New Roman"/>
          <w:sz w:val="24"/>
          <w:szCs w:val="24"/>
        </w:rPr>
      </w:pPr>
      <w:r w:rsidRPr="00C4764D">
        <w:rPr>
          <w:rFonts w:ascii="Times New Roman" w:hAnsi="Times New Roman" w:cs="Times New Roman"/>
          <w:sz w:val="24"/>
          <w:szCs w:val="24"/>
        </w:rPr>
        <w:t xml:space="preserve">1) teadus- ja arendustegevuse kvaliteedi </w:t>
      </w:r>
      <w:r w:rsidR="006B7602">
        <w:rPr>
          <w:rFonts w:ascii="Times New Roman" w:hAnsi="Times New Roman" w:cs="Times New Roman"/>
          <w:sz w:val="24"/>
          <w:szCs w:val="24"/>
        </w:rPr>
        <w:t>ning</w:t>
      </w:r>
      <w:r w:rsidRPr="00C4764D">
        <w:rPr>
          <w:rFonts w:ascii="Times New Roman" w:hAnsi="Times New Roman" w:cs="Times New Roman"/>
          <w:sz w:val="24"/>
          <w:szCs w:val="24"/>
        </w:rPr>
        <w:t xml:space="preserve"> tulemuslikkuse näitaja</w:t>
      </w:r>
      <w:del w:id="342" w:author="Aili Sandre" w:date="2024-09-10T11:36:00Z">
        <w:r w:rsidRPr="00C4764D" w:rsidDel="00E23B86">
          <w:rPr>
            <w:rFonts w:ascii="Times New Roman" w:hAnsi="Times New Roman" w:cs="Times New Roman"/>
            <w:sz w:val="24"/>
            <w:szCs w:val="24"/>
          </w:rPr>
          <w:delText>i</w:delText>
        </w:r>
      </w:del>
      <w:r w:rsidRPr="00C4764D">
        <w:rPr>
          <w:rFonts w:ascii="Times New Roman" w:hAnsi="Times New Roman" w:cs="Times New Roman"/>
          <w:sz w:val="24"/>
          <w:szCs w:val="24"/>
        </w:rPr>
        <w:t>d;</w:t>
      </w:r>
    </w:p>
    <w:p w14:paraId="52C24DE9" w14:textId="465E2433" w:rsidR="00C4764D" w:rsidRPr="00C4764D" w:rsidRDefault="00C4764D" w:rsidP="00C4764D">
      <w:pPr>
        <w:spacing w:after="0" w:line="240" w:lineRule="auto"/>
        <w:jc w:val="both"/>
        <w:rPr>
          <w:rFonts w:ascii="Times New Roman" w:hAnsi="Times New Roman" w:cs="Times New Roman"/>
          <w:sz w:val="24"/>
          <w:szCs w:val="24"/>
        </w:rPr>
      </w:pPr>
      <w:r w:rsidRPr="52F858DC">
        <w:rPr>
          <w:rFonts w:ascii="Times New Roman" w:hAnsi="Times New Roman" w:cs="Times New Roman"/>
          <w:sz w:val="24"/>
          <w:szCs w:val="24"/>
        </w:rPr>
        <w:t xml:space="preserve">2) </w:t>
      </w:r>
      <w:r w:rsidR="008E757B">
        <w:rPr>
          <w:rFonts w:ascii="Times New Roman" w:hAnsi="Times New Roman" w:cs="Times New Roman"/>
          <w:sz w:val="24"/>
          <w:szCs w:val="24"/>
        </w:rPr>
        <w:t>teadlaste järelkasvu</w:t>
      </w:r>
      <w:r w:rsidRPr="52F858DC">
        <w:rPr>
          <w:rFonts w:ascii="Times New Roman" w:hAnsi="Times New Roman" w:cs="Times New Roman"/>
          <w:sz w:val="24"/>
          <w:szCs w:val="24"/>
        </w:rPr>
        <w:t xml:space="preserve"> näitaja</w:t>
      </w:r>
      <w:del w:id="343" w:author="Aili Sandre" w:date="2024-09-10T11:36:00Z">
        <w:r w:rsidRPr="52F858DC" w:rsidDel="00E23B86">
          <w:rPr>
            <w:rFonts w:ascii="Times New Roman" w:hAnsi="Times New Roman" w:cs="Times New Roman"/>
            <w:sz w:val="24"/>
            <w:szCs w:val="24"/>
          </w:rPr>
          <w:delText>i</w:delText>
        </w:r>
      </w:del>
      <w:r w:rsidRPr="52F858DC">
        <w:rPr>
          <w:rFonts w:ascii="Times New Roman" w:hAnsi="Times New Roman" w:cs="Times New Roman"/>
          <w:sz w:val="24"/>
          <w:szCs w:val="24"/>
        </w:rPr>
        <w:t>d;</w:t>
      </w:r>
    </w:p>
    <w:p w14:paraId="035CEA64" w14:textId="16A93097" w:rsidR="00DA3217" w:rsidRDefault="00C4764D" w:rsidP="00C4764D">
      <w:pPr>
        <w:spacing w:after="0" w:line="240" w:lineRule="auto"/>
        <w:jc w:val="both"/>
        <w:rPr>
          <w:rFonts w:ascii="Times New Roman" w:hAnsi="Times New Roman" w:cs="Times New Roman"/>
          <w:sz w:val="24"/>
          <w:szCs w:val="24"/>
        </w:rPr>
      </w:pPr>
      <w:r w:rsidRPr="52F858DC">
        <w:rPr>
          <w:rFonts w:ascii="Times New Roman" w:hAnsi="Times New Roman" w:cs="Times New Roman"/>
          <w:sz w:val="24"/>
          <w:szCs w:val="24"/>
        </w:rPr>
        <w:t xml:space="preserve">3) </w:t>
      </w:r>
      <w:r w:rsidR="008E757B">
        <w:rPr>
          <w:rFonts w:ascii="Times New Roman" w:hAnsi="Times New Roman" w:cs="Times New Roman"/>
          <w:sz w:val="24"/>
          <w:szCs w:val="24"/>
        </w:rPr>
        <w:t xml:space="preserve">ühiskonna arengu toetamise ja </w:t>
      </w:r>
      <w:r w:rsidR="00B34834" w:rsidRPr="52F858DC">
        <w:rPr>
          <w:rFonts w:ascii="Times New Roman" w:hAnsi="Times New Roman" w:cs="Times New Roman"/>
          <w:sz w:val="24"/>
          <w:szCs w:val="24"/>
        </w:rPr>
        <w:t>teadmussiirdega</w:t>
      </w:r>
      <w:del w:id="344" w:author="Aili Sandre" w:date="2024-09-10T11:36:00Z">
        <w:r w:rsidRPr="52F858DC" w:rsidDel="00E23B86">
          <w:rPr>
            <w:rFonts w:ascii="Times New Roman" w:hAnsi="Times New Roman" w:cs="Times New Roman"/>
            <w:sz w:val="24"/>
            <w:szCs w:val="24"/>
          </w:rPr>
          <w:delText xml:space="preserve"> seotud</w:delText>
        </w:r>
      </w:del>
      <w:r w:rsidRPr="52F858DC">
        <w:rPr>
          <w:rFonts w:ascii="Times New Roman" w:hAnsi="Times New Roman" w:cs="Times New Roman"/>
          <w:sz w:val="24"/>
          <w:szCs w:val="24"/>
        </w:rPr>
        <w:t xml:space="preserve"> näitaja</w:t>
      </w:r>
      <w:del w:id="345" w:author="Aili Sandre" w:date="2024-09-10T11:36:00Z">
        <w:r w:rsidR="006B7602" w:rsidDel="00E23B86">
          <w:rPr>
            <w:rFonts w:ascii="Times New Roman" w:hAnsi="Times New Roman" w:cs="Times New Roman"/>
            <w:sz w:val="24"/>
            <w:szCs w:val="24"/>
          </w:rPr>
          <w:delText>i</w:delText>
        </w:r>
      </w:del>
      <w:r w:rsidRPr="52F858DC">
        <w:rPr>
          <w:rFonts w:ascii="Times New Roman" w:hAnsi="Times New Roman" w:cs="Times New Roman"/>
          <w:sz w:val="24"/>
          <w:szCs w:val="24"/>
        </w:rPr>
        <w:t>d.</w:t>
      </w:r>
    </w:p>
    <w:p w14:paraId="19AA223F" w14:textId="77777777" w:rsidR="00BD2A67" w:rsidRDefault="00BD2A67" w:rsidP="00C4764D">
      <w:pPr>
        <w:spacing w:after="0" w:line="240" w:lineRule="auto"/>
        <w:jc w:val="both"/>
        <w:rPr>
          <w:rFonts w:ascii="Times New Roman" w:hAnsi="Times New Roman" w:cs="Times New Roman"/>
          <w:sz w:val="24"/>
          <w:szCs w:val="24"/>
        </w:rPr>
      </w:pPr>
    </w:p>
    <w:p w14:paraId="4B0BB4D7" w14:textId="23191792" w:rsidR="00BD2A67" w:rsidRPr="00E472F6" w:rsidRDefault="00BD2A67" w:rsidP="00BD2A67">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w:t>
      </w:r>
      <w:r w:rsidR="00E83B86">
        <w:rPr>
          <w:rFonts w:ascii="Times New Roman" w:hAnsi="Times New Roman" w:cs="Times New Roman"/>
          <w:sz w:val="24"/>
          <w:szCs w:val="24"/>
        </w:rPr>
        <w:t>5</w:t>
      </w:r>
      <w:r w:rsidRPr="00E472F6">
        <w:rPr>
          <w:rFonts w:ascii="Times New Roman" w:hAnsi="Times New Roman" w:cs="Times New Roman"/>
          <w:sz w:val="24"/>
          <w:szCs w:val="24"/>
        </w:rPr>
        <w:t xml:space="preserve">) Teadus- ja arendustegevuse </w:t>
      </w:r>
      <w:r>
        <w:rPr>
          <w:rFonts w:ascii="Times New Roman" w:hAnsi="Times New Roman" w:cs="Times New Roman"/>
          <w:sz w:val="24"/>
          <w:szCs w:val="24"/>
        </w:rPr>
        <w:t xml:space="preserve">või innovatsiooni </w:t>
      </w:r>
      <w:r w:rsidRPr="00E472F6">
        <w:rPr>
          <w:rFonts w:ascii="Times New Roman" w:hAnsi="Times New Roman" w:cs="Times New Roman"/>
          <w:sz w:val="24"/>
          <w:szCs w:val="24"/>
        </w:rPr>
        <w:t xml:space="preserve">valdkonna eest vastutava ministri otsusel võib käesoleva paragrahvi lõikes </w:t>
      </w:r>
      <w:r w:rsidR="00D04EF1">
        <w:rPr>
          <w:rFonts w:ascii="Times New Roman" w:hAnsi="Times New Roman" w:cs="Times New Roman"/>
          <w:sz w:val="24"/>
          <w:szCs w:val="24"/>
        </w:rPr>
        <w:t>3</w:t>
      </w:r>
      <w:r w:rsidR="00D04EF1" w:rsidRPr="00E472F6">
        <w:rPr>
          <w:rFonts w:ascii="Times New Roman" w:hAnsi="Times New Roman" w:cs="Times New Roman"/>
          <w:sz w:val="24"/>
          <w:szCs w:val="24"/>
        </w:rPr>
        <w:t xml:space="preserve"> </w:t>
      </w:r>
      <w:r w:rsidRPr="00E472F6">
        <w:rPr>
          <w:rFonts w:ascii="Times New Roman" w:hAnsi="Times New Roman" w:cs="Times New Roman"/>
          <w:sz w:val="24"/>
          <w:szCs w:val="24"/>
        </w:rPr>
        <w:t>nimetatud osakaalu kujundamisel arvesse võtta:</w:t>
      </w:r>
    </w:p>
    <w:p w14:paraId="1B258036" w14:textId="10D91393" w:rsidR="00BD2A67" w:rsidRPr="00E472F6" w:rsidRDefault="00BD2A67" w:rsidP="00BD2A67">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 xml:space="preserve">1) </w:t>
      </w:r>
      <w:r w:rsidR="00366EB8">
        <w:rPr>
          <w:rFonts w:ascii="Times New Roman" w:hAnsi="Times New Roman" w:cs="Times New Roman"/>
          <w:sz w:val="24"/>
          <w:szCs w:val="24"/>
        </w:rPr>
        <w:t>asutusele</w:t>
      </w:r>
      <w:r w:rsidRPr="00E472F6">
        <w:rPr>
          <w:rFonts w:ascii="Times New Roman" w:hAnsi="Times New Roman" w:cs="Times New Roman"/>
          <w:sz w:val="24"/>
          <w:szCs w:val="24"/>
        </w:rPr>
        <w:t xml:space="preserve"> eraldatud siht</w:t>
      </w:r>
      <w:r w:rsidR="006B7602">
        <w:rPr>
          <w:rFonts w:ascii="Times New Roman" w:hAnsi="Times New Roman" w:cs="Times New Roman"/>
          <w:sz w:val="24"/>
          <w:szCs w:val="24"/>
        </w:rPr>
        <w:t>-</w:t>
      </w:r>
      <w:r w:rsidRPr="00E472F6">
        <w:rPr>
          <w:rFonts w:ascii="Times New Roman" w:hAnsi="Times New Roman" w:cs="Times New Roman"/>
          <w:sz w:val="24"/>
          <w:szCs w:val="24"/>
        </w:rPr>
        <w:t xml:space="preserve"> ja süsteemitoetust;</w:t>
      </w:r>
    </w:p>
    <w:p w14:paraId="1F8B2BA4" w14:textId="229EC558" w:rsidR="00F92F0D" w:rsidRDefault="00BD2A67" w:rsidP="00E472F6">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 xml:space="preserve">2) </w:t>
      </w:r>
      <w:del w:id="346" w:author="Aili Sandre" w:date="2024-09-10T11:38:00Z">
        <w:r w:rsidR="006B7602" w:rsidRPr="00E472F6" w:rsidDel="00456DBC">
          <w:rPr>
            <w:rFonts w:ascii="Times New Roman" w:hAnsi="Times New Roman" w:cs="Times New Roman"/>
            <w:sz w:val="24"/>
            <w:szCs w:val="24"/>
          </w:rPr>
          <w:delText>muutusi</w:delText>
        </w:r>
        <w:r w:rsidR="006B7602" w:rsidDel="00456DBC">
          <w:rPr>
            <w:rFonts w:ascii="Times New Roman" w:hAnsi="Times New Roman" w:cs="Times New Roman"/>
            <w:sz w:val="24"/>
            <w:szCs w:val="24"/>
          </w:rPr>
          <w:delText xml:space="preserve">, mis on tulenenud </w:delText>
        </w:r>
      </w:del>
      <w:r w:rsidR="00366EB8">
        <w:rPr>
          <w:rFonts w:ascii="Times New Roman" w:hAnsi="Times New Roman" w:cs="Times New Roman"/>
          <w:sz w:val="24"/>
          <w:szCs w:val="24"/>
        </w:rPr>
        <w:t>asutuse</w:t>
      </w:r>
      <w:r>
        <w:rPr>
          <w:rFonts w:ascii="Times New Roman" w:hAnsi="Times New Roman" w:cs="Times New Roman"/>
          <w:sz w:val="24"/>
          <w:szCs w:val="24"/>
        </w:rPr>
        <w:t xml:space="preserve"> </w:t>
      </w:r>
      <w:r w:rsidRPr="00E472F6">
        <w:rPr>
          <w:rFonts w:ascii="Times New Roman" w:hAnsi="Times New Roman" w:cs="Times New Roman"/>
          <w:sz w:val="24"/>
          <w:szCs w:val="24"/>
        </w:rPr>
        <w:t>ümberkorraldamise</w:t>
      </w:r>
      <w:del w:id="347" w:author="Aili Sandre" w:date="2024-09-10T11:37:00Z">
        <w:r w:rsidRPr="00E472F6" w:rsidDel="00E23B86">
          <w:rPr>
            <w:rFonts w:ascii="Times New Roman" w:hAnsi="Times New Roman" w:cs="Times New Roman"/>
            <w:sz w:val="24"/>
            <w:szCs w:val="24"/>
          </w:rPr>
          <w:delText>st</w:delText>
        </w:r>
      </w:del>
      <w:r w:rsidRPr="00E472F6">
        <w:rPr>
          <w:rFonts w:ascii="Times New Roman" w:hAnsi="Times New Roman" w:cs="Times New Roman"/>
          <w:sz w:val="24"/>
          <w:szCs w:val="24"/>
        </w:rPr>
        <w:t xml:space="preserve"> või liitmise</w:t>
      </w:r>
      <w:ins w:id="348" w:author="Aili Sandre" w:date="2024-09-10T11:38:00Z">
        <w:r w:rsidR="00E23B86">
          <w:rPr>
            <w:rFonts w:ascii="Times New Roman" w:hAnsi="Times New Roman" w:cs="Times New Roman"/>
            <w:sz w:val="24"/>
            <w:szCs w:val="24"/>
          </w:rPr>
          <w:t xml:space="preserve"> tulemusel toimu</w:t>
        </w:r>
        <w:r w:rsidR="00456DBC">
          <w:rPr>
            <w:rFonts w:ascii="Times New Roman" w:hAnsi="Times New Roman" w:cs="Times New Roman"/>
            <w:sz w:val="24"/>
            <w:szCs w:val="24"/>
          </w:rPr>
          <w:t>nud muutusi</w:t>
        </w:r>
      </w:ins>
      <w:del w:id="349" w:author="Aili Sandre" w:date="2024-09-10T11:38:00Z">
        <w:r w:rsidRPr="00E472F6" w:rsidDel="00456DBC">
          <w:rPr>
            <w:rFonts w:ascii="Times New Roman" w:hAnsi="Times New Roman" w:cs="Times New Roman"/>
            <w:sz w:val="24"/>
            <w:szCs w:val="24"/>
          </w:rPr>
          <w:delText>st</w:delText>
        </w:r>
      </w:del>
      <w:r w:rsidRPr="00E472F6">
        <w:rPr>
          <w:rFonts w:ascii="Times New Roman" w:hAnsi="Times New Roman" w:cs="Times New Roman"/>
          <w:sz w:val="24"/>
          <w:szCs w:val="24"/>
        </w:rPr>
        <w:t>.</w:t>
      </w:r>
      <w:bookmarkStart w:id="350" w:name="_Hlk147750941"/>
    </w:p>
    <w:p w14:paraId="1D0CB6D7" w14:textId="77777777" w:rsidR="00E83B86" w:rsidRDefault="00E83B86" w:rsidP="00E472F6">
      <w:pPr>
        <w:spacing w:after="0" w:line="240" w:lineRule="auto"/>
        <w:jc w:val="both"/>
        <w:rPr>
          <w:rFonts w:ascii="Times New Roman" w:hAnsi="Times New Roman" w:cs="Times New Roman"/>
          <w:sz w:val="24"/>
          <w:szCs w:val="24"/>
        </w:rPr>
      </w:pPr>
    </w:p>
    <w:p w14:paraId="3915F843" w14:textId="55ED5F50" w:rsidR="00F92F0D" w:rsidRDefault="007446DB"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w:t>
      </w:r>
      <w:r w:rsidR="00995BC8">
        <w:rPr>
          <w:rFonts w:ascii="Times New Roman" w:hAnsi="Times New Roman" w:cs="Times New Roman"/>
          <w:sz w:val="24"/>
          <w:szCs w:val="24"/>
        </w:rPr>
        <w:t>6</w:t>
      </w:r>
      <w:r>
        <w:rPr>
          <w:rFonts w:ascii="Times New Roman" w:hAnsi="Times New Roman" w:cs="Times New Roman"/>
          <w:sz w:val="24"/>
          <w:szCs w:val="24"/>
        </w:rPr>
        <w:t xml:space="preserve">) </w:t>
      </w:r>
      <w:r w:rsidR="002E76FE">
        <w:rPr>
          <w:rFonts w:ascii="Times New Roman" w:hAnsi="Times New Roman" w:cs="Times New Roman"/>
          <w:sz w:val="24"/>
          <w:szCs w:val="24"/>
        </w:rPr>
        <w:t>R</w:t>
      </w:r>
      <w:r w:rsidR="002E76FE" w:rsidRPr="007446DB">
        <w:rPr>
          <w:rFonts w:ascii="Times New Roman" w:hAnsi="Times New Roman" w:cs="Times New Roman"/>
          <w:sz w:val="24"/>
          <w:szCs w:val="24"/>
        </w:rPr>
        <w:t>iigi</w:t>
      </w:r>
      <w:del w:id="351" w:author="Aili Sandre" w:date="2024-09-10T11:38:00Z">
        <w:r w:rsidR="002E76FE" w:rsidRPr="007446DB" w:rsidDel="00456DBC">
          <w:rPr>
            <w:rFonts w:ascii="Times New Roman" w:hAnsi="Times New Roman" w:cs="Times New Roman"/>
            <w:sz w:val="24"/>
            <w:szCs w:val="24"/>
          </w:rPr>
          <w:delText>-</w:delText>
        </w:r>
      </w:del>
      <w:r w:rsidR="002E76FE" w:rsidRPr="007446DB">
        <w:rPr>
          <w:rFonts w:ascii="Times New Roman" w:hAnsi="Times New Roman" w:cs="Times New Roman"/>
          <w:sz w:val="24"/>
          <w:szCs w:val="24"/>
        </w:rPr>
        <w:t xml:space="preserve"> ja avalik-õiguslikele </w:t>
      </w:r>
      <w:r w:rsidR="00995BC8">
        <w:rPr>
          <w:rFonts w:ascii="Times New Roman" w:hAnsi="Times New Roman" w:cs="Times New Roman"/>
          <w:sz w:val="24"/>
          <w:szCs w:val="24"/>
        </w:rPr>
        <w:t xml:space="preserve">ning </w:t>
      </w:r>
      <w:r w:rsidR="00995BC8" w:rsidRPr="00995BC8">
        <w:rPr>
          <w:rFonts w:ascii="Times New Roman" w:hAnsi="Times New Roman" w:cs="Times New Roman"/>
          <w:sz w:val="24"/>
          <w:szCs w:val="24"/>
        </w:rPr>
        <w:t xml:space="preserve">mittetulundusühingu ja sihtasutusena tegutsevatele </w:t>
      </w:r>
      <w:r w:rsidR="002E76FE" w:rsidRPr="007446DB">
        <w:rPr>
          <w:rFonts w:ascii="Times New Roman" w:hAnsi="Times New Roman" w:cs="Times New Roman"/>
          <w:sz w:val="24"/>
          <w:szCs w:val="24"/>
        </w:rPr>
        <w:t xml:space="preserve">teadus- ja arendusasutustele, ülikoolidele ja </w:t>
      </w:r>
      <w:proofErr w:type="spellStart"/>
      <w:r w:rsidR="002E76FE">
        <w:rPr>
          <w:rFonts w:ascii="Times New Roman" w:hAnsi="Times New Roman" w:cs="Times New Roman"/>
          <w:sz w:val="24"/>
          <w:szCs w:val="24"/>
        </w:rPr>
        <w:t>evalveeritud</w:t>
      </w:r>
      <w:proofErr w:type="spellEnd"/>
      <w:r w:rsidR="002E76FE">
        <w:rPr>
          <w:rFonts w:ascii="Times New Roman" w:hAnsi="Times New Roman" w:cs="Times New Roman"/>
          <w:sz w:val="24"/>
          <w:szCs w:val="24"/>
        </w:rPr>
        <w:t xml:space="preserve"> </w:t>
      </w:r>
      <w:r w:rsidR="002E76FE" w:rsidRPr="007446DB">
        <w:rPr>
          <w:rFonts w:ascii="Times New Roman" w:hAnsi="Times New Roman" w:cs="Times New Roman"/>
          <w:sz w:val="24"/>
          <w:szCs w:val="24"/>
        </w:rPr>
        <w:t>rakenduskõrgkoolidele</w:t>
      </w:r>
      <w:r w:rsidR="002E76FE">
        <w:rPr>
          <w:rFonts w:ascii="Times New Roman" w:hAnsi="Times New Roman" w:cs="Times New Roman"/>
          <w:sz w:val="24"/>
          <w:szCs w:val="24"/>
        </w:rPr>
        <w:t xml:space="preserve"> eraldatakse asutuse teadus- ja arendustegevuse toetust teadus- ja arendustegevuse valdkonna eest vastutava ministeeriumi eelarvest.</w:t>
      </w:r>
    </w:p>
    <w:p w14:paraId="6DEE180E" w14:textId="77777777" w:rsidR="003B67C9" w:rsidRDefault="003B67C9" w:rsidP="00E472F6">
      <w:pPr>
        <w:spacing w:after="0" w:line="240" w:lineRule="auto"/>
        <w:jc w:val="both"/>
        <w:rPr>
          <w:rFonts w:ascii="Times New Roman" w:hAnsi="Times New Roman" w:cs="Times New Roman"/>
          <w:sz w:val="24"/>
          <w:szCs w:val="24"/>
        </w:rPr>
      </w:pPr>
    </w:p>
    <w:p w14:paraId="67075188" w14:textId="56611B82" w:rsidR="007446DB" w:rsidRDefault="003B67C9"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95BC8">
        <w:rPr>
          <w:rFonts w:ascii="Times New Roman" w:hAnsi="Times New Roman" w:cs="Times New Roman"/>
          <w:sz w:val="24"/>
          <w:szCs w:val="24"/>
        </w:rPr>
        <w:t>7</w:t>
      </w:r>
      <w:r>
        <w:rPr>
          <w:rFonts w:ascii="Times New Roman" w:hAnsi="Times New Roman" w:cs="Times New Roman"/>
          <w:sz w:val="24"/>
          <w:szCs w:val="24"/>
        </w:rPr>
        <w:t xml:space="preserve">) </w:t>
      </w:r>
      <w:r w:rsidR="00995BC8">
        <w:rPr>
          <w:rFonts w:ascii="Times New Roman" w:hAnsi="Times New Roman" w:cs="Times New Roman"/>
          <w:sz w:val="24"/>
          <w:szCs w:val="24"/>
        </w:rPr>
        <w:t>Äriühingutena tegutsevatele e</w:t>
      </w:r>
      <w:r w:rsidR="007446DB" w:rsidRPr="007446DB">
        <w:rPr>
          <w:rFonts w:ascii="Times New Roman" w:hAnsi="Times New Roman" w:cs="Times New Roman"/>
          <w:sz w:val="24"/>
          <w:szCs w:val="24"/>
        </w:rPr>
        <w:t xml:space="preserve">raõiguslikele teadus- ja arendusasutustele </w:t>
      </w:r>
      <w:r w:rsidR="007446DB">
        <w:rPr>
          <w:rFonts w:ascii="Times New Roman" w:hAnsi="Times New Roman" w:cs="Times New Roman"/>
          <w:sz w:val="24"/>
          <w:szCs w:val="24"/>
        </w:rPr>
        <w:t xml:space="preserve">eraldatakse </w:t>
      </w:r>
      <w:r w:rsidR="002E76FE">
        <w:rPr>
          <w:rFonts w:ascii="Times New Roman" w:hAnsi="Times New Roman" w:cs="Times New Roman"/>
          <w:sz w:val="24"/>
          <w:szCs w:val="24"/>
        </w:rPr>
        <w:t>asutuse teadus- ja arendustegevuse toetust</w:t>
      </w:r>
      <w:r w:rsidR="007446DB">
        <w:rPr>
          <w:rFonts w:ascii="Times New Roman" w:hAnsi="Times New Roman" w:cs="Times New Roman"/>
          <w:sz w:val="24"/>
          <w:szCs w:val="24"/>
        </w:rPr>
        <w:t xml:space="preserve"> </w:t>
      </w:r>
      <w:r w:rsidR="002E76FE">
        <w:rPr>
          <w:rFonts w:ascii="Times New Roman" w:hAnsi="Times New Roman" w:cs="Times New Roman"/>
          <w:sz w:val="24"/>
          <w:szCs w:val="24"/>
        </w:rPr>
        <w:t>innovatsiooni valdkonna eest vastutava ministeeriumi</w:t>
      </w:r>
      <w:r w:rsidR="007446DB">
        <w:rPr>
          <w:rFonts w:ascii="Times New Roman" w:hAnsi="Times New Roman" w:cs="Times New Roman"/>
          <w:sz w:val="24"/>
          <w:szCs w:val="24"/>
        </w:rPr>
        <w:t xml:space="preserve"> eelarvest.</w:t>
      </w:r>
    </w:p>
    <w:bookmarkEnd w:id="350"/>
    <w:p w14:paraId="7BF0008F" w14:textId="77777777" w:rsidR="00E472F6" w:rsidRPr="00E472F6" w:rsidRDefault="00E472F6" w:rsidP="00E472F6">
      <w:pPr>
        <w:spacing w:after="0" w:line="240" w:lineRule="auto"/>
        <w:jc w:val="both"/>
        <w:rPr>
          <w:rFonts w:ascii="Times New Roman" w:hAnsi="Times New Roman" w:cs="Times New Roman"/>
          <w:sz w:val="24"/>
          <w:szCs w:val="24"/>
        </w:rPr>
      </w:pPr>
    </w:p>
    <w:p w14:paraId="7B360A57" w14:textId="61D2B676" w:rsidR="00E472F6" w:rsidRPr="00C0359F" w:rsidRDefault="00603462" w:rsidP="007162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bookmarkStart w:id="352" w:name="_Hlk167796352"/>
      <w:r w:rsidR="001D0741">
        <w:rPr>
          <w:rFonts w:ascii="Times New Roman" w:hAnsi="Times New Roman" w:cs="Times New Roman"/>
          <w:sz w:val="24"/>
          <w:szCs w:val="24"/>
        </w:rPr>
        <w:t xml:space="preserve"> </w:t>
      </w:r>
      <w:r w:rsidR="002E76FE" w:rsidRPr="00C0359F">
        <w:rPr>
          <w:rFonts w:ascii="Times New Roman" w:hAnsi="Times New Roman" w:cs="Times New Roman"/>
          <w:sz w:val="24"/>
          <w:szCs w:val="24"/>
        </w:rPr>
        <w:t xml:space="preserve">Teadus- ja arendustegevuse valdkonna eest vastutava ministeeriumi eelarvest </w:t>
      </w:r>
      <w:r w:rsidR="00E472F6" w:rsidRPr="00C0359F">
        <w:rPr>
          <w:rFonts w:ascii="Times New Roman" w:hAnsi="Times New Roman" w:cs="Times New Roman"/>
          <w:sz w:val="24"/>
          <w:szCs w:val="24"/>
        </w:rPr>
        <w:t xml:space="preserve">eraldatavast </w:t>
      </w:r>
      <w:r w:rsidR="0045723A" w:rsidRPr="00C0359F">
        <w:rPr>
          <w:rFonts w:ascii="Times New Roman" w:hAnsi="Times New Roman" w:cs="Times New Roman"/>
          <w:sz w:val="24"/>
          <w:szCs w:val="24"/>
        </w:rPr>
        <w:t>toetuse</w:t>
      </w:r>
      <w:r w:rsidR="002E76FE" w:rsidRPr="00C0359F">
        <w:rPr>
          <w:rFonts w:ascii="Times New Roman" w:hAnsi="Times New Roman" w:cs="Times New Roman"/>
          <w:sz w:val="24"/>
          <w:szCs w:val="24"/>
        </w:rPr>
        <w:t xml:space="preserve"> kogumahust</w:t>
      </w:r>
      <w:r w:rsidR="0045723A" w:rsidRPr="00C0359F">
        <w:rPr>
          <w:rFonts w:ascii="Times New Roman" w:hAnsi="Times New Roman" w:cs="Times New Roman"/>
          <w:sz w:val="24"/>
          <w:szCs w:val="24"/>
        </w:rPr>
        <w:t xml:space="preserve"> </w:t>
      </w:r>
      <w:bookmarkEnd w:id="352"/>
      <w:r w:rsidR="00E472F6" w:rsidRPr="00C0359F">
        <w:rPr>
          <w:rFonts w:ascii="Times New Roman" w:hAnsi="Times New Roman" w:cs="Times New Roman"/>
          <w:sz w:val="24"/>
          <w:szCs w:val="24"/>
        </w:rPr>
        <w:t xml:space="preserve">vähemalt </w:t>
      </w:r>
      <w:del w:id="353" w:author="Aili Sandre" w:date="2024-09-10T11:39:00Z">
        <w:r w:rsidR="00E472F6" w:rsidRPr="00C0359F" w:rsidDel="00456DBC">
          <w:rPr>
            <w:rFonts w:ascii="Times New Roman" w:hAnsi="Times New Roman" w:cs="Times New Roman"/>
            <w:sz w:val="24"/>
            <w:szCs w:val="24"/>
          </w:rPr>
          <w:delText xml:space="preserve">viis </w:delText>
        </w:r>
      </w:del>
      <w:ins w:id="354" w:author="Aili Sandre" w:date="2024-09-10T11:39:00Z">
        <w:r w:rsidR="00456DBC">
          <w:rPr>
            <w:rFonts w:ascii="Times New Roman" w:hAnsi="Times New Roman" w:cs="Times New Roman"/>
            <w:sz w:val="24"/>
            <w:szCs w:val="24"/>
          </w:rPr>
          <w:t>5</w:t>
        </w:r>
        <w:r w:rsidR="00456DBC" w:rsidRPr="00C0359F">
          <w:rPr>
            <w:rFonts w:ascii="Times New Roman" w:hAnsi="Times New Roman" w:cs="Times New Roman"/>
            <w:sz w:val="24"/>
            <w:szCs w:val="24"/>
          </w:rPr>
          <w:t xml:space="preserve"> </w:t>
        </w:r>
      </w:ins>
      <w:r w:rsidR="00E472F6" w:rsidRPr="00C0359F">
        <w:rPr>
          <w:rFonts w:ascii="Times New Roman" w:hAnsi="Times New Roman" w:cs="Times New Roman"/>
          <w:sz w:val="24"/>
          <w:szCs w:val="24"/>
        </w:rPr>
        <w:t>protsenti eraldatakse rahvusteaduste toetamiseks</w:t>
      </w:r>
      <w:r w:rsidR="0045723A" w:rsidRPr="00C0359F">
        <w:rPr>
          <w:rFonts w:ascii="Times New Roman" w:hAnsi="Times New Roman" w:cs="Times New Roman"/>
          <w:sz w:val="24"/>
          <w:szCs w:val="24"/>
        </w:rPr>
        <w:t xml:space="preserve"> </w:t>
      </w:r>
      <w:r w:rsidR="00091EEA" w:rsidRPr="00C0359F">
        <w:rPr>
          <w:rFonts w:ascii="Times New Roman" w:hAnsi="Times New Roman" w:cs="Times New Roman"/>
          <w:sz w:val="24"/>
          <w:szCs w:val="24"/>
        </w:rPr>
        <w:t xml:space="preserve">riigi ja avalik-õiguslikes teadus- ja arendusasutustes, ülikoolides </w:t>
      </w:r>
      <w:r w:rsidR="006B7602" w:rsidRPr="00C0359F">
        <w:rPr>
          <w:rFonts w:ascii="Times New Roman" w:hAnsi="Times New Roman" w:cs="Times New Roman"/>
          <w:sz w:val="24"/>
          <w:szCs w:val="24"/>
        </w:rPr>
        <w:t>ning</w:t>
      </w:r>
      <w:r w:rsidR="00091EEA" w:rsidRPr="00C0359F">
        <w:rPr>
          <w:rFonts w:ascii="Times New Roman" w:hAnsi="Times New Roman" w:cs="Times New Roman"/>
          <w:sz w:val="24"/>
          <w:szCs w:val="24"/>
        </w:rPr>
        <w:t xml:space="preserve"> </w:t>
      </w:r>
      <w:proofErr w:type="spellStart"/>
      <w:r w:rsidR="00DA46C3" w:rsidRPr="00C0359F">
        <w:rPr>
          <w:rFonts w:ascii="Times New Roman" w:hAnsi="Times New Roman" w:cs="Times New Roman"/>
          <w:sz w:val="24"/>
          <w:szCs w:val="24"/>
        </w:rPr>
        <w:t>evalveeritud</w:t>
      </w:r>
      <w:proofErr w:type="spellEnd"/>
      <w:r w:rsidR="00DA46C3" w:rsidRPr="00C0359F">
        <w:rPr>
          <w:rFonts w:ascii="Times New Roman" w:hAnsi="Times New Roman" w:cs="Times New Roman"/>
          <w:sz w:val="24"/>
          <w:szCs w:val="24"/>
        </w:rPr>
        <w:t xml:space="preserve"> </w:t>
      </w:r>
      <w:r w:rsidR="00091EEA" w:rsidRPr="00C0359F">
        <w:rPr>
          <w:rFonts w:ascii="Times New Roman" w:hAnsi="Times New Roman" w:cs="Times New Roman"/>
          <w:sz w:val="24"/>
          <w:szCs w:val="24"/>
        </w:rPr>
        <w:t>rakenduskõrgkoolides</w:t>
      </w:r>
      <w:r w:rsidR="0045723A" w:rsidRPr="00C0359F">
        <w:rPr>
          <w:rFonts w:ascii="Times New Roman" w:hAnsi="Times New Roman" w:cs="Times New Roman"/>
          <w:sz w:val="24"/>
          <w:szCs w:val="24"/>
        </w:rPr>
        <w:t>.</w:t>
      </w:r>
    </w:p>
    <w:p w14:paraId="69F2A6E2" w14:textId="77777777" w:rsidR="00ED1EC5" w:rsidRDefault="00ED1EC5" w:rsidP="00716270">
      <w:pPr>
        <w:spacing w:after="0" w:line="240" w:lineRule="auto"/>
        <w:jc w:val="both"/>
        <w:rPr>
          <w:rFonts w:ascii="Times New Roman" w:hAnsi="Times New Roman" w:cs="Times New Roman"/>
          <w:sz w:val="24"/>
          <w:szCs w:val="24"/>
        </w:rPr>
      </w:pPr>
    </w:p>
    <w:p w14:paraId="1B3A74DD" w14:textId="0F290FAF" w:rsidR="00ED1EC5" w:rsidRPr="005D7156" w:rsidRDefault="00716270" w:rsidP="001D074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(9) </w:t>
      </w:r>
      <w:r w:rsidR="00ED1EC5">
        <w:rPr>
          <w:rFonts w:ascii="Times New Roman" w:hAnsi="Times New Roman" w:cs="Times New Roman"/>
          <w:sz w:val="24"/>
          <w:szCs w:val="24"/>
        </w:rPr>
        <w:t>R</w:t>
      </w:r>
      <w:r w:rsidR="00ED1EC5" w:rsidRPr="00ED1EC5">
        <w:rPr>
          <w:rFonts w:ascii="Times New Roman" w:hAnsi="Times New Roman" w:cs="Times New Roman"/>
          <w:sz w:val="24"/>
          <w:szCs w:val="24"/>
        </w:rPr>
        <w:t xml:space="preserve">ahvusteadused on Eesti ajalugu, folkloristika, keeleteadus, kunstiteadus, sealhulgas muusika- ja teatriteadus ja kirjandusteadus ning teised teadused, mille uurimistulemustel on otsene mõju eestlaste enesemääratlusele ning mis </w:t>
      </w:r>
      <w:del w:id="355" w:author="Aili Sandre" w:date="2024-09-10T11:40:00Z">
        <w:r w:rsidR="00ED1EC5" w:rsidRPr="00ED1EC5" w:rsidDel="00456DBC">
          <w:rPr>
            <w:rFonts w:ascii="Times New Roman" w:hAnsi="Times New Roman" w:cs="Times New Roman"/>
            <w:sz w:val="24"/>
            <w:szCs w:val="24"/>
          </w:rPr>
          <w:delText xml:space="preserve">sellega </w:delText>
        </w:r>
      </w:del>
      <w:r w:rsidR="00ED1EC5" w:rsidRPr="00ED1EC5">
        <w:rPr>
          <w:rFonts w:ascii="Times New Roman" w:hAnsi="Times New Roman" w:cs="Times New Roman"/>
          <w:sz w:val="24"/>
          <w:szCs w:val="24"/>
        </w:rPr>
        <w:t>aitavad kujundada ja säilitada eestlaste identiteeti</w:t>
      </w:r>
      <w:r w:rsidR="00ED1EC5">
        <w:rPr>
          <w:rFonts w:ascii="Times New Roman" w:hAnsi="Times New Roman" w:cs="Times New Roman"/>
          <w:sz w:val="24"/>
          <w:szCs w:val="24"/>
        </w:rPr>
        <w:t>.</w:t>
      </w:r>
    </w:p>
    <w:p w14:paraId="402567ED" w14:textId="77777777" w:rsidR="00AF6FB2" w:rsidRDefault="00AF6FB2" w:rsidP="00E472F6">
      <w:pPr>
        <w:spacing w:after="0" w:line="240" w:lineRule="auto"/>
        <w:jc w:val="both"/>
        <w:rPr>
          <w:rFonts w:ascii="Times New Roman" w:hAnsi="Times New Roman" w:cs="Times New Roman"/>
          <w:sz w:val="24"/>
          <w:szCs w:val="24"/>
        </w:rPr>
      </w:pPr>
    </w:p>
    <w:p w14:paraId="1AE1F956" w14:textId="78C001B6" w:rsidR="00F92F0D" w:rsidRDefault="004B107C" w:rsidP="00E472F6">
      <w:pPr>
        <w:spacing w:after="0" w:line="240" w:lineRule="auto"/>
        <w:jc w:val="both"/>
        <w:rPr>
          <w:rFonts w:ascii="Times New Roman" w:hAnsi="Times New Roman" w:cs="Times New Roman"/>
          <w:sz w:val="24"/>
          <w:szCs w:val="24"/>
        </w:rPr>
      </w:pPr>
      <w:r w:rsidRPr="004B107C">
        <w:rPr>
          <w:rFonts w:ascii="Times New Roman" w:hAnsi="Times New Roman" w:cs="Times New Roman"/>
          <w:sz w:val="24"/>
          <w:szCs w:val="24"/>
        </w:rPr>
        <w:t>(</w:t>
      </w:r>
      <w:r w:rsidR="00603462">
        <w:rPr>
          <w:rFonts w:ascii="Times New Roman" w:hAnsi="Times New Roman" w:cs="Times New Roman"/>
          <w:sz w:val="24"/>
          <w:szCs w:val="24"/>
        </w:rPr>
        <w:t>10</w:t>
      </w:r>
      <w:r w:rsidRPr="004B107C">
        <w:rPr>
          <w:rFonts w:ascii="Times New Roman" w:hAnsi="Times New Roman" w:cs="Times New Roman"/>
          <w:sz w:val="24"/>
          <w:szCs w:val="24"/>
        </w:rPr>
        <w:t xml:space="preserve">) </w:t>
      </w:r>
      <w:r w:rsidR="005C55B0">
        <w:rPr>
          <w:rFonts w:ascii="Times New Roman" w:hAnsi="Times New Roman" w:cs="Times New Roman"/>
          <w:sz w:val="24"/>
          <w:szCs w:val="24"/>
        </w:rPr>
        <w:t>Asutuse t</w:t>
      </w:r>
      <w:r w:rsidRPr="004B107C">
        <w:rPr>
          <w:rFonts w:ascii="Times New Roman" w:hAnsi="Times New Roman" w:cs="Times New Roman"/>
          <w:sz w:val="24"/>
          <w:szCs w:val="24"/>
        </w:rPr>
        <w:t xml:space="preserve">eadus- ja arendustegevuse toetuse iga-aastase jaotuse </w:t>
      </w:r>
      <w:r w:rsidR="00EC328C">
        <w:rPr>
          <w:rFonts w:ascii="Times New Roman" w:hAnsi="Times New Roman" w:cs="Times New Roman"/>
          <w:sz w:val="24"/>
          <w:szCs w:val="24"/>
        </w:rPr>
        <w:t xml:space="preserve">riigi- ja avalik-õiguslike </w:t>
      </w:r>
      <w:r w:rsidR="00995BC8">
        <w:rPr>
          <w:rFonts w:ascii="Times New Roman" w:hAnsi="Times New Roman" w:cs="Times New Roman"/>
          <w:sz w:val="24"/>
          <w:szCs w:val="24"/>
        </w:rPr>
        <w:t xml:space="preserve">ning </w:t>
      </w:r>
      <w:r w:rsidR="00995BC8" w:rsidRPr="00995BC8">
        <w:rPr>
          <w:rFonts w:ascii="Times New Roman" w:hAnsi="Times New Roman" w:cs="Times New Roman"/>
          <w:sz w:val="24"/>
          <w:szCs w:val="24"/>
        </w:rPr>
        <w:t xml:space="preserve">mittetulundusühingu ja sihtasutusena tegutsevate </w:t>
      </w:r>
      <w:r w:rsidRPr="004B107C">
        <w:rPr>
          <w:rFonts w:ascii="Times New Roman" w:hAnsi="Times New Roman" w:cs="Times New Roman"/>
          <w:sz w:val="24"/>
          <w:szCs w:val="24"/>
        </w:rPr>
        <w:t xml:space="preserve">teadus- ja arendusasutuste, ülikoolide ja </w:t>
      </w:r>
      <w:proofErr w:type="spellStart"/>
      <w:r w:rsidR="00EC328C">
        <w:rPr>
          <w:rFonts w:ascii="Times New Roman" w:hAnsi="Times New Roman" w:cs="Times New Roman"/>
          <w:sz w:val="24"/>
          <w:szCs w:val="24"/>
        </w:rPr>
        <w:t>evalveeritud</w:t>
      </w:r>
      <w:proofErr w:type="spellEnd"/>
      <w:r w:rsidR="00EC328C">
        <w:rPr>
          <w:rFonts w:ascii="Times New Roman" w:hAnsi="Times New Roman" w:cs="Times New Roman"/>
          <w:sz w:val="24"/>
          <w:szCs w:val="24"/>
        </w:rPr>
        <w:t xml:space="preserve"> </w:t>
      </w:r>
      <w:r w:rsidRPr="004B107C">
        <w:rPr>
          <w:rFonts w:ascii="Times New Roman" w:hAnsi="Times New Roman" w:cs="Times New Roman"/>
          <w:sz w:val="24"/>
          <w:szCs w:val="24"/>
        </w:rPr>
        <w:t>rakenduskõrgkoolide vahel kinnitab teadus- ja arendustegevuse valdkonna eest vastutav minister käskkirjaga.</w:t>
      </w:r>
    </w:p>
    <w:p w14:paraId="356C162C" w14:textId="77777777" w:rsidR="003829D4" w:rsidRDefault="003829D4" w:rsidP="00E472F6">
      <w:pPr>
        <w:spacing w:after="0" w:line="240" w:lineRule="auto"/>
        <w:jc w:val="both"/>
        <w:rPr>
          <w:rFonts w:ascii="Times New Roman" w:hAnsi="Times New Roman" w:cs="Times New Roman"/>
          <w:sz w:val="24"/>
          <w:szCs w:val="24"/>
        </w:rPr>
      </w:pPr>
    </w:p>
    <w:p w14:paraId="34AA4E6C" w14:textId="790EAD5B" w:rsidR="00AF6FB2" w:rsidRDefault="003829D4"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603462">
        <w:rPr>
          <w:rFonts w:ascii="Times New Roman" w:hAnsi="Times New Roman" w:cs="Times New Roman"/>
          <w:sz w:val="24"/>
          <w:szCs w:val="24"/>
        </w:rPr>
        <w:t>11</w:t>
      </w:r>
      <w:r>
        <w:rPr>
          <w:rFonts w:ascii="Times New Roman" w:hAnsi="Times New Roman" w:cs="Times New Roman"/>
          <w:sz w:val="24"/>
          <w:szCs w:val="24"/>
        </w:rPr>
        <w:t xml:space="preserve">) </w:t>
      </w:r>
      <w:r w:rsidR="00995BC8" w:rsidRPr="00995BC8">
        <w:rPr>
          <w:rFonts w:ascii="Times New Roman" w:hAnsi="Times New Roman" w:cs="Times New Roman"/>
          <w:sz w:val="24"/>
          <w:szCs w:val="24"/>
        </w:rPr>
        <w:t xml:space="preserve">Äriühingutena tegutsevate </w:t>
      </w:r>
      <w:r w:rsidR="00995BC8">
        <w:rPr>
          <w:rFonts w:ascii="Times New Roman" w:hAnsi="Times New Roman" w:cs="Times New Roman"/>
          <w:sz w:val="24"/>
          <w:szCs w:val="24"/>
        </w:rPr>
        <w:t>e</w:t>
      </w:r>
      <w:r w:rsidR="00EC328C">
        <w:rPr>
          <w:rFonts w:ascii="Times New Roman" w:hAnsi="Times New Roman" w:cs="Times New Roman"/>
          <w:sz w:val="24"/>
          <w:szCs w:val="24"/>
        </w:rPr>
        <w:t>raõiguslike teadus- ja arendusasutuste teadus- ja arendustegevuse toetuse iga-aasta</w:t>
      </w:r>
      <w:r w:rsidR="00C36CBA">
        <w:rPr>
          <w:rFonts w:ascii="Times New Roman" w:hAnsi="Times New Roman" w:cs="Times New Roman"/>
          <w:sz w:val="24"/>
          <w:szCs w:val="24"/>
        </w:rPr>
        <w:t>s</w:t>
      </w:r>
      <w:r w:rsidR="00EC328C">
        <w:rPr>
          <w:rFonts w:ascii="Times New Roman" w:hAnsi="Times New Roman" w:cs="Times New Roman"/>
          <w:sz w:val="24"/>
          <w:szCs w:val="24"/>
        </w:rPr>
        <w:t>e jaotus</w:t>
      </w:r>
      <w:r w:rsidR="00C36CBA">
        <w:rPr>
          <w:rFonts w:ascii="Times New Roman" w:hAnsi="Times New Roman" w:cs="Times New Roman"/>
          <w:sz w:val="24"/>
          <w:szCs w:val="24"/>
        </w:rPr>
        <w:t>e</w:t>
      </w:r>
      <w:r w:rsidR="00EC328C">
        <w:rPr>
          <w:rFonts w:ascii="Times New Roman" w:hAnsi="Times New Roman" w:cs="Times New Roman"/>
          <w:sz w:val="24"/>
          <w:szCs w:val="24"/>
        </w:rPr>
        <w:t xml:space="preserve"> kinnita</w:t>
      </w:r>
      <w:r w:rsidR="00C36CBA">
        <w:rPr>
          <w:rFonts w:ascii="Times New Roman" w:hAnsi="Times New Roman" w:cs="Times New Roman"/>
          <w:sz w:val="24"/>
          <w:szCs w:val="24"/>
        </w:rPr>
        <w:t>b</w:t>
      </w:r>
      <w:r w:rsidR="00EC328C">
        <w:rPr>
          <w:rFonts w:ascii="Times New Roman" w:hAnsi="Times New Roman" w:cs="Times New Roman"/>
          <w:sz w:val="24"/>
          <w:szCs w:val="24"/>
        </w:rPr>
        <w:t xml:space="preserve"> innovatsiooni valdkonna eest vastu</w:t>
      </w:r>
      <w:r w:rsidR="00C36CBA">
        <w:rPr>
          <w:rFonts w:ascii="Times New Roman" w:hAnsi="Times New Roman" w:cs="Times New Roman"/>
          <w:sz w:val="24"/>
          <w:szCs w:val="24"/>
        </w:rPr>
        <w:t>ta</w:t>
      </w:r>
      <w:r w:rsidR="00EC328C">
        <w:rPr>
          <w:rFonts w:ascii="Times New Roman" w:hAnsi="Times New Roman" w:cs="Times New Roman"/>
          <w:sz w:val="24"/>
          <w:szCs w:val="24"/>
        </w:rPr>
        <w:t>v minis</w:t>
      </w:r>
      <w:r w:rsidR="00C36CBA">
        <w:rPr>
          <w:rFonts w:ascii="Times New Roman" w:hAnsi="Times New Roman" w:cs="Times New Roman"/>
          <w:sz w:val="24"/>
          <w:szCs w:val="24"/>
        </w:rPr>
        <w:t>ter</w:t>
      </w:r>
      <w:r w:rsidR="005D2FA8">
        <w:rPr>
          <w:rFonts w:ascii="Times New Roman" w:hAnsi="Times New Roman" w:cs="Times New Roman"/>
          <w:sz w:val="24"/>
          <w:szCs w:val="24"/>
        </w:rPr>
        <w:t xml:space="preserve"> </w:t>
      </w:r>
      <w:r w:rsidR="00EC328C">
        <w:rPr>
          <w:rFonts w:ascii="Times New Roman" w:hAnsi="Times New Roman" w:cs="Times New Roman"/>
          <w:sz w:val="24"/>
          <w:szCs w:val="24"/>
        </w:rPr>
        <w:t>käskkirjaga.</w:t>
      </w:r>
    </w:p>
    <w:p w14:paraId="3D1D9D1C" w14:textId="77777777" w:rsidR="00F62169" w:rsidRDefault="00F62169" w:rsidP="00E472F6">
      <w:pPr>
        <w:spacing w:after="0" w:line="240" w:lineRule="auto"/>
        <w:jc w:val="both"/>
        <w:rPr>
          <w:rFonts w:ascii="Times New Roman" w:hAnsi="Times New Roman" w:cs="Times New Roman"/>
          <w:sz w:val="24"/>
          <w:szCs w:val="24"/>
        </w:rPr>
      </w:pPr>
    </w:p>
    <w:p w14:paraId="2DA7A61D" w14:textId="06011830" w:rsidR="00F62169" w:rsidRDefault="00F62169" w:rsidP="00F621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603462">
        <w:rPr>
          <w:rFonts w:ascii="Times New Roman" w:hAnsi="Times New Roman" w:cs="Times New Roman"/>
          <w:sz w:val="24"/>
          <w:szCs w:val="24"/>
        </w:rPr>
        <w:t>12</w:t>
      </w:r>
      <w:r>
        <w:rPr>
          <w:rFonts w:ascii="Times New Roman" w:hAnsi="Times New Roman" w:cs="Times New Roman"/>
          <w:sz w:val="24"/>
          <w:szCs w:val="24"/>
        </w:rPr>
        <w:t>) Ülikoolile</w:t>
      </w:r>
      <w:r w:rsidR="0087415A">
        <w:rPr>
          <w:rFonts w:ascii="Times New Roman" w:hAnsi="Times New Roman" w:cs="Times New Roman"/>
          <w:sz w:val="24"/>
          <w:szCs w:val="24"/>
        </w:rPr>
        <w:t xml:space="preserve"> </w:t>
      </w:r>
      <w:r w:rsidR="00CA3BB5">
        <w:rPr>
          <w:rFonts w:ascii="Times New Roman" w:hAnsi="Times New Roman" w:cs="Times New Roman"/>
          <w:sz w:val="24"/>
          <w:szCs w:val="24"/>
        </w:rPr>
        <w:t xml:space="preserve">ja </w:t>
      </w:r>
      <w:r>
        <w:rPr>
          <w:rFonts w:ascii="Times New Roman" w:hAnsi="Times New Roman" w:cs="Times New Roman"/>
          <w:sz w:val="24"/>
          <w:szCs w:val="24"/>
        </w:rPr>
        <w:t xml:space="preserve">juriidilise isikuna tegutsevale teadus- ja arendusasutusele eraldatakse tegevustoetus lepinguga, </w:t>
      </w:r>
      <w:r w:rsidR="002F15C9">
        <w:rPr>
          <w:rFonts w:ascii="Times New Roman" w:hAnsi="Times New Roman" w:cs="Times New Roman"/>
          <w:sz w:val="24"/>
          <w:szCs w:val="24"/>
        </w:rPr>
        <w:t xml:space="preserve">milles </w:t>
      </w:r>
      <w:r w:rsidR="005B4C58">
        <w:rPr>
          <w:rFonts w:ascii="Times New Roman" w:hAnsi="Times New Roman" w:cs="Times New Roman"/>
          <w:sz w:val="24"/>
          <w:szCs w:val="24"/>
        </w:rPr>
        <w:t xml:space="preserve">valdkonna eest vastutaval </w:t>
      </w:r>
      <w:r w:rsidR="002F15C9">
        <w:rPr>
          <w:rFonts w:ascii="Times New Roman" w:hAnsi="Times New Roman" w:cs="Times New Roman"/>
          <w:sz w:val="24"/>
          <w:szCs w:val="24"/>
        </w:rPr>
        <w:t>ministeeriumil on õigus seada tingimusi</w:t>
      </w:r>
      <w:r w:rsidR="006B7602">
        <w:rPr>
          <w:rFonts w:ascii="Times New Roman" w:hAnsi="Times New Roman" w:cs="Times New Roman"/>
          <w:sz w:val="24"/>
          <w:szCs w:val="24"/>
        </w:rPr>
        <w:t xml:space="preserve">, mis lähtuvad </w:t>
      </w:r>
      <w:r>
        <w:rPr>
          <w:rFonts w:ascii="Times New Roman" w:hAnsi="Times New Roman" w:cs="Times New Roman"/>
          <w:sz w:val="24"/>
          <w:szCs w:val="24"/>
        </w:rPr>
        <w:t xml:space="preserve">teadus- ja arendusasutuse ja ülikooli eesmärkidest </w:t>
      </w:r>
      <w:r w:rsidR="006B7602">
        <w:rPr>
          <w:rFonts w:ascii="Times New Roman" w:hAnsi="Times New Roman" w:cs="Times New Roman"/>
          <w:sz w:val="24"/>
          <w:szCs w:val="24"/>
        </w:rPr>
        <w:t>ning</w:t>
      </w:r>
      <w:r>
        <w:rPr>
          <w:rFonts w:ascii="Times New Roman" w:hAnsi="Times New Roman" w:cs="Times New Roman"/>
          <w:sz w:val="24"/>
          <w:szCs w:val="24"/>
        </w:rPr>
        <w:t xml:space="preserve"> riigi vajadustest.</w:t>
      </w:r>
    </w:p>
    <w:p w14:paraId="18E21210" w14:textId="77777777" w:rsidR="00995BC8" w:rsidRDefault="00995BC8" w:rsidP="00F62169">
      <w:pPr>
        <w:spacing w:after="0" w:line="240" w:lineRule="auto"/>
        <w:jc w:val="both"/>
        <w:rPr>
          <w:rFonts w:ascii="Times New Roman" w:hAnsi="Times New Roman" w:cs="Times New Roman"/>
          <w:sz w:val="24"/>
          <w:szCs w:val="24"/>
        </w:rPr>
      </w:pPr>
    </w:p>
    <w:p w14:paraId="7026B2DC" w14:textId="5239D30F" w:rsidR="00995BC8" w:rsidRDefault="00995BC8" w:rsidP="00995BC8">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w:t>
      </w:r>
      <w:r w:rsidR="00603462">
        <w:rPr>
          <w:rFonts w:ascii="Times New Roman" w:hAnsi="Times New Roman" w:cs="Times New Roman"/>
          <w:sz w:val="24"/>
          <w:szCs w:val="24"/>
        </w:rPr>
        <w:t>13</w:t>
      </w:r>
      <w:r w:rsidRPr="00E472F6">
        <w:rPr>
          <w:rFonts w:ascii="Times New Roman" w:hAnsi="Times New Roman" w:cs="Times New Roman"/>
          <w:sz w:val="24"/>
          <w:szCs w:val="24"/>
        </w:rPr>
        <w:t xml:space="preserve">) </w:t>
      </w:r>
      <w:r>
        <w:rPr>
          <w:rFonts w:ascii="Times New Roman" w:hAnsi="Times New Roman" w:cs="Times New Roman"/>
          <w:sz w:val="24"/>
          <w:szCs w:val="24"/>
        </w:rPr>
        <w:t xml:space="preserve">Asutuse teadus- ja arendustegevuse </w:t>
      </w:r>
      <w:r w:rsidRPr="00E472F6">
        <w:rPr>
          <w:rFonts w:ascii="Times New Roman" w:hAnsi="Times New Roman" w:cs="Times New Roman"/>
          <w:sz w:val="24"/>
          <w:szCs w:val="24"/>
        </w:rPr>
        <w:t xml:space="preserve">toetuse eraldamise </w:t>
      </w:r>
      <w:r>
        <w:rPr>
          <w:rFonts w:ascii="Times New Roman" w:hAnsi="Times New Roman" w:cs="Times New Roman"/>
          <w:sz w:val="24"/>
          <w:szCs w:val="24"/>
        </w:rPr>
        <w:t>täpsemad</w:t>
      </w:r>
      <w:r w:rsidRPr="00E472F6">
        <w:rPr>
          <w:rFonts w:ascii="Times New Roman" w:hAnsi="Times New Roman" w:cs="Times New Roman"/>
          <w:sz w:val="24"/>
          <w:szCs w:val="24"/>
        </w:rPr>
        <w:t xml:space="preserve"> tingimused </w:t>
      </w:r>
      <w:r w:rsidR="006B7602">
        <w:rPr>
          <w:rFonts w:ascii="Times New Roman" w:hAnsi="Times New Roman" w:cs="Times New Roman"/>
          <w:sz w:val="24"/>
          <w:szCs w:val="24"/>
        </w:rPr>
        <w:t>ning</w:t>
      </w:r>
      <w:r w:rsidRPr="00E472F6">
        <w:rPr>
          <w:rFonts w:ascii="Times New Roman" w:hAnsi="Times New Roman" w:cs="Times New Roman"/>
          <w:sz w:val="24"/>
          <w:szCs w:val="24"/>
        </w:rPr>
        <w:t xml:space="preserve"> korra </w:t>
      </w:r>
      <w:r w:rsidRPr="003E624C">
        <w:rPr>
          <w:rFonts w:ascii="Times New Roman" w:hAnsi="Times New Roman" w:cs="Times New Roman"/>
          <w:sz w:val="24"/>
          <w:szCs w:val="24"/>
        </w:rPr>
        <w:t xml:space="preserve">kehtestab </w:t>
      </w:r>
      <w:r w:rsidRPr="00701ECD">
        <w:rPr>
          <w:rFonts w:ascii="Times New Roman" w:hAnsi="Times New Roman" w:cs="Times New Roman"/>
          <w:sz w:val="24"/>
          <w:szCs w:val="24"/>
        </w:rPr>
        <w:t>Vabariigi Valitsus</w:t>
      </w:r>
      <w:r w:rsidRPr="003E624C">
        <w:rPr>
          <w:rFonts w:ascii="Times New Roman" w:hAnsi="Times New Roman" w:cs="Times New Roman"/>
          <w:sz w:val="24"/>
          <w:szCs w:val="24"/>
        </w:rPr>
        <w:t xml:space="preserve"> määrusega</w:t>
      </w:r>
      <w:r w:rsidRPr="00E472F6">
        <w:rPr>
          <w:rFonts w:ascii="Times New Roman" w:hAnsi="Times New Roman" w:cs="Times New Roman"/>
          <w:sz w:val="24"/>
          <w:szCs w:val="24"/>
        </w:rPr>
        <w:t>.</w:t>
      </w:r>
      <w:del w:id="356" w:author="Aili Sandre" w:date="2024-09-10T11:41:00Z">
        <w:r w:rsidR="00130C94" w:rsidDel="00456DBC">
          <w:rPr>
            <w:rFonts w:ascii="Times New Roman" w:hAnsi="Times New Roman" w:cs="Times New Roman"/>
            <w:sz w:val="24"/>
            <w:szCs w:val="24"/>
          </w:rPr>
          <w:delText xml:space="preserve"> </w:delText>
        </w:r>
      </w:del>
    </w:p>
    <w:p w14:paraId="7CCBF8C8" w14:textId="77777777" w:rsidR="00F62169" w:rsidRPr="00E472F6" w:rsidRDefault="00F62169" w:rsidP="00E472F6">
      <w:pPr>
        <w:spacing w:after="0" w:line="240" w:lineRule="auto"/>
        <w:jc w:val="both"/>
        <w:rPr>
          <w:rFonts w:ascii="Times New Roman" w:hAnsi="Times New Roman" w:cs="Times New Roman"/>
          <w:sz w:val="24"/>
          <w:szCs w:val="24"/>
        </w:rPr>
      </w:pPr>
    </w:p>
    <w:p w14:paraId="7DACE319" w14:textId="486C99A8" w:rsidR="00E472F6" w:rsidRPr="003B414B" w:rsidRDefault="00E472F6" w:rsidP="00E472F6">
      <w:pPr>
        <w:spacing w:after="0" w:line="240" w:lineRule="auto"/>
        <w:jc w:val="both"/>
        <w:rPr>
          <w:rFonts w:ascii="Times New Roman" w:hAnsi="Times New Roman" w:cs="Times New Roman"/>
          <w:b/>
          <w:bCs/>
          <w:sz w:val="24"/>
          <w:szCs w:val="24"/>
        </w:rPr>
      </w:pPr>
      <w:r w:rsidRPr="003B414B">
        <w:rPr>
          <w:rFonts w:ascii="Times New Roman" w:hAnsi="Times New Roman" w:cs="Times New Roman"/>
          <w:b/>
          <w:bCs/>
          <w:sz w:val="24"/>
          <w:szCs w:val="24"/>
        </w:rPr>
        <w:t xml:space="preserve">§ </w:t>
      </w:r>
      <w:r w:rsidR="00C5611A">
        <w:rPr>
          <w:rFonts w:ascii="Times New Roman" w:hAnsi="Times New Roman" w:cs="Times New Roman"/>
          <w:b/>
          <w:bCs/>
          <w:sz w:val="24"/>
          <w:szCs w:val="24"/>
        </w:rPr>
        <w:t>22</w:t>
      </w:r>
      <w:r w:rsidRPr="003B414B">
        <w:rPr>
          <w:rFonts w:ascii="Times New Roman" w:hAnsi="Times New Roman" w:cs="Times New Roman"/>
          <w:b/>
          <w:bCs/>
          <w:sz w:val="24"/>
          <w:szCs w:val="24"/>
        </w:rPr>
        <w:t>. Riiklik uurimistoetus</w:t>
      </w:r>
    </w:p>
    <w:p w14:paraId="6C9137A1" w14:textId="77777777" w:rsidR="00E472F6" w:rsidRPr="000329FA" w:rsidRDefault="00E472F6" w:rsidP="00E472F6">
      <w:pPr>
        <w:spacing w:after="0" w:line="240" w:lineRule="auto"/>
        <w:jc w:val="both"/>
        <w:rPr>
          <w:rFonts w:ascii="Times New Roman" w:hAnsi="Times New Roman" w:cs="Times New Roman"/>
          <w:sz w:val="24"/>
          <w:szCs w:val="24"/>
          <w:highlight w:val="yellow"/>
        </w:rPr>
      </w:pPr>
    </w:p>
    <w:p w14:paraId="5139D3A0" w14:textId="094F9581" w:rsidR="00DC5B21" w:rsidRPr="002E76FE" w:rsidRDefault="00DC5B21" w:rsidP="002E76FE">
      <w:pPr>
        <w:pStyle w:val="Loendilik"/>
        <w:numPr>
          <w:ilvl w:val="0"/>
          <w:numId w:val="14"/>
        </w:numPr>
        <w:spacing w:after="0" w:line="240" w:lineRule="auto"/>
        <w:ind w:left="0" w:firstLine="0"/>
        <w:jc w:val="both"/>
        <w:rPr>
          <w:rFonts w:ascii="Times New Roman" w:hAnsi="Times New Roman" w:cs="Times New Roman"/>
          <w:sz w:val="24"/>
          <w:szCs w:val="24"/>
        </w:rPr>
      </w:pPr>
      <w:r w:rsidRPr="002E76FE">
        <w:rPr>
          <w:rFonts w:ascii="Times New Roman" w:hAnsi="Times New Roman" w:cs="Times New Roman"/>
          <w:sz w:val="24"/>
          <w:szCs w:val="24"/>
        </w:rPr>
        <w:t xml:space="preserve">Riiklik uurimistoetus on konkurentsipõhine toetus </w:t>
      </w:r>
      <w:r w:rsidR="007446DB">
        <w:rPr>
          <w:rFonts w:ascii="Times New Roman" w:hAnsi="Times New Roman" w:cs="Times New Roman"/>
          <w:sz w:val="24"/>
          <w:szCs w:val="24"/>
        </w:rPr>
        <w:t>teadus- ja arendus</w:t>
      </w:r>
      <w:r w:rsidRPr="002E76FE">
        <w:rPr>
          <w:rFonts w:ascii="Times New Roman" w:hAnsi="Times New Roman" w:cs="Times New Roman"/>
          <w:sz w:val="24"/>
          <w:szCs w:val="24"/>
        </w:rPr>
        <w:t>asutuses</w:t>
      </w:r>
      <w:r w:rsidR="003C1DE4" w:rsidRPr="002E76FE">
        <w:rPr>
          <w:rFonts w:ascii="Times New Roman" w:hAnsi="Times New Roman" w:cs="Times New Roman"/>
          <w:sz w:val="24"/>
          <w:szCs w:val="24"/>
        </w:rPr>
        <w:t xml:space="preserve">, </w:t>
      </w:r>
      <w:proofErr w:type="spellStart"/>
      <w:r w:rsidR="007446DB">
        <w:rPr>
          <w:rFonts w:ascii="Times New Roman" w:hAnsi="Times New Roman" w:cs="Times New Roman"/>
          <w:sz w:val="24"/>
          <w:szCs w:val="24"/>
        </w:rPr>
        <w:t>evalveeritud</w:t>
      </w:r>
      <w:proofErr w:type="spellEnd"/>
      <w:r w:rsidR="007446DB">
        <w:rPr>
          <w:rFonts w:ascii="Times New Roman" w:hAnsi="Times New Roman" w:cs="Times New Roman"/>
          <w:sz w:val="24"/>
          <w:szCs w:val="24"/>
        </w:rPr>
        <w:t xml:space="preserve"> </w:t>
      </w:r>
      <w:r w:rsidRPr="002E76FE">
        <w:rPr>
          <w:rFonts w:ascii="Times New Roman" w:hAnsi="Times New Roman" w:cs="Times New Roman"/>
          <w:sz w:val="24"/>
          <w:szCs w:val="24"/>
        </w:rPr>
        <w:t xml:space="preserve">rakenduskõrgkoolis </w:t>
      </w:r>
      <w:r w:rsidR="003C1DE4" w:rsidRPr="002E76FE">
        <w:rPr>
          <w:rFonts w:ascii="Times New Roman" w:hAnsi="Times New Roman" w:cs="Times New Roman"/>
          <w:sz w:val="24"/>
          <w:szCs w:val="24"/>
        </w:rPr>
        <w:t xml:space="preserve">või ülikoolis </w:t>
      </w:r>
      <w:r w:rsidRPr="002E76FE">
        <w:rPr>
          <w:rFonts w:ascii="Times New Roman" w:hAnsi="Times New Roman" w:cs="Times New Roman"/>
          <w:sz w:val="24"/>
          <w:szCs w:val="24"/>
        </w:rPr>
        <w:t>töötava teadlase juhitud kõrgetasemelise teadus- ja arendustegevuse projekti elluviimiseks.</w:t>
      </w:r>
    </w:p>
    <w:p w14:paraId="31B4DB9D" w14:textId="77777777" w:rsidR="007446DB" w:rsidRPr="002E76FE" w:rsidRDefault="007446DB" w:rsidP="007446DB">
      <w:pPr>
        <w:spacing w:after="0" w:line="240" w:lineRule="auto"/>
        <w:jc w:val="both"/>
        <w:rPr>
          <w:rFonts w:ascii="Times New Roman" w:hAnsi="Times New Roman" w:cs="Times New Roman"/>
          <w:sz w:val="24"/>
          <w:szCs w:val="24"/>
        </w:rPr>
      </w:pPr>
    </w:p>
    <w:p w14:paraId="327877D1" w14:textId="38859B11" w:rsidR="00DC5B21" w:rsidRDefault="00DC5B21" w:rsidP="00DC5B21">
      <w:pPr>
        <w:spacing w:after="0" w:line="240" w:lineRule="auto"/>
        <w:jc w:val="both"/>
        <w:rPr>
          <w:rFonts w:ascii="Times New Roman" w:hAnsi="Times New Roman" w:cs="Times New Roman"/>
          <w:sz w:val="24"/>
          <w:szCs w:val="24"/>
        </w:rPr>
      </w:pPr>
      <w:r w:rsidRPr="00DC5B21">
        <w:rPr>
          <w:rFonts w:ascii="Times New Roman" w:hAnsi="Times New Roman" w:cs="Times New Roman"/>
          <w:sz w:val="24"/>
          <w:szCs w:val="24"/>
        </w:rPr>
        <w:t>(2) Riikliku uurimistoetuse väljaandmist korraldab teadus- ja arendustegevuse poliitika rakendusüksus.</w:t>
      </w:r>
    </w:p>
    <w:p w14:paraId="0A3C3985" w14:textId="77777777" w:rsidR="00610D81" w:rsidRDefault="00610D81" w:rsidP="00DC5B21">
      <w:pPr>
        <w:spacing w:after="0" w:line="240" w:lineRule="auto"/>
        <w:jc w:val="both"/>
        <w:rPr>
          <w:rFonts w:ascii="Times New Roman" w:hAnsi="Times New Roman" w:cs="Times New Roman"/>
          <w:sz w:val="24"/>
          <w:szCs w:val="24"/>
        </w:rPr>
      </w:pPr>
    </w:p>
    <w:p w14:paraId="7A483FBB" w14:textId="02563F54" w:rsidR="006F0AA2" w:rsidRPr="00DC5B21" w:rsidRDefault="00DC5B21" w:rsidP="00DC5B21">
      <w:pPr>
        <w:spacing w:after="0" w:line="240" w:lineRule="auto"/>
        <w:jc w:val="both"/>
        <w:rPr>
          <w:rFonts w:ascii="Times New Roman" w:hAnsi="Times New Roman" w:cs="Times New Roman"/>
          <w:sz w:val="24"/>
          <w:szCs w:val="24"/>
        </w:rPr>
      </w:pPr>
      <w:r w:rsidRPr="00DC5B21">
        <w:rPr>
          <w:rFonts w:ascii="Times New Roman" w:hAnsi="Times New Roman" w:cs="Times New Roman"/>
          <w:sz w:val="24"/>
          <w:szCs w:val="24"/>
        </w:rPr>
        <w:t xml:space="preserve">(3) </w:t>
      </w:r>
      <w:r w:rsidRPr="00701ECD">
        <w:rPr>
          <w:rFonts w:ascii="Times New Roman" w:hAnsi="Times New Roman" w:cs="Times New Roman"/>
          <w:sz w:val="24"/>
          <w:szCs w:val="24"/>
        </w:rPr>
        <w:t>Riikliku uurimistoetuse taotlemise, tao</w:t>
      </w:r>
      <w:r w:rsidR="002F5B50">
        <w:rPr>
          <w:rFonts w:ascii="Times New Roman" w:hAnsi="Times New Roman" w:cs="Times New Roman"/>
          <w:sz w:val="24"/>
          <w:szCs w:val="24"/>
        </w:rPr>
        <w:t>tluse</w:t>
      </w:r>
      <w:r w:rsidRPr="00701ECD">
        <w:rPr>
          <w:rFonts w:ascii="Times New Roman" w:hAnsi="Times New Roman" w:cs="Times New Roman"/>
          <w:sz w:val="24"/>
          <w:szCs w:val="24"/>
        </w:rPr>
        <w:t xml:space="preserve"> hindamise</w:t>
      </w:r>
      <w:r w:rsidR="007C0249" w:rsidRPr="00701ECD">
        <w:rPr>
          <w:rFonts w:ascii="Times New Roman" w:hAnsi="Times New Roman" w:cs="Times New Roman"/>
          <w:sz w:val="24"/>
          <w:szCs w:val="24"/>
        </w:rPr>
        <w:t xml:space="preserve">, </w:t>
      </w:r>
      <w:r w:rsidRPr="00701ECD">
        <w:rPr>
          <w:rFonts w:ascii="Times New Roman" w:hAnsi="Times New Roman" w:cs="Times New Roman"/>
          <w:sz w:val="24"/>
          <w:szCs w:val="24"/>
        </w:rPr>
        <w:t xml:space="preserve">toetuse määramise </w:t>
      </w:r>
      <w:r w:rsidR="00277638" w:rsidRPr="00701ECD">
        <w:rPr>
          <w:rFonts w:ascii="Times New Roman" w:hAnsi="Times New Roman" w:cs="Times New Roman"/>
          <w:sz w:val="24"/>
          <w:szCs w:val="24"/>
        </w:rPr>
        <w:t>ning</w:t>
      </w:r>
      <w:r w:rsidRPr="00701ECD">
        <w:rPr>
          <w:rFonts w:ascii="Times New Roman" w:hAnsi="Times New Roman" w:cs="Times New Roman"/>
          <w:sz w:val="24"/>
          <w:szCs w:val="24"/>
        </w:rPr>
        <w:t xml:space="preserve"> toetuse </w:t>
      </w:r>
      <w:r w:rsidR="00C12733" w:rsidRPr="00701ECD">
        <w:rPr>
          <w:rFonts w:ascii="Times New Roman" w:hAnsi="Times New Roman" w:cs="Times New Roman"/>
          <w:sz w:val="24"/>
          <w:szCs w:val="24"/>
        </w:rPr>
        <w:t>tagasinõudmise</w:t>
      </w:r>
      <w:r w:rsidRPr="00701ECD">
        <w:rPr>
          <w:rFonts w:ascii="Times New Roman" w:hAnsi="Times New Roman" w:cs="Times New Roman"/>
          <w:sz w:val="24"/>
          <w:szCs w:val="24"/>
        </w:rPr>
        <w:t xml:space="preserve"> tingimused </w:t>
      </w:r>
      <w:r w:rsidR="00277638" w:rsidRPr="00701ECD">
        <w:rPr>
          <w:rFonts w:ascii="Times New Roman" w:hAnsi="Times New Roman" w:cs="Times New Roman"/>
          <w:sz w:val="24"/>
          <w:szCs w:val="24"/>
        </w:rPr>
        <w:t>ja</w:t>
      </w:r>
      <w:r w:rsidRPr="00701ECD">
        <w:rPr>
          <w:rFonts w:ascii="Times New Roman" w:hAnsi="Times New Roman" w:cs="Times New Roman"/>
          <w:sz w:val="24"/>
          <w:szCs w:val="24"/>
        </w:rPr>
        <w:t xml:space="preserve"> korra kehtestab </w:t>
      </w:r>
      <w:r w:rsidR="00351775" w:rsidRPr="00701ECD">
        <w:rPr>
          <w:rFonts w:ascii="Times New Roman" w:hAnsi="Times New Roman" w:cs="Times New Roman"/>
          <w:sz w:val="24"/>
          <w:szCs w:val="24"/>
        </w:rPr>
        <w:t>teadus- ja arendustegevuse valdkonna eest vastutav minister määrusega.</w:t>
      </w:r>
    </w:p>
    <w:p w14:paraId="50570CDF" w14:textId="77777777" w:rsidR="00F50AF2" w:rsidRDefault="00F50AF2" w:rsidP="00DC5B21">
      <w:pPr>
        <w:spacing w:after="0" w:line="240" w:lineRule="auto"/>
        <w:jc w:val="both"/>
        <w:rPr>
          <w:rFonts w:ascii="Times New Roman" w:hAnsi="Times New Roman" w:cs="Times New Roman"/>
          <w:sz w:val="24"/>
          <w:szCs w:val="24"/>
        </w:rPr>
      </w:pPr>
    </w:p>
    <w:p w14:paraId="50C111E4" w14:textId="3B7AC169" w:rsidR="00EE5B8A" w:rsidRDefault="00DF75EB" w:rsidP="00567EDA">
      <w:pPr>
        <w:spacing w:after="0" w:line="240" w:lineRule="auto"/>
        <w:jc w:val="both"/>
        <w:rPr>
          <w:rFonts w:ascii="Times New Roman" w:hAnsi="Times New Roman" w:cs="Times New Roman"/>
          <w:sz w:val="24"/>
          <w:szCs w:val="24"/>
        </w:rPr>
      </w:pPr>
      <w:r w:rsidRPr="00567EDA">
        <w:rPr>
          <w:rFonts w:ascii="Times New Roman" w:hAnsi="Times New Roman" w:cs="Times New Roman"/>
          <w:sz w:val="24"/>
          <w:szCs w:val="24"/>
        </w:rPr>
        <w:t xml:space="preserve">(4) </w:t>
      </w:r>
      <w:r w:rsidR="00F50AF2" w:rsidRPr="00567EDA">
        <w:rPr>
          <w:rFonts w:ascii="Times New Roman" w:hAnsi="Times New Roman" w:cs="Times New Roman"/>
          <w:sz w:val="24"/>
          <w:szCs w:val="24"/>
        </w:rPr>
        <w:t>Toetuse saajalt on õigus nõuda viivist kuni 0,05% päevas iga toetuse tagasimaksmisega viivitatud kalendripäeva eest.</w:t>
      </w:r>
      <w:del w:id="357" w:author="Aili Sandre" w:date="2024-09-10T11:42:00Z">
        <w:r w:rsidR="00F50AF2" w:rsidRPr="00567EDA" w:rsidDel="00456DBC">
          <w:rPr>
            <w:rFonts w:ascii="Times New Roman" w:hAnsi="Times New Roman" w:cs="Times New Roman"/>
            <w:sz w:val="24"/>
            <w:szCs w:val="24"/>
          </w:rPr>
          <w:delText xml:space="preserve"> </w:delText>
        </w:r>
      </w:del>
    </w:p>
    <w:p w14:paraId="28776322" w14:textId="77777777" w:rsidR="00567EDA" w:rsidRPr="00EE5B8A" w:rsidRDefault="00567EDA" w:rsidP="00567EDA">
      <w:pPr>
        <w:spacing w:after="0" w:line="240" w:lineRule="auto"/>
        <w:jc w:val="both"/>
        <w:rPr>
          <w:rFonts w:ascii="Times New Roman" w:hAnsi="Times New Roman" w:cs="Times New Roman"/>
          <w:sz w:val="24"/>
          <w:szCs w:val="24"/>
        </w:rPr>
      </w:pPr>
    </w:p>
    <w:p w14:paraId="1F0521AD" w14:textId="4560726D" w:rsidR="00E472F6" w:rsidRPr="00E472F6" w:rsidRDefault="00E472F6" w:rsidP="00E472F6">
      <w:pPr>
        <w:spacing w:after="0" w:line="240" w:lineRule="auto"/>
        <w:jc w:val="both"/>
        <w:rPr>
          <w:rFonts w:ascii="Times New Roman" w:hAnsi="Times New Roman" w:cs="Times New Roman"/>
          <w:b/>
          <w:bCs/>
          <w:sz w:val="24"/>
          <w:szCs w:val="24"/>
        </w:rPr>
      </w:pPr>
      <w:bookmarkStart w:id="358" w:name="_Hlk172709656"/>
      <w:r w:rsidRPr="00E472F6">
        <w:rPr>
          <w:rFonts w:ascii="Times New Roman" w:hAnsi="Times New Roman" w:cs="Times New Roman"/>
          <w:b/>
          <w:bCs/>
          <w:sz w:val="24"/>
          <w:szCs w:val="24"/>
        </w:rPr>
        <w:t xml:space="preserve">§ </w:t>
      </w:r>
      <w:r w:rsidR="00C5611A">
        <w:rPr>
          <w:rFonts w:ascii="Times New Roman" w:hAnsi="Times New Roman" w:cs="Times New Roman"/>
          <w:b/>
          <w:bCs/>
          <w:sz w:val="24"/>
          <w:szCs w:val="24"/>
        </w:rPr>
        <w:t>23</w:t>
      </w:r>
      <w:r w:rsidRPr="00E472F6">
        <w:rPr>
          <w:rFonts w:ascii="Times New Roman" w:hAnsi="Times New Roman" w:cs="Times New Roman"/>
          <w:b/>
          <w:bCs/>
          <w:sz w:val="24"/>
          <w:szCs w:val="24"/>
        </w:rPr>
        <w:t xml:space="preserve">. Teadus- ja arendustegevuse </w:t>
      </w:r>
      <w:r w:rsidR="00C842E6">
        <w:rPr>
          <w:rFonts w:ascii="Times New Roman" w:hAnsi="Times New Roman" w:cs="Times New Roman"/>
          <w:b/>
          <w:bCs/>
          <w:sz w:val="24"/>
          <w:szCs w:val="24"/>
        </w:rPr>
        <w:t xml:space="preserve">ning innovatsiooni </w:t>
      </w:r>
      <w:r w:rsidRPr="00E472F6">
        <w:rPr>
          <w:rFonts w:ascii="Times New Roman" w:hAnsi="Times New Roman" w:cs="Times New Roman"/>
          <w:b/>
          <w:bCs/>
          <w:sz w:val="24"/>
          <w:szCs w:val="24"/>
        </w:rPr>
        <w:t>sihttoetus</w:t>
      </w:r>
    </w:p>
    <w:p w14:paraId="22E9AE1C" w14:textId="77777777" w:rsidR="00E472F6" w:rsidRPr="00E472F6" w:rsidRDefault="00E472F6" w:rsidP="00E472F6">
      <w:pPr>
        <w:spacing w:after="0" w:line="240" w:lineRule="auto"/>
        <w:jc w:val="both"/>
        <w:rPr>
          <w:rFonts w:ascii="Times New Roman" w:hAnsi="Times New Roman" w:cs="Times New Roman"/>
          <w:sz w:val="24"/>
          <w:szCs w:val="24"/>
        </w:rPr>
      </w:pPr>
    </w:p>
    <w:p w14:paraId="6C6CE0FA" w14:textId="02450A01" w:rsidR="00B077F0" w:rsidRDefault="00352D5C" w:rsidP="00352D5C">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 </w:t>
      </w:r>
      <w:r w:rsidR="00E472F6" w:rsidRPr="00B077F0">
        <w:rPr>
          <w:rFonts w:ascii="Times New Roman" w:hAnsi="Times New Roman" w:cs="Times New Roman"/>
          <w:sz w:val="24"/>
          <w:szCs w:val="24"/>
        </w:rPr>
        <w:t xml:space="preserve">Teadus- ja arendustegevuse </w:t>
      </w:r>
      <w:r w:rsidR="00B52B58">
        <w:rPr>
          <w:rFonts w:ascii="Times New Roman" w:hAnsi="Times New Roman" w:cs="Times New Roman"/>
          <w:sz w:val="24"/>
          <w:szCs w:val="24"/>
        </w:rPr>
        <w:t xml:space="preserve">ning innovatsiooni </w:t>
      </w:r>
      <w:r w:rsidR="00E472F6" w:rsidRPr="00B077F0">
        <w:rPr>
          <w:rFonts w:ascii="Times New Roman" w:hAnsi="Times New Roman" w:cs="Times New Roman"/>
          <w:sz w:val="24"/>
          <w:szCs w:val="24"/>
        </w:rPr>
        <w:t xml:space="preserve">sihttoetus on </w:t>
      </w:r>
      <w:r w:rsidR="000B12FE" w:rsidRPr="00B077F0">
        <w:rPr>
          <w:rFonts w:ascii="Times New Roman" w:hAnsi="Times New Roman" w:cs="Times New Roman"/>
          <w:sz w:val="24"/>
          <w:szCs w:val="24"/>
        </w:rPr>
        <w:t>isiku</w:t>
      </w:r>
      <w:r w:rsidR="00B077F0">
        <w:rPr>
          <w:rFonts w:ascii="Times New Roman" w:hAnsi="Times New Roman" w:cs="Times New Roman"/>
          <w:sz w:val="24"/>
          <w:szCs w:val="24"/>
        </w:rPr>
        <w:t>l</w:t>
      </w:r>
      <w:r w:rsidR="000B12FE" w:rsidRPr="00B077F0">
        <w:rPr>
          <w:rFonts w:ascii="Times New Roman" w:hAnsi="Times New Roman" w:cs="Times New Roman"/>
          <w:sz w:val="24"/>
          <w:szCs w:val="24"/>
        </w:rPr>
        <w:t xml:space="preserve">e </w:t>
      </w:r>
      <w:r w:rsidR="005D7156">
        <w:rPr>
          <w:rFonts w:ascii="Times New Roman" w:hAnsi="Times New Roman" w:cs="Times New Roman"/>
          <w:sz w:val="24"/>
          <w:szCs w:val="24"/>
        </w:rPr>
        <w:t>või</w:t>
      </w:r>
      <w:r w:rsidR="005D7156" w:rsidRPr="00B077F0">
        <w:rPr>
          <w:rFonts w:ascii="Times New Roman" w:hAnsi="Times New Roman" w:cs="Times New Roman"/>
          <w:sz w:val="24"/>
          <w:szCs w:val="24"/>
        </w:rPr>
        <w:t xml:space="preserve"> </w:t>
      </w:r>
      <w:r w:rsidR="000B12FE" w:rsidRPr="00B077F0">
        <w:rPr>
          <w:rFonts w:ascii="Times New Roman" w:hAnsi="Times New Roman" w:cs="Times New Roman"/>
          <w:sz w:val="24"/>
          <w:szCs w:val="24"/>
        </w:rPr>
        <w:t xml:space="preserve">asutusele </w:t>
      </w:r>
      <w:r w:rsidR="00B22F00" w:rsidRPr="00B077F0">
        <w:rPr>
          <w:rFonts w:ascii="Times New Roman" w:hAnsi="Times New Roman" w:cs="Times New Roman"/>
          <w:sz w:val="24"/>
          <w:szCs w:val="24"/>
        </w:rPr>
        <w:t>rii</w:t>
      </w:r>
      <w:r w:rsidR="005E1398" w:rsidRPr="00B077F0">
        <w:rPr>
          <w:rFonts w:ascii="Times New Roman" w:hAnsi="Times New Roman" w:cs="Times New Roman"/>
          <w:sz w:val="24"/>
          <w:szCs w:val="24"/>
        </w:rPr>
        <w:t>gi</w:t>
      </w:r>
      <w:r w:rsidR="00B22F00" w:rsidRPr="00B077F0">
        <w:rPr>
          <w:rFonts w:ascii="Times New Roman" w:hAnsi="Times New Roman" w:cs="Times New Roman"/>
          <w:sz w:val="24"/>
          <w:szCs w:val="24"/>
        </w:rPr>
        <w:t xml:space="preserve"> eesmärkide täitmiseks </w:t>
      </w:r>
      <w:r w:rsidR="00E472F6" w:rsidRPr="00B077F0">
        <w:rPr>
          <w:rFonts w:ascii="Times New Roman" w:hAnsi="Times New Roman" w:cs="Times New Roman"/>
          <w:sz w:val="24"/>
          <w:szCs w:val="24"/>
        </w:rPr>
        <w:t xml:space="preserve">määratav </w:t>
      </w:r>
      <w:r w:rsidR="00B22F00" w:rsidRPr="00B077F0">
        <w:rPr>
          <w:rFonts w:ascii="Times New Roman" w:hAnsi="Times New Roman" w:cs="Times New Roman"/>
          <w:sz w:val="24"/>
          <w:szCs w:val="24"/>
        </w:rPr>
        <w:t xml:space="preserve">teadus- ja arendustegevuse </w:t>
      </w:r>
      <w:r w:rsidR="00B52B58">
        <w:rPr>
          <w:rFonts w:ascii="Times New Roman" w:hAnsi="Times New Roman" w:cs="Times New Roman"/>
          <w:sz w:val="24"/>
          <w:szCs w:val="24"/>
        </w:rPr>
        <w:t xml:space="preserve">või innovatsiooni </w:t>
      </w:r>
      <w:r w:rsidR="00E472F6" w:rsidRPr="00B077F0">
        <w:rPr>
          <w:rFonts w:ascii="Times New Roman" w:hAnsi="Times New Roman" w:cs="Times New Roman"/>
          <w:sz w:val="24"/>
          <w:szCs w:val="24"/>
        </w:rPr>
        <w:t>toetus.</w:t>
      </w:r>
    </w:p>
    <w:p w14:paraId="44116F15" w14:textId="77777777" w:rsidR="00352D5C" w:rsidRDefault="00352D5C" w:rsidP="00352D5C">
      <w:pPr>
        <w:pStyle w:val="Loendilik"/>
        <w:tabs>
          <w:tab w:val="left" w:pos="426"/>
        </w:tabs>
        <w:spacing w:after="0" w:line="240" w:lineRule="auto"/>
        <w:ind w:left="0"/>
        <w:jc w:val="both"/>
        <w:rPr>
          <w:rFonts w:ascii="Times New Roman" w:hAnsi="Times New Roman" w:cs="Times New Roman"/>
          <w:sz w:val="24"/>
          <w:szCs w:val="24"/>
        </w:rPr>
      </w:pPr>
    </w:p>
    <w:p w14:paraId="49DB195C" w14:textId="5BD26C20" w:rsidR="003D616B" w:rsidRPr="003D669B" w:rsidRDefault="00DF75EB" w:rsidP="00567EDA">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E472F6" w:rsidRPr="003D669B">
        <w:rPr>
          <w:rFonts w:ascii="Times New Roman" w:hAnsi="Times New Roman" w:cs="Times New Roman"/>
          <w:sz w:val="24"/>
          <w:szCs w:val="24"/>
        </w:rPr>
        <w:t>Sihttoetuse eraldami</w:t>
      </w:r>
      <w:r w:rsidR="00462D95" w:rsidRPr="003D669B">
        <w:rPr>
          <w:rFonts w:ascii="Times New Roman" w:hAnsi="Times New Roman" w:cs="Times New Roman"/>
          <w:sz w:val="24"/>
          <w:szCs w:val="24"/>
        </w:rPr>
        <w:t>s</w:t>
      </w:r>
      <w:r w:rsidR="00E472F6" w:rsidRPr="003D669B">
        <w:rPr>
          <w:rFonts w:ascii="Times New Roman" w:hAnsi="Times New Roman" w:cs="Times New Roman"/>
          <w:sz w:val="24"/>
          <w:szCs w:val="24"/>
        </w:rPr>
        <w:t xml:space="preserve">e </w:t>
      </w:r>
      <w:r w:rsidR="00C650BE" w:rsidRPr="003D669B">
        <w:rPr>
          <w:rFonts w:ascii="Times New Roman" w:hAnsi="Times New Roman" w:cs="Times New Roman"/>
          <w:sz w:val="24"/>
          <w:szCs w:val="24"/>
        </w:rPr>
        <w:t>ja toetuse tagasinõudmise</w:t>
      </w:r>
      <w:r w:rsidR="00E472F6" w:rsidRPr="003D669B">
        <w:rPr>
          <w:rFonts w:ascii="Times New Roman" w:hAnsi="Times New Roman" w:cs="Times New Roman"/>
          <w:sz w:val="24"/>
          <w:szCs w:val="24"/>
        </w:rPr>
        <w:t xml:space="preserve"> </w:t>
      </w:r>
      <w:r w:rsidR="00462D95" w:rsidRPr="003D669B" w:rsidDel="007855D4">
        <w:rPr>
          <w:rFonts w:ascii="Times New Roman" w:hAnsi="Times New Roman" w:cs="Times New Roman"/>
          <w:sz w:val="24"/>
          <w:szCs w:val="24"/>
        </w:rPr>
        <w:t xml:space="preserve">tingimused </w:t>
      </w:r>
      <w:r w:rsidR="00C650BE" w:rsidRPr="003D669B">
        <w:rPr>
          <w:rFonts w:ascii="Times New Roman" w:hAnsi="Times New Roman" w:cs="Times New Roman"/>
          <w:sz w:val="24"/>
          <w:szCs w:val="24"/>
        </w:rPr>
        <w:t>ning</w:t>
      </w:r>
      <w:r w:rsidR="00462D95" w:rsidRPr="003D669B" w:rsidDel="007855D4">
        <w:rPr>
          <w:rFonts w:ascii="Times New Roman" w:hAnsi="Times New Roman" w:cs="Times New Roman"/>
          <w:sz w:val="24"/>
          <w:szCs w:val="24"/>
        </w:rPr>
        <w:t xml:space="preserve"> korra kehtestab</w:t>
      </w:r>
      <w:r w:rsidR="00E472F6" w:rsidRPr="003D669B" w:rsidDel="007855D4">
        <w:rPr>
          <w:rFonts w:ascii="Times New Roman" w:hAnsi="Times New Roman" w:cs="Times New Roman"/>
          <w:sz w:val="24"/>
          <w:szCs w:val="24"/>
        </w:rPr>
        <w:t xml:space="preserve"> valdkonna eest vastutav minist</w:t>
      </w:r>
      <w:r w:rsidR="00462D95" w:rsidRPr="003D669B" w:rsidDel="007855D4">
        <w:rPr>
          <w:rFonts w:ascii="Times New Roman" w:hAnsi="Times New Roman" w:cs="Times New Roman"/>
          <w:sz w:val="24"/>
          <w:szCs w:val="24"/>
        </w:rPr>
        <w:t>er</w:t>
      </w:r>
      <w:r w:rsidR="00462D95" w:rsidRPr="003D669B" w:rsidDel="002E2FFE">
        <w:rPr>
          <w:rFonts w:ascii="Times New Roman" w:hAnsi="Times New Roman" w:cs="Times New Roman"/>
          <w:sz w:val="24"/>
          <w:szCs w:val="24"/>
        </w:rPr>
        <w:t xml:space="preserve"> määrusega</w:t>
      </w:r>
      <w:r w:rsidR="00462D95" w:rsidRPr="003D669B">
        <w:rPr>
          <w:rFonts w:ascii="Times New Roman" w:hAnsi="Times New Roman" w:cs="Times New Roman"/>
          <w:sz w:val="24"/>
          <w:szCs w:val="24"/>
        </w:rPr>
        <w:t>.</w:t>
      </w:r>
    </w:p>
    <w:p w14:paraId="272BD4F4" w14:textId="77777777" w:rsidR="00C650BE" w:rsidRPr="00456DBC" w:rsidRDefault="00C650BE">
      <w:pPr>
        <w:tabs>
          <w:tab w:val="left" w:pos="426"/>
        </w:tabs>
        <w:spacing w:after="0" w:line="240" w:lineRule="auto"/>
        <w:jc w:val="both"/>
        <w:rPr>
          <w:rFonts w:ascii="Times New Roman" w:hAnsi="Times New Roman" w:cs="Times New Roman"/>
          <w:sz w:val="24"/>
          <w:szCs w:val="24"/>
          <w:rPrChange w:id="359" w:author="Aili Sandre" w:date="2024-09-10T11:42:00Z">
            <w:rPr/>
          </w:rPrChange>
        </w:rPr>
        <w:pPrChange w:id="360" w:author="Aili Sandre" w:date="2024-09-10T11:42:00Z">
          <w:pPr>
            <w:pStyle w:val="Loendilik"/>
            <w:tabs>
              <w:tab w:val="left" w:pos="426"/>
            </w:tabs>
            <w:spacing w:after="0" w:line="240" w:lineRule="auto"/>
            <w:jc w:val="both"/>
          </w:pPr>
        </w:pPrChange>
      </w:pPr>
    </w:p>
    <w:p w14:paraId="0E70895E" w14:textId="02B75730" w:rsidR="00C650BE" w:rsidRDefault="00DF75EB">
      <w:pPr>
        <w:spacing w:after="0"/>
        <w:jc w:val="both"/>
        <w:rPr>
          <w:ins w:id="361" w:author="Aili Sandre" w:date="2024-09-10T11:42:00Z"/>
          <w:rFonts w:ascii="Times New Roman" w:hAnsi="Times New Roman" w:cs="Times New Roman"/>
          <w:sz w:val="24"/>
          <w:szCs w:val="24"/>
        </w:rPr>
        <w:pPrChange w:id="362" w:author="Aili Sandre" w:date="2024-09-10T11:43:00Z">
          <w:pPr>
            <w:jc w:val="both"/>
          </w:pPr>
        </w:pPrChange>
      </w:pPr>
      <w:r w:rsidRPr="003E624C">
        <w:rPr>
          <w:rFonts w:ascii="Times New Roman" w:hAnsi="Times New Roman" w:cs="Times New Roman"/>
          <w:sz w:val="24"/>
          <w:szCs w:val="24"/>
        </w:rPr>
        <w:t xml:space="preserve">(3) </w:t>
      </w:r>
      <w:r w:rsidR="00C650BE" w:rsidRPr="00701ECD">
        <w:rPr>
          <w:rFonts w:ascii="Times New Roman" w:hAnsi="Times New Roman" w:cs="Times New Roman"/>
          <w:sz w:val="24"/>
          <w:szCs w:val="24"/>
        </w:rPr>
        <w:t>Toetuse saajalt on õigus nõuda viivist kuni 0,05% päevas iga toetuse tagasimaksmisega viivitatud kalendripäeva</w:t>
      </w:r>
      <w:r w:rsidR="007855D4" w:rsidRPr="00701ECD">
        <w:rPr>
          <w:rFonts w:ascii="Times New Roman" w:hAnsi="Times New Roman" w:cs="Times New Roman"/>
          <w:sz w:val="24"/>
          <w:szCs w:val="24"/>
        </w:rPr>
        <w:t xml:space="preserve"> eest</w:t>
      </w:r>
      <w:r w:rsidR="00C650BE" w:rsidRPr="00701ECD">
        <w:rPr>
          <w:rFonts w:ascii="Times New Roman" w:hAnsi="Times New Roman" w:cs="Times New Roman"/>
          <w:sz w:val="24"/>
          <w:szCs w:val="24"/>
        </w:rPr>
        <w:t>.</w:t>
      </w:r>
      <w:del w:id="363" w:author="Aili Sandre" w:date="2024-09-10T11:42:00Z">
        <w:r w:rsidR="00C650BE" w:rsidRPr="003D669B" w:rsidDel="00456DBC">
          <w:rPr>
            <w:rFonts w:ascii="Times New Roman" w:hAnsi="Times New Roman" w:cs="Times New Roman"/>
            <w:sz w:val="24"/>
            <w:szCs w:val="24"/>
          </w:rPr>
          <w:delText xml:space="preserve"> </w:delText>
        </w:r>
      </w:del>
    </w:p>
    <w:p w14:paraId="115E196A" w14:textId="77777777" w:rsidR="00456DBC" w:rsidRPr="00567EDA" w:rsidRDefault="00456DBC">
      <w:pPr>
        <w:spacing w:after="0"/>
        <w:jc w:val="both"/>
        <w:rPr>
          <w:rFonts w:ascii="Times New Roman" w:hAnsi="Times New Roman" w:cs="Times New Roman"/>
          <w:sz w:val="24"/>
          <w:szCs w:val="24"/>
        </w:rPr>
        <w:pPrChange w:id="364" w:author="Aili Sandre" w:date="2024-09-10T11:43:00Z">
          <w:pPr>
            <w:jc w:val="both"/>
          </w:pPr>
        </w:pPrChange>
      </w:pPr>
    </w:p>
    <w:p w14:paraId="469022B7" w14:textId="158F6FF0" w:rsidR="009C7055" w:rsidRPr="003D669B" w:rsidRDefault="00DF75EB" w:rsidP="00567EDA">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bookmarkEnd w:id="358"/>
      <w:r w:rsidR="00845C6E" w:rsidRPr="003D669B">
        <w:rPr>
          <w:rFonts w:ascii="Times New Roman" w:hAnsi="Times New Roman" w:cs="Times New Roman"/>
          <w:sz w:val="24"/>
          <w:szCs w:val="24"/>
        </w:rPr>
        <w:t>Valdkonna eest vastutav m</w:t>
      </w:r>
      <w:r w:rsidR="009C7055" w:rsidRPr="003D669B">
        <w:rPr>
          <w:rFonts w:ascii="Times New Roman" w:hAnsi="Times New Roman" w:cs="Times New Roman"/>
          <w:sz w:val="24"/>
          <w:szCs w:val="24"/>
        </w:rPr>
        <w:t>inister võib halduslepinguga volitada ministeeriumi valitsemisala vahendite arvelt sihttoetuse eraldamise</w:t>
      </w:r>
      <w:del w:id="365" w:author="Aili Sandre" w:date="2024-09-10T11:43:00Z">
        <w:r w:rsidR="009C7055" w:rsidRPr="003D669B" w:rsidDel="00456DBC">
          <w:rPr>
            <w:rFonts w:ascii="Times New Roman" w:hAnsi="Times New Roman" w:cs="Times New Roman"/>
            <w:sz w:val="24"/>
            <w:szCs w:val="24"/>
          </w:rPr>
          <w:delText>ga seotud</w:delText>
        </w:r>
      </w:del>
      <w:r w:rsidR="009C7055" w:rsidRPr="003D669B">
        <w:rPr>
          <w:rFonts w:ascii="Times New Roman" w:hAnsi="Times New Roman" w:cs="Times New Roman"/>
          <w:sz w:val="24"/>
          <w:szCs w:val="24"/>
        </w:rPr>
        <w:t xml:space="preserve"> haldusülesannet täitma teadus- ja arendustegevuse poliitika rakendusüksuse, kohaldamata halduskoostöö seaduse § 5 lõikeid 2 ja 3, § 6 lõikeid 1 ja 2 ning § 14 lõiget 1. Sellise halduslepingu sõlmimisele ei kohaldata halduskoostöö seaduse § 13 ega § 14 lõiget 3.</w:t>
      </w:r>
    </w:p>
    <w:p w14:paraId="236DA0A2" w14:textId="77777777" w:rsidR="00B077F0" w:rsidRPr="00456DBC" w:rsidRDefault="00B077F0">
      <w:pPr>
        <w:spacing w:after="0" w:line="240" w:lineRule="auto"/>
        <w:jc w:val="both"/>
        <w:rPr>
          <w:rFonts w:ascii="Times New Roman" w:hAnsi="Times New Roman" w:cs="Times New Roman"/>
          <w:sz w:val="24"/>
          <w:szCs w:val="24"/>
          <w:rPrChange w:id="366" w:author="Aili Sandre" w:date="2024-09-10T11:44:00Z">
            <w:rPr/>
          </w:rPrChange>
        </w:rPr>
        <w:pPrChange w:id="367" w:author="Aili Sandre" w:date="2024-09-10T11:44:00Z">
          <w:pPr>
            <w:pStyle w:val="Loendilik"/>
            <w:spacing w:after="0" w:line="240" w:lineRule="auto"/>
            <w:ind w:left="360"/>
            <w:jc w:val="both"/>
          </w:pPr>
        </w:pPrChange>
      </w:pPr>
    </w:p>
    <w:p w14:paraId="099B504F" w14:textId="3E8E85CD" w:rsidR="00E472F6" w:rsidRPr="00B077F0" w:rsidRDefault="00E472F6" w:rsidP="00B077F0">
      <w:pPr>
        <w:spacing w:after="0" w:line="240" w:lineRule="auto"/>
        <w:jc w:val="both"/>
        <w:rPr>
          <w:rFonts w:ascii="Times New Roman" w:hAnsi="Times New Roman" w:cs="Times New Roman"/>
          <w:b/>
          <w:bCs/>
          <w:sz w:val="24"/>
          <w:szCs w:val="24"/>
        </w:rPr>
      </w:pPr>
      <w:r w:rsidRPr="00B077F0">
        <w:rPr>
          <w:rFonts w:ascii="Times New Roman" w:hAnsi="Times New Roman" w:cs="Times New Roman"/>
          <w:b/>
          <w:bCs/>
          <w:sz w:val="24"/>
          <w:szCs w:val="24"/>
        </w:rPr>
        <w:t xml:space="preserve">§ </w:t>
      </w:r>
      <w:r w:rsidR="00C5611A">
        <w:rPr>
          <w:rFonts w:ascii="Times New Roman" w:hAnsi="Times New Roman" w:cs="Times New Roman"/>
          <w:b/>
          <w:bCs/>
          <w:sz w:val="24"/>
          <w:szCs w:val="24"/>
        </w:rPr>
        <w:t>24</w:t>
      </w:r>
      <w:r w:rsidRPr="00B077F0">
        <w:rPr>
          <w:rFonts w:ascii="Times New Roman" w:hAnsi="Times New Roman" w:cs="Times New Roman"/>
          <w:b/>
          <w:bCs/>
          <w:sz w:val="24"/>
          <w:szCs w:val="24"/>
        </w:rPr>
        <w:t xml:space="preserve">. Teadus- ja arendustegevuse </w:t>
      </w:r>
      <w:r w:rsidR="007855D4">
        <w:rPr>
          <w:rFonts w:ascii="Times New Roman" w:hAnsi="Times New Roman" w:cs="Times New Roman"/>
          <w:b/>
          <w:bCs/>
          <w:sz w:val="24"/>
          <w:szCs w:val="24"/>
        </w:rPr>
        <w:t xml:space="preserve">ning innovatsiooni </w:t>
      </w:r>
      <w:r w:rsidRPr="00B077F0">
        <w:rPr>
          <w:rFonts w:ascii="Times New Roman" w:hAnsi="Times New Roman" w:cs="Times New Roman"/>
          <w:b/>
          <w:bCs/>
          <w:sz w:val="24"/>
          <w:szCs w:val="24"/>
        </w:rPr>
        <w:t>süsteemitoetus</w:t>
      </w:r>
    </w:p>
    <w:p w14:paraId="2664A87D" w14:textId="77777777" w:rsidR="00E472F6" w:rsidRPr="00E472F6" w:rsidRDefault="00E472F6" w:rsidP="00E472F6">
      <w:pPr>
        <w:spacing w:after="0" w:line="240" w:lineRule="auto"/>
        <w:jc w:val="both"/>
        <w:rPr>
          <w:rFonts w:ascii="Times New Roman" w:hAnsi="Times New Roman" w:cs="Times New Roman"/>
          <w:sz w:val="24"/>
          <w:szCs w:val="24"/>
        </w:rPr>
      </w:pPr>
    </w:p>
    <w:p w14:paraId="7EA08951" w14:textId="31979AF5" w:rsidR="00646421" w:rsidRDefault="00E472F6" w:rsidP="00E472F6">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 xml:space="preserve">(1) Teadus- ja arendustegevuse </w:t>
      </w:r>
      <w:r w:rsidR="007855D4">
        <w:rPr>
          <w:rFonts w:ascii="Times New Roman" w:hAnsi="Times New Roman" w:cs="Times New Roman"/>
          <w:sz w:val="24"/>
          <w:szCs w:val="24"/>
        </w:rPr>
        <w:t xml:space="preserve">ning innovatsiooni </w:t>
      </w:r>
      <w:r w:rsidRPr="00E472F6">
        <w:rPr>
          <w:rFonts w:ascii="Times New Roman" w:hAnsi="Times New Roman" w:cs="Times New Roman"/>
          <w:sz w:val="24"/>
          <w:szCs w:val="24"/>
        </w:rPr>
        <w:t xml:space="preserve">süsteemitoetus on </w:t>
      </w:r>
      <w:r w:rsidR="00D31623">
        <w:rPr>
          <w:rFonts w:ascii="Times New Roman" w:hAnsi="Times New Roman" w:cs="Times New Roman"/>
          <w:sz w:val="24"/>
          <w:szCs w:val="24"/>
        </w:rPr>
        <w:t>juriidilisele isikutele ja asutus</w:t>
      </w:r>
      <w:ins w:id="368" w:author="Aili Sandre" w:date="2024-09-10T11:44:00Z">
        <w:r w:rsidR="00456DBC">
          <w:rPr>
            <w:rFonts w:ascii="Times New Roman" w:hAnsi="Times New Roman" w:cs="Times New Roman"/>
            <w:sz w:val="24"/>
            <w:szCs w:val="24"/>
          </w:rPr>
          <w:t>t</w:t>
        </w:r>
      </w:ins>
      <w:r w:rsidR="00D31623">
        <w:rPr>
          <w:rFonts w:ascii="Times New Roman" w:hAnsi="Times New Roman" w:cs="Times New Roman"/>
          <w:sz w:val="24"/>
          <w:szCs w:val="24"/>
        </w:rPr>
        <w:t xml:space="preserve">ele </w:t>
      </w:r>
      <w:r w:rsidRPr="00E472F6">
        <w:rPr>
          <w:rFonts w:ascii="Times New Roman" w:hAnsi="Times New Roman" w:cs="Times New Roman"/>
          <w:sz w:val="24"/>
          <w:szCs w:val="24"/>
        </w:rPr>
        <w:t>teadus- ja arendus- ning innovatsioonisüsteemi institutsionaalseks ja tehniliseks toimimiseks ning teadus- ja arendustegevuse ning innovatsiooni mõju kasvatamiseks antav toetus.</w:t>
      </w:r>
      <w:del w:id="369" w:author="Aili Sandre" w:date="2024-09-10T11:44:00Z">
        <w:r w:rsidRPr="00E472F6" w:rsidDel="00456DBC">
          <w:rPr>
            <w:rFonts w:ascii="Times New Roman" w:hAnsi="Times New Roman" w:cs="Times New Roman"/>
            <w:sz w:val="24"/>
            <w:szCs w:val="24"/>
          </w:rPr>
          <w:delText xml:space="preserve"> </w:delText>
        </w:r>
      </w:del>
    </w:p>
    <w:p w14:paraId="6FC0D452" w14:textId="77777777" w:rsidR="00646421" w:rsidRDefault="00646421" w:rsidP="00E472F6">
      <w:pPr>
        <w:spacing w:after="0" w:line="240" w:lineRule="auto"/>
        <w:jc w:val="both"/>
        <w:rPr>
          <w:rFonts w:ascii="Times New Roman" w:hAnsi="Times New Roman" w:cs="Times New Roman"/>
          <w:sz w:val="24"/>
          <w:szCs w:val="24"/>
        </w:rPr>
      </w:pPr>
    </w:p>
    <w:p w14:paraId="6224F5FD" w14:textId="394CFB8E" w:rsidR="00646421" w:rsidRDefault="00646421" w:rsidP="00646421">
      <w:pPr>
        <w:spacing w:after="0" w:line="240" w:lineRule="auto"/>
        <w:jc w:val="both"/>
        <w:rPr>
          <w:rFonts w:ascii="Times New Roman" w:hAnsi="Times New Roman" w:cs="Times New Roman"/>
          <w:sz w:val="24"/>
          <w:szCs w:val="24"/>
        </w:rPr>
      </w:pPr>
      <w:bookmarkStart w:id="370" w:name="_Hlk172713163"/>
      <w:r>
        <w:rPr>
          <w:rFonts w:ascii="Times New Roman" w:hAnsi="Times New Roman" w:cs="Times New Roman"/>
          <w:sz w:val="24"/>
          <w:szCs w:val="24"/>
        </w:rPr>
        <w:t xml:space="preserve">(2) </w:t>
      </w:r>
      <w:r w:rsidR="0087415A" w:rsidRPr="00646421">
        <w:rPr>
          <w:rFonts w:ascii="Times New Roman" w:hAnsi="Times New Roman" w:cs="Times New Roman"/>
          <w:sz w:val="24"/>
          <w:szCs w:val="24"/>
        </w:rPr>
        <w:t>Teadus- ja arendustegevuse valdkonna s</w:t>
      </w:r>
      <w:r w:rsidR="00E472F6" w:rsidRPr="00646421">
        <w:rPr>
          <w:rFonts w:ascii="Times New Roman" w:hAnsi="Times New Roman" w:cs="Times New Roman"/>
          <w:sz w:val="24"/>
          <w:szCs w:val="24"/>
        </w:rPr>
        <w:t xml:space="preserve">üsteemitoetuste eraldamise </w:t>
      </w:r>
      <w:r w:rsidR="00E45826">
        <w:rPr>
          <w:rFonts w:ascii="Times New Roman" w:hAnsi="Times New Roman" w:cs="Times New Roman"/>
          <w:sz w:val="24"/>
          <w:szCs w:val="24"/>
        </w:rPr>
        <w:t xml:space="preserve">ja toetuse tagasinõudmise </w:t>
      </w:r>
      <w:r w:rsidR="00E472F6" w:rsidRPr="00646421" w:rsidDel="007855D4">
        <w:rPr>
          <w:rFonts w:ascii="Times New Roman" w:hAnsi="Times New Roman" w:cs="Times New Roman"/>
          <w:sz w:val="24"/>
          <w:szCs w:val="24"/>
        </w:rPr>
        <w:t xml:space="preserve">tingimused </w:t>
      </w:r>
      <w:r w:rsidR="0005346D" w:rsidDel="007855D4">
        <w:rPr>
          <w:rFonts w:ascii="Times New Roman" w:hAnsi="Times New Roman" w:cs="Times New Roman"/>
          <w:sz w:val="24"/>
          <w:szCs w:val="24"/>
        </w:rPr>
        <w:t>ning</w:t>
      </w:r>
      <w:r w:rsidR="00E472F6" w:rsidRPr="00646421" w:rsidDel="007855D4">
        <w:rPr>
          <w:rFonts w:ascii="Times New Roman" w:hAnsi="Times New Roman" w:cs="Times New Roman"/>
          <w:sz w:val="24"/>
          <w:szCs w:val="24"/>
        </w:rPr>
        <w:t xml:space="preserve"> korra kehtestab </w:t>
      </w:r>
      <w:r w:rsidR="00107A88" w:rsidRPr="00646421" w:rsidDel="007855D4">
        <w:rPr>
          <w:rFonts w:ascii="Times New Roman" w:hAnsi="Times New Roman" w:cs="Times New Roman"/>
          <w:sz w:val="24"/>
          <w:szCs w:val="24"/>
        </w:rPr>
        <w:t xml:space="preserve">teadus- ja arendustegevuse </w:t>
      </w:r>
      <w:r w:rsidR="00E472F6" w:rsidRPr="00646421" w:rsidDel="007855D4">
        <w:rPr>
          <w:rFonts w:ascii="Times New Roman" w:hAnsi="Times New Roman" w:cs="Times New Roman"/>
          <w:sz w:val="24"/>
          <w:szCs w:val="24"/>
        </w:rPr>
        <w:t xml:space="preserve">valdkonna eest vastutav minister </w:t>
      </w:r>
      <w:bookmarkStart w:id="371" w:name="_Hlk171423872"/>
      <w:r w:rsidR="00E472F6" w:rsidRPr="00646421" w:rsidDel="007855D4">
        <w:rPr>
          <w:rFonts w:ascii="Times New Roman" w:hAnsi="Times New Roman" w:cs="Times New Roman"/>
          <w:sz w:val="24"/>
          <w:szCs w:val="24"/>
        </w:rPr>
        <w:t>määrusega</w:t>
      </w:r>
      <w:bookmarkEnd w:id="371"/>
      <w:r w:rsidR="00E472F6" w:rsidRPr="00646421">
        <w:rPr>
          <w:rFonts w:ascii="Times New Roman" w:hAnsi="Times New Roman" w:cs="Times New Roman"/>
          <w:sz w:val="24"/>
          <w:szCs w:val="24"/>
        </w:rPr>
        <w:t>.</w:t>
      </w:r>
    </w:p>
    <w:p w14:paraId="764FCB25" w14:textId="77777777" w:rsidR="00F92F0D" w:rsidRDefault="00F92F0D" w:rsidP="00646421">
      <w:pPr>
        <w:spacing w:after="0" w:line="240" w:lineRule="auto"/>
        <w:jc w:val="both"/>
        <w:rPr>
          <w:rFonts w:ascii="Times New Roman" w:hAnsi="Times New Roman" w:cs="Times New Roman"/>
          <w:sz w:val="24"/>
          <w:szCs w:val="24"/>
        </w:rPr>
      </w:pPr>
    </w:p>
    <w:p w14:paraId="7029BA61" w14:textId="2D5D94B8" w:rsidR="00F92F0D" w:rsidRDefault="00352D5C" w:rsidP="00352D5C">
      <w:pPr>
        <w:pStyle w:val="Loendilik"/>
        <w:spacing w:after="0" w:line="240" w:lineRule="auto"/>
        <w:ind w:left="0"/>
        <w:jc w:val="both"/>
        <w:rPr>
          <w:rFonts w:ascii="Times New Roman" w:hAnsi="Times New Roman" w:cs="Times New Roman"/>
          <w:bCs/>
          <w:sz w:val="24"/>
          <w:szCs w:val="24"/>
        </w:rPr>
      </w:pPr>
      <w:r>
        <w:rPr>
          <w:rFonts w:ascii="Times New Roman" w:hAnsi="Times New Roman" w:cs="Times New Roman"/>
          <w:bCs/>
          <w:sz w:val="24"/>
          <w:szCs w:val="24"/>
        </w:rPr>
        <w:t xml:space="preserve">(3) </w:t>
      </w:r>
      <w:r w:rsidR="0087415A">
        <w:rPr>
          <w:rFonts w:ascii="Times New Roman" w:hAnsi="Times New Roman" w:cs="Times New Roman"/>
          <w:bCs/>
          <w:sz w:val="24"/>
          <w:szCs w:val="24"/>
        </w:rPr>
        <w:t>Innovatsiooni valdkonna s</w:t>
      </w:r>
      <w:r w:rsidR="0087415A" w:rsidRPr="00646421">
        <w:rPr>
          <w:rFonts w:ascii="Times New Roman" w:hAnsi="Times New Roman" w:cs="Times New Roman"/>
          <w:bCs/>
          <w:sz w:val="24"/>
          <w:szCs w:val="24"/>
        </w:rPr>
        <w:t xml:space="preserve">üsteemitoetuste eraldamise </w:t>
      </w:r>
      <w:r w:rsidR="00E45826">
        <w:rPr>
          <w:rFonts w:ascii="Times New Roman" w:hAnsi="Times New Roman" w:cs="Times New Roman"/>
          <w:bCs/>
          <w:sz w:val="24"/>
          <w:szCs w:val="24"/>
        </w:rPr>
        <w:t>ja toetuse tagasinõudmise</w:t>
      </w:r>
      <w:r w:rsidR="0087415A" w:rsidRPr="00646421">
        <w:rPr>
          <w:rFonts w:ascii="Times New Roman" w:hAnsi="Times New Roman" w:cs="Times New Roman"/>
          <w:bCs/>
          <w:sz w:val="24"/>
          <w:szCs w:val="24"/>
        </w:rPr>
        <w:t xml:space="preserve"> tingimused</w:t>
      </w:r>
      <w:r w:rsidR="0087415A" w:rsidRPr="00646421" w:rsidDel="007855D4">
        <w:rPr>
          <w:rFonts w:ascii="Times New Roman" w:hAnsi="Times New Roman" w:cs="Times New Roman"/>
          <w:bCs/>
          <w:sz w:val="24"/>
          <w:szCs w:val="24"/>
        </w:rPr>
        <w:t xml:space="preserve"> ja korra kehtestab innovatsiooni valdkonna eest vastutav minister määrusega</w:t>
      </w:r>
      <w:r w:rsidR="0087415A" w:rsidRPr="00646421">
        <w:rPr>
          <w:rFonts w:ascii="Times New Roman" w:hAnsi="Times New Roman" w:cs="Times New Roman"/>
          <w:bCs/>
          <w:sz w:val="24"/>
          <w:szCs w:val="24"/>
        </w:rPr>
        <w:t>.</w:t>
      </w:r>
    </w:p>
    <w:bookmarkEnd w:id="370"/>
    <w:p w14:paraId="44931878" w14:textId="77777777" w:rsidR="00C112E8" w:rsidRDefault="00C112E8" w:rsidP="00352D5C">
      <w:pPr>
        <w:pStyle w:val="Loendilik"/>
        <w:spacing w:after="0" w:line="240" w:lineRule="auto"/>
        <w:ind w:left="0"/>
        <w:jc w:val="both"/>
        <w:rPr>
          <w:rFonts w:ascii="Times New Roman" w:hAnsi="Times New Roman" w:cs="Times New Roman"/>
          <w:bCs/>
          <w:sz w:val="24"/>
          <w:szCs w:val="24"/>
        </w:rPr>
      </w:pPr>
    </w:p>
    <w:p w14:paraId="789EF7FC" w14:textId="666C14FB" w:rsidR="00E472F6" w:rsidRDefault="00C112E8">
      <w:pPr>
        <w:spacing w:after="0"/>
        <w:jc w:val="both"/>
        <w:rPr>
          <w:ins w:id="372" w:author="Aili Sandre" w:date="2024-09-10T11:45:00Z"/>
          <w:rFonts w:ascii="Times New Roman" w:hAnsi="Times New Roman" w:cs="Times New Roman"/>
          <w:bCs/>
          <w:sz w:val="24"/>
          <w:szCs w:val="24"/>
        </w:rPr>
        <w:pPrChange w:id="373" w:author="Aili Sandre" w:date="2024-09-10T11:45:00Z">
          <w:pPr>
            <w:jc w:val="both"/>
          </w:pPr>
        </w:pPrChange>
      </w:pPr>
      <w:r>
        <w:rPr>
          <w:rFonts w:ascii="Times New Roman" w:hAnsi="Times New Roman" w:cs="Times New Roman"/>
          <w:bCs/>
          <w:sz w:val="24"/>
          <w:szCs w:val="24"/>
        </w:rPr>
        <w:t xml:space="preserve">(4) </w:t>
      </w:r>
      <w:r w:rsidRPr="003954A6">
        <w:rPr>
          <w:rFonts w:ascii="Times New Roman" w:hAnsi="Times New Roman" w:cs="Times New Roman"/>
          <w:bCs/>
          <w:sz w:val="24"/>
          <w:szCs w:val="24"/>
        </w:rPr>
        <w:t>Toetuse saajalt on õigus nõuda viivist kuni 0,05% päevas iga toetuse tagasimaksmisega viivitatud kalendripäeva eest.</w:t>
      </w:r>
      <w:del w:id="374" w:author="Aili Sandre" w:date="2024-09-10T11:45:00Z">
        <w:r w:rsidRPr="003954A6" w:rsidDel="00456DBC">
          <w:rPr>
            <w:rFonts w:ascii="Times New Roman" w:hAnsi="Times New Roman" w:cs="Times New Roman"/>
            <w:bCs/>
            <w:sz w:val="24"/>
            <w:szCs w:val="24"/>
          </w:rPr>
          <w:delText xml:space="preserve"> </w:delText>
        </w:r>
      </w:del>
    </w:p>
    <w:p w14:paraId="026E1213" w14:textId="77777777" w:rsidR="00456DBC" w:rsidRPr="008B13DC" w:rsidRDefault="00456DBC">
      <w:pPr>
        <w:spacing w:after="0"/>
        <w:jc w:val="both"/>
        <w:rPr>
          <w:rFonts w:ascii="Times New Roman" w:hAnsi="Times New Roman" w:cs="Times New Roman"/>
          <w:bCs/>
          <w:sz w:val="24"/>
          <w:szCs w:val="24"/>
        </w:rPr>
        <w:pPrChange w:id="375" w:author="Aili Sandre" w:date="2024-09-10T11:45:00Z">
          <w:pPr>
            <w:jc w:val="both"/>
          </w:pPr>
        </w:pPrChange>
      </w:pPr>
    </w:p>
    <w:p w14:paraId="059C87AB" w14:textId="224AB683" w:rsidR="00E472F6" w:rsidRPr="00E472F6" w:rsidRDefault="00E472F6" w:rsidP="00E472F6">
      <w:pPr>
        <w:spacing w:after="0" w:line="240" w:lineRule="auto"/>
        <w:jc w:val="both"/>
        <w:rPr>
          <w:rFonts w:ascii="Times New Roman" w:hAnsi="Times New Roman" w:cs="Times New Roman"/>
          <w:b/>
          <w:bCs/>
          <w:sz w:val="24"/>
          <w:szCs w:val="24"/>
        </w:rPr>
      </w:pPr>
      <w:bookmarkStart w:id="376" w:name="_Hlk172713488"/>
      <w:r w:rsidRPr="52F858DC">
        <w:rPr>
          <w:rFonts w:ascii="Times New Roman" w:hAnsi="Times New Roman" w:cs="Times New Roman"/>
          <w:b/>
          <w:bCs/>
          <w:sz w:val="24"/>
          <w:szCs w:val="24"/>
        </w:rPr>
        <w:t xml:space="preserve">§ </w:t>
      </w:r>
      <w:r w:rsidR="00C5611A" w:rsidRPr="52F858DC">
        <w:rPr>
          <w:rFonts w:ascii="Times New Roman" w:hAnsi="Times New Roman" w:cs="Times New Roman"/>
          <w:b/>
          <w:bCs/>
          <w:sz w:val="24"/>
          <w:szCs w:val="24"/>
        </w:rPr>
        <w:t>2</w:t>
      </w:r>
      <w:r w:rsidR="00C5611A">
        <w:rPr>
          <w:rFonts w:ascii="Times New Roman" w:hAnsi="Times New Roman" w:cs="Times New Roman"/>
          <w:b/>
          <w:bCs/>
          <w:sz w:val="24"/>
          <w:szCs w:val="24"/>
        </w:rPr>
        <w:t>5</w:t>
      </w:r>
      <w:r w:rsidRPr="52F858DC">
        <w:rPr>
          <w:rFonts w:ascii="Times New Roman" w:hAnsi="Times New Roman" w:cs="Times New Roman"/>
          <w:b/>
          <w:bCs/>
          <w:sz w:val="24"/>
          <w:szCs w:val="24"/>
        </w:rPr>
        <w:t xml:space="preserve">. </w:t>
      </w:r>
      <w:r w:rsidR="005F6731" w:rsidRPr="52F858DC">
        <w:rPr>
          <w:rFonts w:ascii="Times New Roman" w:hAnsi="Times New Roman" w:cs="Times New Roman"/>
          <w:b/>
          <w:bCs/>
          <w:sz w:val="24"/>
          <w:szCs w:val="24"/>
        </w:rPr>
        <w:t xml:space="preserve">Ettevõtja teadus- ja arendustegevuse </w:t>
      </w:r>
      <w:r w:rsidR="00F25410">
        <w:rPr>
          <w:rFonts w:ascii="Times New Roman" w:hAnsi="Times New Roman" w:cs="Times New Roman"/>
          <w:b/>
          <w:bCs/>
          <w:sz w:val="24"/>
          <w:szCs w:val="24"/>
        </w:rPr>
        <w:t xml:space="preserve">ning innovatsiooni </w:t>
      </w:r>
      <w:r w:rsidR="005F6731" w:rsidRPr="52F858DC">
        <w:rPr>
          <w:rFonts w:ascii="Times New Roman" w:hAnsi="Times New Roman" w:cs="Times New Roman"/>
          <w:b/>
          <w:bCs/>
          <w:sz w:val="24"/>
          <w:szCs w:val="24"/>
        </w:rPr>
        <w:t>toetus</w:t>
      </w:r>
    </w:p>
    <w:p w14:paraId="610D6E2E" w14:textId="77777777" w:rsidR="00E472F6" w:rsidRPr="00E472F6" w:rsidRDefault="00E472F6" w:rsidP="00E472F6">
      <w:pPr>
        <w:spacing w:after="0" w:line="240" w:lineRule="auto"/>
        <w:jc w:val="both"/>
        <w:rPr>
          <w:rFonts w:ascii="Times New Roman" w:hAnsi="Times New Roman" w:cs="Times New Roman"/>
          <w:sz w:val="24"/>
          <w:szCs w:val="24"/>
        </w:rPr>
      </w:pPr>
    </w:p>
    <w:p w14:paraId="5B48CA5A" w14:textId="6D037DDE" w:rsidR="00E472F6" w:rsidRPr="00E472F6" w:rsidRDefault="00E472F6" w:rsidP="00784F30">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 xml:space="preserve">(1) </w:t>
      </w:r>
      <w:r w:rsidR="005F6731">
        <w:rPr>
          <w:rFonts w:ascii="Times New Roman" w:hAnsi="Times New Roman" w:cs="Times New Roman"/>
          <w:sz w:val="24"/>
          <w:szCs w:val="24"/>
        </w:rPr>
        <w:t xml:space="preserve">Ettevõtja teadus- ja arendustegevuse </w:t>
      </w:r>
      <w:r w:rsidR="00F25410">
        <w:rPr>
          <w:rFonts w:ascii="Times New Roman" w:hAnsi="Times New Roman" w:cs="Times New Roman"/>
          <w:sz w:val="24"/>
          <w:szCs w:val="24"/>
        </w:rPr>
        <w:t xml:space="preserve">ning innovatsiooni </w:t>
      </w:r>
      <w:r w:rsidR="005F6731">
        <w:rPr>
          <w:rFonts w:ascii="Times New Roman" w:hAnsi="Times New Roman" w:cs="Times New Roman"/>
          <w:sz w:val="24"/>
          <w:szCs w:val="24"/>
        </w:rPr>
        <w:t xml:space="preserve">toetus </w:t>
      </w:r>
      <w:r w:rsidR="00784F30" w:rsidRPr="00784F30">
        <w:rPr>
          <w:rFonts w:ascii="Times New Roman" w:hAnsi="Times New Roman" w:cs="Times New Roman"/>
          <w:sz w:val="24"/>
          <w:szCs w:val="24"/>
        </w:rPr>
        <w:t xml:space="preserve">on </w:t>
      </w:r>
      <w:bookmarkStart w:id="377" w:name="_Hlk167967548"/>
      <w:r w:rsidR="00784F30" w:rsidRPr="00784F30">
        <w:rPr>
          <w:rFonts w:ascii="Times New Roman" w:hAnsi="Times New Roman" w:cs="Times New Roman"/>
          <w:sz w:val="24"/>
          <w:szCs w:val="24"/>
        </w:rPr>
        <w:t>konkurentsipõhine riigieelarveline toetus ühiskonna ja</w:t>
      </w:r>
      <w:r w:rsidR="00A56FCA">
        <w:rPr>
          <w:rFonts w:ascii="Times New Roman" w:hAnsi="Times New Roman" w:cs="Times New Roman"/>
          <w:sz w:val="24"/>
          <w:szCs w:val="24"/>
        </w:rPr>
        <w:t xml:space="preserve"> </w:t>
      </w:r>
      <w:r w:rsidR="00784F30" w:rsidRPr="00784F30">
        <w:rPr>
          <w:rFonts w:ascii="Times New Roman" w:hAnsi="Times New Roman" w:cs="Times New Roman"/>
          <w:sz w:val="24"/>
          <w:szCs w:val="24"/>
        </w:rPr>
        <w:t>majanduse arengu vajadustest lähtuva teadus- ja arendustegevuse ning sellega kaasnevate</w:t>
      </w:r>
      <w:r w:rsidR="00A56FCA">
        <w:rPr>
          <w:rFonts w:ascii="Times New Roman" w:hAnsi="Times New Roman" w:cs="Times New Roman"/>
          <w:sz w:val="24"/>
          <w:szCs w:val="24"/>
        </w:rPr>
        <w:t xml:space="preserve"> </w:t>
      </w:r>
      <w:r w:rsidR="00784F30" w:rsidRPr="00784F30">
        <w:rPr>
          <w:rFonts w:ascii="Times New Roman" w:hAnsi="Times New Roman" w:cs="Times New Roman"/>
          <w:sz w:val="24"/>
          <w:szCs w:val="24"/>
        </w:rPr>
        <w:t>tegevuste toetamiseks Eesti ettevõtjatele</w:t>
      </w:r>
      <w:bookmarkEnd w:id="377"/>
      <w:r w:rsidR="00A56FCA">
        <w:rPr>
          <w:rFonts w:ascii="Times New Roman" w:hAnsi="Times New Roman" w:cs="Times New Roman"/>
          <w:sz w:val="24"/>
          <w:szCs w:val="24"/>
        </w:rPr>
        <w:t>.</w:t>
      </w:r>
    </w:p>
    <w:p w14:paraId="1287D144" w14:textId="77777777" w:rsidR="00E472F6" w:rsidRPr="00E472F6" w:rsidRDefault="00E472F6" w:rsidP="00E472F6">
      <w:pPr>
        <w:spacing w:after="0" w:line="240" w:lineRule="auto"/>
        <w:jc w:val="both"/>
        <w:rPr>
          <w:rFonts w:ascii="Times New Roman" w:hAnsi="Times New Roman" w:cs="Times New Roman"/>
          <w:sz w:val="24"/>
          <w:szCs w:val="24"/>
        </w:rPr>
      </w:pPr>
    </w:p>
    <w:p w14:paraId="0BE004F7" w14:textId="234A8FA4" w:rsidR="00F92F0D" w:rsidRDefault="00E472F6" w:rsidP="00E472F6">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 xml:space="preserve">(2) </w:t>
      </w:r>
      <w:r w:rsidR="00A56FCA">
        <w:rPr>
          <w:rFonts w:ascii="Times New Roman" w:hAnsi="Times New Roman" w:cs="Times New Roman"/>
          <w:sz w:val="24"/>
          <w:szCs w:val="24"/>
        </w:rPr>
        <w:t xml:space="preserve">Ettevõtja teadus- ja arendustegevuse </w:t>
      </w:r>
      <w:r w:rsidR="00B52B58">
        <w:rPr>
          <w:rFonts w:ascii="Times New Roman" w:hAnsi="Times New Roman" w:cs="Times New Roman"/>
          <w:sz w:val="24"/>
          <w:szCs w:val="24"/>
        </w:rPr>
        <w:t xml:space="preserve">ning innovatsiooni </w:t>
      </w:r>
      <w:r w:rsidR="00A56FCA">
        <w:rPr>
          <w:rFonts w:ascii="Times New Roman" w:hAnsi="Times New Roman" w:cs="Times New Roman"/>
          <w:sz w:val="24"/>
          <w:szCs w:val="24"/>
        </w:rPr>
        <w:t>toetuse</w:t>
      </w:r>
      <w:r w:rsidR="00A56FCA" w:rsidRPr="00E472F6">
        <w:rPr>
          <w:rFonts w:ascii="Times New Roman" w:hAnsi="Times New Roman" w:cs="Times New Roman"/>
          <w:sz w:val="24"/>
          <w:szCs w:val="24"/>
        </w:rPr>
        <w:t xml:space="preserve"> </w:t>
      </w:r>
      <w:r w:rsidRPr="00E472F6">
        <w:rPr>
          <w:rFonts w:ascii="Times New Roman" w:hAnsi="Times New Roman" w:cs="Times New Roman"/>
          <w:sz w:val="24"/>
          <w:szCs w:val="24"/>
        </w:rPr>
        <w:t xml:space="preserve">eraldamise </w:t>
      </w:r>
      <w:r w:rsidR="006F0AA2">
        <w:rPr>
          <w:rFonts w:ascii="Times New Roman" w:hAnsi="Times New Roman" w:cs="Times New Roman"/>
          <w:sz w:val="24"/>
          <w:szCs w:val="24"/>
        </w:rPr>
        <w:t xml:space="preserve">ja </w:t>
      </w:r>
      <w:r w:rsidR="007835C0">
        <w:rPr>
          <w:rFonts w:ascii="Times New Roman" w:hAnsi="Times New Roman" w:cs="Times New Roman"/>
          <w:sz w:val="24"/>
          <w:szCs w:val="24"/>
        </w:rPr>
        <w:t xml:space="preserve">toetuse </w:t>
      </w:r>
      <w:r w:rsidR="006F0AA2">
        <w:rPr>
          <w:rFonts w:ascii="Times New Roman" w:hAnsi="Times New Roman" w:cs="Times New Roman"/>
          <w:sz w:val="24"/>
          <w:szCs w:val="24"/>
        </w:rPr>
        <w:t>tagasinõudmise</w:t>
      </w:r>
      <w:r w:rsidRPr="00E472F6">
        <w:rPr>
          <w:rFonts w:ascii="Times New Roman" w:hAnsi="Times New Roman" w:cs="Times New Roman"/>
          <w:sz w:val="24"/>
          <w:szCs w:val="24"/>
        </w:rPr>
        <w:t xml:space="preserve"> tingimused </w:t>
      </w:r>
      <w:r w:rsidR="005E7847">
        <w:rPr>
          <w:rFonts w:ascii="Times New Roman" w:hAnsi="Times New Roman" w:cs="Times New Roman"/>
          <w:sz w:val="24"/>
          <w:szCs w:val="24"/>
        </w:rPr>
        <w:t>ning</w:t>
      </w:r>
      <w:r w:rsidRPr="00E472F6">
        <w:rPr>
          <w:rFonts w:ascii="Times New Roman" w:hAnsi="Times New Roman" w:cs="Times New Roman"/>
          <w:sz w:val="24"/>
          <w:szCs w:val="24"/>
        </w:rPr>
        <w:t xml:space="preserve"> korra kehtestab </w:t>
      </w:r>
      <w:r w:rsidR="00E45826">
        <w:rPr>
          <w:rFonts w:ascii="Times New Roman" w:hAnsi="Times New Roman" w:cs="Times New Roman"/>
          <w:sz w:val="24"/>
          <w:szCs w:val="24"/>
        </w:rPr>
        <w:t>valdkonna</w:t>
      </w:r>
      <w:r w:rsidR="000B12FE" w:rsidRPr="000B12FE">
        <w:rPr>
          <w:rFonts w:ascii="Times New Roman" w:hAnsi="Times New Roman" w:cs="Times New Roman"/>
          <w:sz w:val="24"/>
          <w:szCs w:val="24"/>
        </w:rPr>
        <w:t xml:space="preserve"> eest </w:t>
      </w:r>
      <w:r w:rsidRPr="00E472F6">
        <w:rPr>
          <w:rFonts w:ascii="Times New Roman" w:hAnsi="Times New Roman" w:cs="Times New Roman"/>
          <w:sz w:val="24"/>
          <w:szCs w:val="24"/>
        </w:rPr>
        <w:t>vastutav minister määrusega.</w:t>
      </w:r>
    </w:p>
    <w:bookmarkEnd w:id="376"/>
    <w:p w14:paraId="247CD73A" w14:textId="77777777" w:rsidR="007835C0" w:rsidRDefault="007835C0" w:rsidP="00E472F6">
      <w:pPr>
        <w:spacing w:after="0" w:line="240" w:lineRule="auto"/>
        <w:jc w:val="both"/>
        <w:rPr>
          <w:rFonts w:ascii="Times New Roman" w:hAnsi="Times New Roman" w:cs="Times New Roman"/>
          <w:sz w:val="24"/>
          <w:szCs w:val="24"/>
        </w:rPr>
      </w:pPr>
    </w:p>
    <w:p w14:paraId="07AEE463" w14:textId="2B21DE9B" w:rsidR="007835C0" w:rsidRPr="007835C0" w:rsidRDefault="007835C0">
      <w:pPr>
        <w:spacing w:after="0"/>
        <w:jc w:val="both"/>
        <w:rPr>
          <w:rFonts w:ascii="Times New Roman" w:hAnsi="Times New Roman" w:cs="Times New Roman"/>
          <w:sz w:val="24"/>
          <w:szCs w:val="24"/>
        </w:rPr>
        <w:pPrChange w:id="378" w:author="Aili Sandre" w:date="2024-09-10T11:45:00Z">
          <w:pPr>
            <w:jc w:val="both"/>
          </w:pPr>
        </w:pPrChange>
      </w:pPr>
      <w:r>
        <w:rPr>
          <w:rFonts w:ascii="Times New Roman" w:hAnsi="Times New Roman" w:cs="Times New Roman"/>
          <w:sz w:val="24"/>
          <w:szCs w:val="24"/>
        </w:rPr>
        <w:t xml:space="preserve">(3) </w:t>
      </w:r>
      <w:r w:rsidRPr="007835C0">
        <w:rPr>
          <w:rFonts w:ascii="Times New Roman" w:hAnsi="Times New Roman" w:cs="Times New Roman"/>
          <w:sz w:val="24"/>
          <w:szCs w:val="24"/>
        </w:rPr>
        <w:t>Toetuse saajalt on õigus nõuda viivist kuni 0,05% päevas iga toetuse tagasimaksmisega viivitatud kalendripäeva eest.</w:t>
      </w:r>
      <w:del w:id="379" w:author="Aili Sandre" w:date="2024-09-09T16:50:00Z">
        <w:r w:rsidRPr="007835C0" w:rsidDel="003E5687">
          <w:rPr>
            <w:rFonts w:ascii="Times New Roman" w:hAnsi="Times New Roman" w:cs="Times New Roman"/>
            <w:sz w:val="24"/>
            <w:szCs w:val="24"/>
          </w:rPr>
          <w:delText xml:space="preserve"> </w:delText>
        </w:r>
      </w:del>
    </w:p>
    <w:p w14:paraId="179D155D" w14:textId="77777777" w:rsidR="00E472F6" w:rsidRPr="00E472F6" w:rsidRDefault="00E472F6" w:rsidP="00E472F6">
      <w:pPr>
        <w:spacing w:after="0" w:line="240" w:lineRule="auto"/>
        <w:jc w:val="both"/>
        <w:rPr>
          <w:rFonts w:ascii="Times New Roman" w:hAnsi="Times New Roman" w:cs="Times New Roman"/>
          <w:sz w:val="24"/>
          <w:szCs w:val="24"/>
        </w:rPr>
      </w:pPr>
    </w:p>
    <w:p w14:paraId="6E6D98C7" w14:textId="478EBFCA" w:rsidR="00DB703D" w:rsidRPr="00E472F6" w:rsidRDefault="00DB703D" w:rsidP="00DB703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w:t>
      </w:r>
      <w:r w:rsidRPr="00E472F6">
        <w:rPr>
          <w:rFonts w:ascii="Times New Roman" w:hAnsi="Times New Roman" w:cs="Times New Roman"/>
          <w:b/>
          <w:bCs/>
          <w:sz w:val="24"/>
          <w:szCs w:val="24"/>
        </w:rPr>
        <w:t>. peatükk</w:t>
      </w:r>
    </w:p>
    <w:p w14:paraId="7A0BB68F" w14:textId="09245A03" w:rsidR="00EF480B" w:rsidRDefault="00EF480B" w:rsidP="00DB703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Teaduseetika korraldus</w:t>
      </w:r>
    </w:p>
    <w:p w14:paraId="3FD6C3E5" w14:textId="41B76148" w:rsidR="00EF480B" w:rsidDel="00456DBC" w:rsidRDefault="00EF480B" w:rsidP="00DB703D">
      <w:pPr>
        <w:spacing w:after="0" w:line="240" w:lineRule="auto"/>
        <w:jc w:val="center"/>
        <w:rPr>
          <w:del w:id="380" w:author="Aili Sandre" w:date="2024-09-10T11:46:00Z"/>
          <w:rFonts w:ascii="Times New Roman" w:hAnsi="Times New Roman" w:cs="Times New Roman"/>
          <w:b/>
          <w:bCs/>
          <w:sz w:val="24"/>
          <w:szCs w:val="24"/>
        </w:rPr>
      </w:pPr>
    </w:p>
    <w:p w14:paraId="19F82F95" w14:textId="77777777" w:rsidR="00ED1EC5" w:rsidRDefault="00ED1EC5" w:rsidP="00EF480B">
      <w:pPr>
        <w:autoSpaceDE w:val="0"/>
        <w:autoSpaceDN w:val="0"/>
        <w:spacing w:after="0" w:line="240" w:lineRule="auto"/>
        <w:jc w:val="both"/>
        <w:rPr>
          <w:rFonts w:ascii="Times New Roman" w:hAnsi="Times New Roman" w:cs="Times New Roman"/>
          <w:b/>
          <w:bCs/>
          <w:color w:val="000000"/>
          <w:sz w:val="24"/>
          <w:szCs w:val="24"/>
          <w:lang w:eastAsia="et-EE"/>
        </w:rPr>
      </w:pPr>
    </w:p>
    <w:p w14:paraId="172AD01B" w14:textId="78556E06" w:rsidR="00EF480B" w:rsidRPr="00185D08" w:rsidRDefault="00EF480B" w:rsidP="00EF480B">
      <w:pPr>
        <w:autoSpaceDE w:val="0"/>
        <w:autoSpaceDN w:val="0"/>
        <w:spacing w:after="0" w:line="240" w:lineRule="auto"/>
        <w:jc w:val="both"/>
        <w:rPr>
          <w:rFonts w:ascii="Times New Roman" w:hAnsi="Times New Roman" w:cs="Times New Roman"/>
          <w:b/>
          <w:bCs/>
          <w:color w:val="000000"/>
          <w:sz w:val="24"/>
          <w:szCs w:val="24"/>
          <w:lang w:eastAsia="et-EE"/>
        </w:rPr>
      </w:pPr>
      <w:r w:rsidRPr="00185D08">
        <w:rPr>
          <w:rFonts w:ascii="Times New Roman" w:hAnsi="Times New Roman" w:cs="Times New Roman"/>
          <w:b/>
          <w:bCs/>
          <w:color w:val="000000"/>
          <w:sz w:val="24"/>
          <w:szCs w:val="24"/>
          <w:lang w:eastAsia="et-EE"/>
        </w:rPr>
        <w:t xml:space="preserve">§ </w:t>
      </w:r>
      <w:r w:rsidR="00C5611A">
        <w:rPr>
          <w:rFonts w:ascii="Times New Roman" w:hAnsi="Times New Roman" w:cs="Times New Roman"/>
          <w:b/>
          <w:bCs/>
          <w:color w:val="000000"/>
          <w:sz w:val="24"/>
          <w:szCs w:val="24"/>
          <w:lang w:eastAsia="et-EE"/>
        </w:rPr>
        <w:t>26</w:t>
      </w:r>
      <w:r w:rsidRPr="00185D08">
        <w:rPr>
          <w:rFonts w:ascii="Times New Roman" w:hAnsi="Times New Roman" w:cs="Times New Roman"/>
          <w:b/>
          <w:bCs/>
          <w:color w:val="000000"/>
          <w:sz w:val="24"/>
          <w:szCs w:val="24"/>
          <w:lang w:eastAsia="et-EE"/>
        </w:rPr>
        <w:t xml:space="preserve">. </w:t>
      </w:r>
      <w:r>
        <w:rPr>
          <w:rFonts w:ascii="Times New Roman" w:hAnsi="Times New Roman" w:cs="Times New Roman"/>
          <w:b/>
          <w:bCs/>
          <w:color w:val="000000"/>
          <w:sz w:val="24"/>
          <w:szCs w:val="24"/>
          <w:lang w:eastAsia="et-EE"/>
        </w:rPr>
        <w:t>T</w:t>
      </w:r>
      <w:r w:rsidRPr="00C517D1">
        <w:rPr>
          <w:rFonts w:ascii="Times New Roman" w:hAnsi="Times New Roman" w:cs="Times New Roman"/>
          <w:b/>
          <w:bCs/>
          <w:color w:val="000000"/>
          <w:sz w:val="24"/>
          <w:szCs w:val="24"/>
          <w:lang w:eastAsia="et-EE"/>
        </w:rPr>
        <w:t>eaduseetika</w:t>
      </w:r>
      <w:r>
        <w:rPr>
          <w:rFonts w:ascii="Times New Roman" w:hAnsi="Times New Roman" w:cs="Times New Roman"/>
          <w:b/>
          <w:bCs/>
          <w:color w:val="000000"/>
          <w:sz w:val="24"/>
          <w:szCs w:val="24"/>
          <w:lang w:eastAsia="et-EE"/>
        </w:rPr>
        <w:t xml:space="preserve"> </w:t>
      </w:r>
      <w:r w:rsidRPr="00C517D1">
        <w:rPr>
          <w:rFonts w:ascii="Times New Roman" w:hAnsi="Times New Roman" w:cs="Times New Roman"/>
          <w:b/>
          <w:bCs/>
          <w:color w:val="000000"/>
          <w:sz w:val="24"/>
          <w:szCs w:val="24"/>
          <w:lang w:eastAsia="et-EE"/>
        </w:rPr>
        <w:t>komitee</w:t>
      </w:r>
    </w:p>
    <w:p w14:paraId="607E4AB6" w14:textId="77777777" w:rsidR="00EF480B" w:rsidRPr="00185D08" w:rsidRDefault="00EF480B" w:rsidP="00EF480B">
      <w:pPr>
        <w:autoSpaceDE w:val="0"/>
        <w:autoSpaceDN w:val="0"/>
        <w:spacing w:after="0" w:line="240" w:lineRule="auto"/>
        <w:jc w:val="both"/>
        <w:rPr>
          <w:rFonts w:ascii="Times New Roman" w:hAnsi="Times New Roman" w:cs="Times New Roman"/>
          <w:bCs/>
          <w:color w:val="000000"/>
          <w:sz w:val="24"/>
          <w:szCs w:val="24"/>
          <w:lang w:eastAsia="et-EE"/>
        </w:rPr>
      </w:pPr>
    </w:p>
    <w:p w14:paraId="16411A27" w14:textId="3BEE8531" w:rsidR="00825C00" w:rsidRDefault="00EF480B" w:rsidP="00825C00">
      <w:pPr>
        <w:spacing w:after="0" w:line="240" w:lineRule="auto"/>
        <w:jc w:val="both"/>
        <w:rPr>
          <w:rFonts w:ascii="Times New Roman" w:eastAsia="Times New Roman" w:hAnsi="Times New Roman" w:cs="Times New Roman"/>
          <w:sz w:val="24"/>
          <w:szCs w:val="24"/>
          <w:lang w:eastAsia="et-EE"/>
        </w:rPr>
      </w:pPr>
      <w:r w:rsidRPr="00185D08">
        <w:rPr>
          <w:rFonts w:ascii="Times New Roman" w:eastAsia="Times New Roman" w:hAnsi="Times New Roman" w:cs="Times New Roman"/>
          <w:sz w:val="24"/>
          <w:szCs w:val="24"/>
          <w:lang w:eastAsia="et-EE"/>
        </w:rPr>
        <w:lastRenderedPageBreak/>
        <w:t xml:space="preserve">(1) </w:t>
      </w:r>
      <w:r>
        <w:rPr>
          <w:rFonts w:ascii="Times New Roman" w:eastAsia="Times New Roman" w:hAnsi="Times New Roman" w:cs="Times New Roman"/>
          <w:sz w:val="24"/>
          <w:szCs w:val="24"/>
          <w:lang w:eastAsia="et-EE"/>
        </w:rPr>
        <w:t>T</w:t>
      </w:r>
      <w:r w:rsidRPr="00185D08">
        <w:rPr>
          <w:rFonts w:ascii="Times New Roman" w:eastAsia="Times New Roman" w:hAnsi="Times New Roman" w:cs="Times New Roman"/>
          <w:sz w:val="24"/>
          <w:szCs w:val="24"/>
          <w:lang w:eastAsia="et-EE"/>
        </w:rPr>
        <w:t>eaduseetika</w:t>
      </w:r>
      <w:r>
        <w:rPr>
          <w:rFonts w:ascii="Times New Roman" w:eastAsia="Times New Roman" w:hAnsi="Times New Roman" w:cs="Times New Roman"/>
          <w:sz w:val="24"/>
          <w:szCs w:val="24"/>
          <w:lang w:eastAsia="et-EE"/>
        </w:rPr>
        <w:t xml:space="preserve"> </w:t>
      </w:r>
      <w:r w:rsidRPr="00185D08">
        <w:rPr>
          <w:rFonts w:ascii="Times New Roman" w:eastAsia="Times New Roman" w:hAnsi="Times New Roman" w:cs="Times New Roman"/>
          <w:sz w:val="24"/>
          <w:szCs w:val="24"/>
          <w:lang w:eastAsia="et-EE"/>
        </w:rPr>
        <w:t xml:space="preserve">komitee on sõltumatu </w:t>
      </w:r>
      <w:r>
        <w:rPr>
          <w:rFonts w:ascii="Times New Roman" w:eastAsia="Times New Roman" w:hAnsi="Times New Roman" w:cs="Times New Roman"/>
          <w:sz w:val="24"/>
          <w:szCs w:val="24"/>
          <w:lang w:eastAsia="et-EE"/>
        </w:rPr>
        <w:t xml:space="preserve">eri valdkonna ekspertidest koosnev kogu, mille tegevuse eesmärk on anda hinnang </w:t>
      </w:r>
      <w:r w:rsidRPr="00185D08">
        <w:rPr>
          <w:rFonts w:ascii="Times New Roman" w:eastAsia="Times New Roman" w:hAnsi="Times New Roman" w:cs="Times New Roman"/>
          <w:sz w:val="24"/>
          <w:szCs w:val="24"/>
          <w:lang w:eastAsia="et-EE"/>
        </w:rPr>
        <w:t xml:space="preserve">teadus- ja arendustegevuse </w:t>
      </w:r>
      <w:commentRangeStart w:id="381"/>
      <w:r>
        <w:rPr>
          <w:rFonts w:ascii="Times New Roman" w:eastAsia="Times New Roman" w:hAnsi="Times New Roman" w:cs="Times New Roman"/>
          <w:sz w:val="24"/>
          <w:szCs w:val="24"/>
          <w:lang w:eastAsia="et-EE"/>
        </w:rPr>
        <w:t>eetilisuse</w:t>
      </w:r>
      <w:r w:rsidR="0041167F">
        <w:rPr>
          <w:rFonts w:ascii="Times New Roman" w:eastAsia="Times New Roman" w:hAnsi="Times New Roman" w:cs="Times New Roman"/>
          <w:sz w:val="24"/>
          <w:szCs w:val="24"/>
          <w:lang w:eastAsia="et-EE"/>
        </w:rPr>
        <w:t>le</w:t>
      </w:r>
      <w:r>
        <w:rPr>
          <w:rFonts w:ascii="Times New Roman" w:eastAsia="Times New Roman" w:hAnsi="Times New Roman" w:cs="Times New Roman"/>
          <w:sz w:val="24"/>
          <w:szCs w:val="24"/>
          <w:lang w:eastAsia="et-EE"/>
        </w:rPr>
        <w:t xml:space="preserve"> </w:t>
      </w:r>
      <w:commentRangeEnd w:id="381"/>
      <w:r w:rsidR="00970CAC">
        <w:rPr>
          <w:rStyle w:val="Kommentaariviide"/>
        </w:rPr>
        <w:commentReference w:id="381"/>
      </w:r>
      <w:r w:rsidRPr="00185D08">
        <w:rPr>
          <w:rFonts w:ascii="Times New Roman" w:eastAsia="Times New Roman" w:hAnsi="Times New Roman" w:cs="Times New Roman"/>
          <w:sz w:val="24"/>
          <w:szCs w:val="24"/>
          <w:lang w:eastAsia="et-EE"/>
        </w:rPr>
        <w:t>ning tagada uuringusse kaasatud isikute õiguste, ohutuse ja heaolu kaitse.</w:t>
      </w:r>
    </w:p>
    <w:p w14:paraId="273976DD" w14:textId="77777777" w:rsidR="00EF480B" w:rsidRDefault="00EF480B">
      <w:pPr>
        <w:spacing w:after="0" w:line="240" w:lineRule="auto"/>
        <w:rPr>
          <w:rFonts w:ascii="Times New Roman" w:eastAsia="Times New Roman" w:hAnsi="Times New Roman" w:cs="Times New Roman"/>
          <w:sz w:val="24"/>
          <w:szCs w:val="24"/>
          <w:lang w:eastAsia="et-EE"/>
        </w:rPr>
        <w:pPrChange w:id="382" w:author="Aili Sandre" w:date="2024-09-10T11:46:00Z">
          <w:pPr>
            <w:spacing w:after="0" w:line="240" w:lineRule="auto"/>
            <w:jc w:val="right"/>
          </w:pPr>
        </w:pPrChange>
      </w:pPr>
    </w:p>
    <w:p w14:paraId="6291B3A8" w14:textId="65704CFA" w:rsidR="00EF480B" w:rsidRPr="00185D08" w:rsidRDefault="00EF480B" w:rsidP="00EF480B">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(2) Teaduseetika komitee moodustab teadus- ja arendustegevuse poliitika rakendusüksus</w:t>
      </w:r>
      <w:r w:rsidR="009F6A2C">
        <w:rPr>
          <w:rFonts w:ascii="Times New Roman" w:eastAsia="Times New Roman" w:hAnsi="Times New Roman" w:cs="Times New Roman"/>
          <w:sz w:val="24"/>
          <w:szCs w:val="24"/>
          <w:lang w:eastAsia="et-EE"/>
        </w:rPr>
        <w:t>.</w:t>
      </w:r>
      <w:del w:id="383" w:author="Aili Sandre" w:date="2024-09-10T11:46:00Z">
        <w:r w:rsidDel="00456DBC">
          <w:rPr>
            <w:rFonts w:ascii="Times New Roman" w:eastAsia="Times New Roman" w:hAnsi="Times New Roman" w:cs="Times New Roman"/>
            <w:sz w:val="24"/>
            <w:szCs w:val="24"/>
            <w:lang w:eastAsia="et-EE"/>
          </w:rPr>
          <w:delText xml:space="preserve"> </w:delText>
        </w:r>
      </w:del>
    </w:p>
    <w:p w14:paraId="0AA616CA" w14:textId="77777777" w:rsidR="00EF480B" w:rsidRPr="00185D08" w:rsidRDefault="00EF480B" w:rsidP="00EF480B">
      <w:pPr>
        <w:spacing w:after="0" w:line="240" w:lineRule="auto"/>
        <w:jc w:val="both"/>
        <w:rPr>
          <w:rFonts w:ascii="Times New Roman" w:eastAsia="Times New Roman" w:hAnsi="Times New Roman" w:cs="Times New Roman"/>
          <w:sz w:val="24"/>
          <w:szCs w:val="24"/>
          <w:lang w:eastAsia="et-EE"/>
        </w:rPr>
      </w:pPr>
    </w:p>
    <w:p w14:paraId="20C5064C" w14:textId="40F82EEA" w:rsidR="00EF480B" w:rsidRPr="00185D08" w:rsidRDefault="00EF480B" w:rsidP="00EF480B">
      <w:pPr>
        <w:spacing w:after="0" w:line="240" w:lineRule="auto"/>
        <w:jc w:val="both"/>
        <w:rPr>
          <w:rFonts w:ascii="Times New Roman" w:eastAsia="Times New Roman" w:hAnsi="Times New Roman" w:cs="Times New Roman"/>
          <w:sz w:val="24"/>
          <w:szCs w:val="24"/>
          <w:lang w:eastAsia="et-EE"/>
        </w:rPr>
      </w:pPr>
      <w:r w:rsidRPr="00185D08">
        <w:rPr>
          <w:rFonts w:ascii="Times New Roman" w:eastAsia="Times New Roman" w:hAnsi="Times New Roman" w:cs="Times New Roman"/>
          <w:sz w:val="24"/>
          <w:szCs w:val="24"/>
          <w:lang w:eastAsia="et-EE"/>
        </w:rPr>
        <w:t>(</w:t>
      </w:r>
      <w:r>
        <w:rPr>
          <w:rFonts w:ascii="Times New Roman" w:eastAsia="Times New Roman" w:hAnsi="Times New Roman" w:cs="Times New Roman"/>
          <w:sz w:val="24"/>
          <w:szCs w:val="24"/>
          <w:lang w:eastAsia="et-EE"/>
        </w:rPr>
        <w:t>3</w:t>
      </w:r>
      <w:r w:rsidRPr="00185D08">
        <w:rPr>
          <w:rFonts w:ascii="Times New Roman" w:eastAsia="Times New Roman" w:hAnsi="Times New Roman" w:cs="Times New Roman"/>
          <w:sz w:val="24"/>
          <w:szCs w:val="24"/>
          <w:lang w:eastAsia="et-EE"/>
        </w:rPr>
        <w:t>)</w:t>
      </w:r>
      <w:r w:rsidR="00825C00">
        <w:rPr>
          <w:rFonts w:ascii="Times New Roman" w:hAnsi="Times New Roman" w:cs="Times New Roman"/>
          <w:sz w:val="24"/>
          <w:szCs w:val="24"/>
        </w:rPr>
        <w:t xml:space="preserve"> Teadus</w:t>
      </w:r>
      <w:r w:rsidRPr="00185D08">
        <w:rPr>
          <w:rFonts w:ascii="Times New Roman" w:hAnsi="Times New Roman" w:cs="Times New Roman"/>
          <w:sz w:val="24"/>
          <w:szCs w:val="24"/>
        </w:rPr>
        <w:t xml:space="preserve">- ja arendustegevuse poliitika rakendusüksusel on õigus moodustada </w:t>
      </w:r>
      <w:r w:rsidR="00825C00" w:rsidRPr="00F87EE7">
        <w:rPr>
          <w:rFonts w:ascii="Times New Roman" w:hAnsi="Times New Roman" w:cs="Times New Roman"/>
          <w:sz w:val="24"/>
          <w:szCs w:val="24"/>
        </w:rPr>
        <w:t>käesoleva paragrahvi lõikes 1 sätestatud</w:t>
      </w:r>
      <w:r w:rsidR="00825C00" w:rsidRPr="00825C00">
        <w:rPr>
          <w:rFonts w:ascii="Times New Roman" w:hAnsi="Times New Roman" w:cs="Times New Roman"/>
          <w:sz w:val="24"/>
          <w:szCs w:val="24"/>
        </w:rPr>
        <w:t xml:space="preserve"> </w:t>
      </w:r>
      <w:r w:rsidRPr="00185D08">
        <w:rPr>
          <w:rFonts w:ascii="Times New Roman" w:hAnsi="Times New Roman" w:cs="Times New Roman"/>
          <w:sz w:val="24"/>
          <w:szCs w:val="24"/>
        </w:rPr>
        <w:t>teaduseetika</w:t>
      </w:r>
      <w:r>
        <w:rPr>
          <w:rFonts w:ascii="Times New Roman" w:hAnsi="Times New Roman" w:cs="Times New Roman"/>
          <w:sz w:val="24"/>
          <w:szCs w:val="24"/>
        </w:rPr>
        <w:t xml:space="preserve"> </w:t>
      </w:r>
      <w:r w:rsidRPr="00185D08">
        <w:rPr>
          <w:rFonts w:ascii="Times New Roman" w:hAnsi="Times New Roman" w:cs="Times New Roman"/>
          <w:sz w:val="24"/>
          <w:szCs w:val="24"/>
        </w:rPr>
        <w:t xml:space="preserve">komitee </w:t>
      </w:r>
      <w:proofErr w:type="spellStart"/>
      <w:r w:rsidRPr="00185D08">
        <w:rPr>
          <w:rFonts w:ascii="Times New Roman" w:hAnsi="Times New Roman" w:cs="Times New Roman"/>
          <w:sz w:val="24"/>
          <w:szCs w:val="24"/>
        </w:rPr>
        <w:t>valdkondlikke</w:t>
      </w:r>
      <w:proofErr w:type="spellEnd"/>
      <w:r w:rsidRPr="00185D08">
        <w:rPr>
          <w:rFonts w:ascii="Times New Roman" w:hAnsi="Times New Roman" w:cs="Times New Roman"/>
          <w:sz w:val="24"/>
          <w:szCs w:val="24"/>
        </w:rPr>
        <w:t xml:space="preserve"> või regionaalseid alamkomiteesid</w:t>
      </w:r>
      <w:r>
        <w:rPr>
          <w:rFonts w:ascii="Times New Roman" w:hAnsi="Times New Roman" w:cs="Times New Roman"/>
          <w:sz w:val="24"/>
          <w:szCs w:val="24"/>
        </w:rPr>
        <w:t>, mi</w:t>
      </w:r>
      <w:ins w:id="384" w:author="Aili Sandre" w:date="2024-09-10T11:47:00Z">
        <w:r w:rsidR="00456DBC">
          <w:rPr>
            <w:rFonts w:ascii="Times New Roman" w:hAnsi="Times New Roman" w:cs="Times New Roman"/>
            <w:sz w:val="24"/>
            <w:szCs w:val="24"/>
          </w:rPr>
          <w:t>llel on</w:t>
        </w:r>
      </w:ins>
      <w:del w:id="385" w:author="Aili Sandre" w:date="2024-09-10T11:47:00Z">
        <w:r w:rsidDel="00456DBC">
          <w:rPr>
            <w:rFonts w:ascii="Times New Roman" w:hAnsi="Times New Roman" w:cs="Times New Roman"/>
            <w:sz w:val="24"/>
            <w:szCs w:val="24"/>
          </w:rPr>
          <w:delText>s omavad</w:delText>
        </w:r>
      </w:del>
      <w:r>
        <w:rPr>
          <w:rFonts w:ascii="Times New Roman" w:hAnsi="Times New Roman" w:cs="Times New Roman"/>
          <w:sz w:val="24"/>
          <w:szCs w:val="24"/>
        </w:rPr>
        <w:t xml:space="preserve"> iseseis</w:t>
      </w:r>
      <w:ins w:id="386" w:author="Aili Sandre" w:date="2024-09-10T11:47:00Z">
        <w:r w:rsidR="00456DBC">
          <w:rPr>
            <w:rFonts w:ascii="Times New Roman" w:hAnsi="Times New Roman" w:cs="Times New Roman"/>
            <w:sz w:val="24"/>
            <w:szCs w:val="24"/>
          </w:rPr>
          <w:t>e</w:t>
        </w:r>
      </w:ins>
      <w:r>
        <w:rPr>
          <w:rFonts w:ascii="Times New Roman" w:hAnsi="Times New Roman" w:cs="Times New Roman"/>
          <w:sz w:val="24"/>
          <w:szCs w:val="24"/>
        </w:rPr>
        <w:t>v</w:t>
      </w:r>
      <w:del w:id="387" w:author="Aili Sandre" w:date="2024-09-10T11:47:00Z">
        <w:r w:rsidDel="00456DBC">
          <w:rPr>
            <w:rFonts w:ascii="Times New Roman" w:hAnsi="Times New Roman" w:cs="Times New Roman"/>
            <w:sz w:val="24"/>
            <w:szCs w:val="24"/>
          </w:rPr>
          <w:delText>at</w:delText>
        </w:r>
      </w:del>
      <w:r>
        <w:rPr>
          <w:rFonts w:ascii="Times New Roman" w:hAnsi="Times New Roman" w:cs="Times New Roman"/>
          <w:sz w:val="24"/>
          <w:szCs w:val="24"/>
        </w:rPr>
        <w:t xml:space="preserve"> otsustusõigus</w:t>
      </w:r>
      <w:del w:id="388" w:author="Aili Sandre" w:date="2024-09-10T11:47:00Z">
        <w:r w:rsidDel="00456DBC">
          <w:rPr>
            <w:rFonts w:ascii="Times New Roman" w:hAnsi="Times New Roman" w:cs="Times New Roman"/>
            <w:sz w:val="24"/>
            <w:szCs w:val="24"/>
          </w:rPr>
          <w:delText>t</w:delText>
        </w:r>
      </w:del>
      <w:r>
        <w:rPr>
          <w:rFonts w:ascii="Times New Roman" w:hAnsi="Times New Roman" w:cs="Times New Roman"/>
          <w:sz w:val="24"/>
          <w:szCs w:val="24"/>
        </w:rPr>
        <w:t xml:space="preserve"> </w:t>
      </w:r>
      <w:r w:rsidR="004C3455" w:rsidRPr="004C3455">
        <w:rPr>
          <w:rFonts w:ascii="Times New Roman" w:hAnsi="Times New Roman" w:cs="Times New Roman"/>
          <w:sz w:val="24"/>
          <w:szCs w:val="24"/>
        </w:rPr>
        <w:t xml:space="preserve">oma tegevuse ja otsuste </w:t>
      </w:r>
      <w:ins w:id="389" w:author="Aili Sandre" w:date="2024-09-10T11:47:00Z">
        <w:r w:rsidR="00456DBC">
          <w:rPr>
            <w:rFonts w:ascii="Times New Roman" w:hAnsi="Times New Roman" w:cs="Times New Roman"/>
            <w:sz w:val="24"/>
            <w:szCs w:val="24"/>
          </w:rPr>
          <w:t>üle.</w:t>
        </w:r>
      </w:ins>
      <w:del w:id="390" w:author="Aili Sandre" w:date="2024-09-10T11:47:00Z">
        <w:r w:rsidR="004C3455" w:rsidRPr="004C3455" w:rsidDel="00456DBC">
          <w:rPr>
            <w:rFonts w:ascii="Times New Roman" w:hAnsi="Times New Roman" w:cs="Times New Roman"/>
            <w:sz w:val="24"/>
            <w:szCs w:val="24"/>
          </w:rPr>
          <w:delText>raames</w:delText>
        </w:r>
        <w:r w:rsidR="004C3455" w:rsidDel="00456DBC">
          <w:rPr>
            <w:rFonts w:ascii="Times New Roman" w:hAnsi="Times New Roman" w:cs="Times New Roman"/>
            <w:sz w:val="24"/>
            <w:szCs w:val="24"/>
          </w:rPr>
          <w:delText>.</w:delText>
        </w:r>
      </w:del>
    </w:p>
    <w:p w14:paraId="418F4CF4" w14:textId="77777777" w:rsidR="00EF480B" w:rsidRPr="00185D08" w:rsidRDefault="00EF480B" w:rsidP="00EF480B">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p>
    <w:p w14:paraId="1A5F3EF8" w14:textId="0D93B51C" w:rsidR="0009188A" w:rsidRDefault="00EF480B" w:rsidP="00EF480B">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r w:rsidRPr="00185D08">
        <w:rPr>
          <w:rFonts w:ascii="Times New Roman" w:eastAsia="Times New Roman" w:hAnsi="Times New Roman" w:cs="Times New Roman"/>
          <w:color w:val="242424"/>
          <w:sz w:val="24"/>
          <w:szCs w:val="24"/>
          <w:lang w:eastAsia="et-EE"/>
        </w:rPr>
        <w:t>(</w:t>
      </w:r>
      <w:r>
        <w:rPr>
          <w:rFonts w:ascii="Times New Roman" w:eastAsia="Times New Roman" w:hAnsi="Times New Roman" w:cs="Times New Roman"/>
          <w:color w:val="242424"/>
          <w:sz w:val="24"/>
          <w:szCs w:val="24"/>
          <w:lang w:eastAsia="et-EE"/>
        </w:rPr>
        <w:t>4</w:t>
      </w:r>
      <w:r w:rsidRPr="00185D08">
        <w:rPr>
          <w:rFonts w:ascii="Times New Roman" w:eastAsia="Times New Roman" w:hAnsi="Times New Roman" w:cs="Times New Roman"/>
          <w:color w:val="242424"/>
          <w:sz w:val="24"/>
          <w:szCs w:val="24"/>
          <w:lang w:eastAsia="et-EE"/>
        </w:rPr>
        <w:t xml:space="preserve">) </w:t>
      </w:r>
      <w:r>
        <w:rPr>
          <w:rFonts w:ascii="Times New Roman" w:eastAsia="Times New Roman" w:hAnsi="Times New Roman" w:cs="Times New Roman"/>
          <w:color w:val="242424"/>
          <w:sz w:val="24"/>
          <w:szCs w:val="24"/>
          <w:lang w:eastAsia="et-EE"/>
        </w:rPr>
        <w:t>T</w:t>
      </w:r>
      <w:r w:rsidRPr="00C517D1">
        <w:rPr>
          <w:rFonts w:ascii="Times New Roman" w:eastAsia="Times New Roman" w:hAnsi="Times New Roman" w:cs="Times New Roman"/>
          <w:color w:val="242424"/>
          <w:sz w:val="24"/>
          <w:szCs w:val="24"/>
          <w:lang w:eastAsia="et-EE"/>
        </w:rPr>
        <w:t>eaduseetika</w:t>
      </w:r>
      <w:r>
        <w:rPr>
          <w:rFonts w:ascii="Times New Roman" w:eastAsia="Times New Roman" w:hAnsi="Times New Roman" w:cs="Times New Roman"/>
          <w:color w:val="242424"/>
          <w:sz w:val="24"/>
          <w:szCs w:val="24"/>
          <w:lang w:eastAsia="et-EE"/>
        </w:rPr>
        <w:t xml:space="preserve"> </w:t>
      </w:r>
      <w:r w:rsidRPr="00C517D1">
        <w:rPr>
          <w:rFonts w:ascii="Times New Roman" w:eastAsia="Times New Roman" w:hAnsi="Times New Roman" w:cs="Times New Roman"/>
          <w:color w:val="242424"/>
          <w:sz w:val="24"/>
          <w:szCs w:val="24"/>
          <w:lang w:eastAsia="et-EE"/>
        </w:rPr>
        <w:t xml:space="preserve">komitee annab hinnangu teadus- ja arendustegevuse </w:t>
      </w:r>
      <w:del w:id="391" w:author="Aili Sandre" w:date="2024-09-09T16:51:00Z">
        <w:r w:rsidRPr="00C517D1" w:rsidDel="003E5687">
          <w:rPr>
            <w:rFonts w:ascii="Times New Roman" w:eastAsia="Times New Roman" w:hAnsi="Times New Roman" w:cs="Times New Roman"/>
            <w:color w:val="242424"/>
            <w:sz w:val="24"/>
            <w:szCs w:val="24"/>
            <w:lang w:eastAsia="et-EE"/>
          </w:rPr>
          <w:delText xml:space="preserve">läbiviimise </w:delText>
        </w:r>
      </w:del>
      <w:r w:rsidRPr="00C517D1">
        <w:rPr>
          <w:rFonts w:ascii="Times New Roman" w:eastAsia="Times New Roman" w:hAnsi="Times New Roman" w:cs="Times New Roman"/>
          <w:color w:val="242424"/>
          <w:sz w:val="24"/>
          <w:szCs w:val="24"/>
          <w:lang w:eastAsia="et-EE"/>
        </w:rPr>
        <w:t>eeti</w:t>
      </w:r>
      <w:r>
        <w:rPr>
          <w:rFonts w:ascii="Times New Roman" w:eastAsia="Times New Roman" w:hAnsi="Times New Roman" w:cs="Times New Roman"/>
          <w:color w:val="242424"/>
          <w:sz w:val="24"/>
          <w:szCs w:val="24"/>
          <w:lang w:eastAsia="et-EE"/>
        </w:rPr>
        <w:t xml:space="preserve">lisusele </w:t>
      </w:r>
      <w:del w:id="392" w:author="Aili Sandre" w:date="2024-09-09T16:51:00Z">
        <w:r w:rsidRPr="00C517D1" w:rsidDel="003E5687">
          <w:rPr>
            <w:rFonts w:ascii="Times New Roman" w:eastAsia="Times New Roman" w:hAnsi="Times New Roman" w:cs="Times New Roman"/>
            <w:color w:val="242424"/>
            <w:sz w:val="24"/>
            <w:szCs w:val="24"/>
            <w:lang w:eastAsia="et-EE"/>
          </w:rPr>
          <w:delText xml:space="preserve"> </w:delText>
        </w:r>
      </w:del>
      <w:r w:rsidRPr="00C517D1">
        <w:rPr>
          <w:rFonts w:ascii="Times New Roman" w:eastAsia="Times New Roman" w:hAnsi="Times New Roman" w:cs="Times New Roman"/>
          <w:color w:val="242424"/>
          <w:sz w:val="24"/>
          <w:szCs w:val="24"/>
          <w:lang w:eastAsia="et-EE"/>
        </w:rPr>
        <w:t>osas, mis ei ole reguleeritud teiste seadustega.</w:t>
      </w:r>
    </w:p>
    <w:p w14:paraId="7E7FDFFC" w14:textId="77777777" w:rsidR="0009188A" w:rsidRDefault="0009188A" w:rsidP="00EF480B">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p>
    <w:p w14:paraId="5F61AA52" w14:textId="6A30E33E" w:rsidR="00EF480B" w:rsidRDefault="00EF480B" w:rsidP="00EF480B">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r>
        <w:rPr>
          <w:rFonts w:ascii="Times New Roman" w:eastAsia="Times New Roman" w:hAnsi="Times New Roman" w:cs="Times New Roman"/>
          <w:color w:val="242424"/>
          <w:sz w:val="24"/>
          <w:szCs w:val="24"/>
          <w:lang w:eastAsia="et-EE"/>
        </w:rPr>
        <w:t>(</w:t>
      </w:r>
      <w:r w:rsidR="0009188A">
        <w:rPr>
          <w:rFonts w:ascii="Times New Roman" w:eastAsia="Times New Roman" w:hAnsi="Times New Roman" w:cs="Times New Roman"/>
          <w:color w:val="242424"/>
          <w:sz w:val="24"/>
          <w:szCs w:val="24"/>
          <w:lang w:eastAsia="et-EE"/>
        </w:rPr>
        <w:t>5</w:t>
      </w:r>
      <w:r>
        <w:rPr>
          <w:rFonts w:ascii="Times New Roman" w:eastAsia="Times New Roman" w:hAnsi="Times New Roman" w:cs="Times New Roman"/>
          <w:color w:val="242424"/>
          <w:sz w:val="24"/>
          <w:szCs w:val="24"/>
          <w:lang w:eastAsia="et-EE"/>
        </w:rPr>
        <w:t xml:space="preserve">) </w:t>
      </w:r>
      <w:r w:rsidR="00F87EE7">
        <w:rPr>
          <w:rFonts w:ascii="Times New Roman" w:eastAsia="Times New Roman" w:hAnsi="Times New Roman" w:cs="Times New Roman"/>
          <w:color w:val="242424"/>
          <w:sz w:val="24"/>
          <w:szCs w:val="24"/>
          <w:lang w:eastAsia="et-EE"/>
        </w:rPr>
        <w:t>T</w:t>
      </w:r>
      <w:r>
        <w:rPr>
          <w:rFonts w:ascii="Times New Roman" w:eastAsia="Times New Roman" w:hAnsi="Times New Roman" w:cs="Times New Roman"/>
          <w:color w:val="242424"/>
          <w:sz w:val="24"/>
          <w:szCs w:val="24"/>
          <w:lang w:eastAsia="et-EE"/>
        </w:rPr>
        <w:t xml:space="preserve">eaduseetika komitee teenused, sealhulgas hinnangu andmine teadus- ja arendustegevuse ning selle </w:t>
      </w:r>
      <w:del w:id="393" w:author="Aili Sandre" w:date="2024-09-09T16:51:00Z">
        <w:r w:rsidDel="003E5687">
          <w:rPr>
            <w:rFonts w:ascii="Times New Roman" w:eastAsia="Times New Roman" w:hAnsi="Times New Roman" w:cs="Times New Roman"/>
            <w:color w:val="242424"/>
            <w:sz w:val="24"/>
            <w:szCs w:val="24"/>
            <w:lang w:eastAsia="et-EE"/>
          </w:rPr>
          <w:delText xml:space="preserve">läbiviimise </w:delText>
        </w:r>
      </w:del>
      <w:r>
        <w:rPr>
          <w:rFonts w:ascii="Times New Roman" w:eastAsia="Times New Roman" w:hAnsi="Times New Roman" w:cs="Times New Roman"/>
          <w:color w:val="242424"/>
          <w:sz w:val="24"/>
          <w:szCs w:val="24"/>
          <w:lang w:eastAsia="et-EE"/>
        </w:rPr>
        <w:t>eetilisuse kohta, võivad olla tasulised.</w:t>
      </w:r>
    </w:p>
    <w:p w14:paraId="40CFE567" w14:textId="77777777" w:rsidR="00EF480B" w:rsidRDefault="00EF480B" w:rsidP="00EF480B">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p>
    <w:p w14:paraId="02A0838D" w14:textId="77F8C281" w:rsidR="00EF480B" w:rsidRDefault="00EF480B" w:rsidP="00EF480B">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r>
        <w:rPr>
          <w:rFonts w:ascii="Times New Roman" w:eastAsia="Times New Roman" w:hAnsi="Times New Roman" w:cs="Times New Roman"/>
          <w:color w:val="242424"/>
          <w:sz w:val="24"/>
          <w:szCs w:val="24"/>
          <w:lang w:eastAsia="et-EE"/>
        </w:rPr>
        <w:t>(</w:t>
      </w:r>
      <w:r w:rsidR="0009188A">
        <w:rPr>
          <w:rFonts w:ascii="Times New Roman" w:eastAsia="Times New Roman" w:hAnsi="Times New Roman" w:cs="Times New Roman"/>
          <w:color w:val="242424"/>
          <w:sz w:val="24"/>
          <w:szCs w:val="24"/>
          <w:lang w:eastAsia="et-EE"/>
        </w:rPr>
        <w:t>6</w:t>
      </w:r>
      <w:r>
        <w:rPr>
          <w:rFonts w:ascii="Times New Roman" w:eastAsia="Times New Roman" w:hAnsi="Times New Roman" w:cs="Times New Roman"/>
          <w:color w:val="242424"/>
          <w:sz w:val="24"/>
          <w:szCs w:val="24"/>
          <w:lang w:eastAsia="et-EE"/>
        </w:rPr>
        <w:t>) Teaduseetika komitee teenuse tasu ühe teenuse osutamise eest ei tohi olla suurem kui 3000 eurot.</w:t>
      </w:r>
      <w:r w:rsidR="0009188A">
        <w:rPr>
          <w:rFonts w:ascii="Times New Roman" w:eastAsia="Times New Roman" w:hAnsi="Times New Roman" w:cs="Times New Roman"/>
          <w:color w:val="242424"/>
          <w:sz w:val="24"/>
          <w:szCs w:val="24"/>
          <w:lang w:eastAsia="et-EE"/>
        </w:rPr>
        <w:t xml:space="preserve"> </w:t>
      </w:r>
      <w:r>
        <w:rPr>
          <w:rFonts w:ascii="Times New Roman" w:eastAsia="Times New Roman" w:hAnsi="Times New Roman" w:cs="Times New Roman"/>
          <w:color w:val="242424"/>
          <w:sz w:val="24"/>
          <w:szCs w:val="24"/>
          <w:lang w:eastAsia="et-EE"/>
        </w:rPr>
        <w:t>Tasu suuruse kehtestamisel lähtutakse teaduseetika komitee hinnangu andmisega kaasnevatest kuludest.</w:t>
      </w:r>
    </w:p>
    <w:p w14:paraId="62E3779C" w14:textId="77777777" w:rsidR="00EF480B" w:rsidRDefault="00EF480B" w:rsidP="00EF480B">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p>
    <w:p w14:paraId="4B708F23" w14:textId="2D9C0F29" w:rsidR="00EF480B" w:rsidRPr="00185D08" w:rsidRDefault="00EF480B" w:rsidP="00EF480B">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r>
        <w:rPr>
          <w:rFonts w:ascii="Times New Roman" w:eastAsia="Times New Roman" w:hAnsi="Times New Roman" w:cs="Times New Roman"/>
          <w:color w:val="242424"/>
          <w:sz w:val="24"/>
          <w:szCs w:val="24"/>
          <w:lang w:eastAsia="et-EE"/>
        </w:rPr>
        <w:t>(</w:t>
      </w:r>
      <w:r w:rsidR="0009188A">
        <w:rPr>
          <w:rFonts w:ascii="Times New Roman" w:eastAsia="Times New Roman" w:hAnsi="Times New Roman" w:cs="Times New Roman"/>
          <w:color w:val="242424"/>
          <w:sz w:val="24"/>
          <w:szCs w:val="24"/>
          <w:lang w:eastAsia="et-EE"/>
        </w:rPr>
        <w:t>7</w:t>
      </w:r>
      <w:r>
        <w:rPr>
          <w:rFonts w:ascii="Times New Roman" w:eastAsia="Times New Roman" w:hAnsi="Times New Roman" w:cs="Times New Roman"/>
          <w:color w:val="242424"/>
          <w:sz w:val="24"/>
          <w:szCs w:val="24"/>
          <w:lang w:eastAsia="et-EE"/>
        </w:rPr>
        <w:t xml:space="preserve">) </w:t>
      </w:r>
      <w:r w:rsidR="00DB5194" w:rsidRPr="00241038">
        <w:rPr>
          <w:rFonts w:ascii="Times New Roman" w:eastAsia="Times New Roman" w:hAnsi="Times New Roman" w:cs="Times New Roman"/>
          <w:color w:val="242424"/>
          <w:sz w:val="24"/>
          <w:szCs w:val="24"/>
          <w:lang w:eastAsia="et-EE"/>
        </w:rPr>
        <w:t>Teaduseetika komitee</w:t>
      </w:r>
      <w:r w:rsidR="00DB5194" w:rsidRPr="00DB5194">
        <w:rPr>
          <w:rFonts w:ascii="Times New Roman" w:eastAsia="Times New Roman" w:hAnsi="Times New Roman" w:cs="Times New Roman"/>
          <w:color w:val="242424"/>
          <w:sz w:val="24"/>
          <w:szCs w:val="24"/>
          <w:lang w:eastAsia="et-EE"/>
        </w:rPr>
        <w:t xml:space="preserve"> moodustamise korra ja töökorra, samuti käesoleva paragrahvi lõikes 6 </w:t>
      </w:r>
      <w:commentRangeStart w:id="394"/>
      <w:r w:rsidR="00DB5194" w:rsidRPr="00DB5194">
        <w:rPr>
          <w:rFonts w:ascii="Times New Roman" w:eastAsia="Times New Roman" w:hAnsi="Times New Roman" w:cs="Times New Roman"/>
          <w:color w:val="242424"/>
          <w:sz w:val="24"/>
          <w:szCs w:val="24"/>
          <w:lang w:eastAsia="et-EE"/>
        </w:rPr>
        <w:t>nimetatud tasuliste teenuste loetelu</w:t>
      </w:r>
      <w:commentRangeEnd w:id="394"/>
      <w:r w:rsidR="00AE2C32">
        <w:rPr>
          <w:rStyle w:val="Kommentaariviide"/>
        </w:rPr>
        <w:commentReference w:id="394"/>
      </w:r>
      <w:r w:rsidR="00DB5194" w:rsidRPr="00DB5194">
        <w:rPr>
          <w:rFonts w:ascii="Times New Roman" w:eastAsia="Times New Roman" w:hAnsi="Times New Roman" w:cs="Times New Roman"/>
          <w:color w:val="242424"/>
          <w:sz w:val="24"/>
          <w:szCs w:val="24"/>
          <w:lang w:eastAsia="et-EE"/>
        </w:rPr>
        <w:t>, tasu</w:t>
      </w:r>
      <w:r w:rsidR="00DB5194" w:rsidRPr="0076422A">
        <w:rPr>
          <w:rFonts w:ascii="Times New Roman" w:eastAsia="Times New Roman" w:hAnsi="Times New Roman" w:cs="Times New Roman"/>
          <w:color w:val="242424"/>
          <w:sz w:val="24"/>
          <w:szCs w:val="24"/>
          <w:lang w:eastAsia="et-EE"/>
        </w:rPr>
        <w:t>de</w:t>
      </w:r>
      <w:r w:rsidR="00DB5194" w:rsidRPr="00DB5194">
        <w:rPr>
          <w:rFonts w:ascii="Times New Roman" w:eastAsia="Times New Roman" w:hAnsi="Times New Roman" w:cs="Times New Roman"/>
          <w:color w:val="242424"/>
          <w:sz w:val="24"/>
          <w:szCs w:val="24"/>
          <w:lang w:eastAsia="et-EE"/>
        </w:rPr>
        <w:t xml:space="preserve"> suuruse ning tasu küsimise korra kehtestab teadus- ja arendustegevuse valdkonna eest vastutav minister määrusega</w:t>
      </w:r>
      <w:r w:rsidR="00DB5194">
        <w:rPr>
          <w:rFonts w:ascii="Times New Roman" w:eastAsia="Times New Roman" w:hAnsi="Times New Roman" w:cs="Times New Roman"/>
          <w:color w:val="242424"/>
          <w:sz w:val="24"/>
          <w:szCs w:val="24"/>
          <w:lang w:eastAsia="et-EE"/>
        </w:rPr>
        <w:t>.</w:t>
      </w:r>
      <w:del w:id="395" w:author="Aili Sandre" w:date="2024-09-09T16:51:00Z">
        <w:r w:rsidR="00DB5194" w:rsidDel="00C31826">
          <w:rPr>
            <w:rFonts w:ascii="Times New Roman" w:eastAsia="Times New Roman" w:hAnsi="Times New Roman" w:cs="Times New Roman"/>
            <w:color w:val="242424"/>
            <w:sz w:val="24"/>
            <w:szCs w:val="24"/>
            <w:lang w:eastAsia="et-EE"/>
          </w:rPr>
          <w:delText xml:space="preserve"> </w:delText>
        </w:r>
      </w:del>
    </w:p>
    <w:p w14:paraId="38301F09" w14:textId="77777777" w:rsidR="00EF480B" w:rsidRPr="00185D08" w:rsidRDefault="00EF480B" w:rsidP="00EF480B">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p>
    <w:p w14:paraId="68B7F288" w14:textId="10F1EFC0" w:rsidR="00842C08" w:rsidRDefault="00EF480B" w:rsidP="00DB5194">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r w:rsidRPr="00185D08">
        <w:rPr>
          <w:rFonts w:ascii="Times New Roman" w:eastAsia="Times New Roman" w:hAnsi="Times New Roman" w:cs="Times New Roman"/>
          <w:color w:val="242424"/>
          <w:sz w:val="24"/>
          <w:szCs w:val="24"/>
          <w:lang w:eastAsia="et-EE"/>
        </w:rPr>
        <w:t>(</w:t>
      </w:r>
      <w:r w:rsidR="0009188A">
        <w:rPr>
          <w:rFonts w:ascii="Times New Roman" w:eastAsia="Times New Roman" w:hAnsi="Times New Roman" w:cs="Times New Roman"/>
          <w:color w:val="242424"/>
          <w:sz w:val="24"/>
          <w:szCs w:val="24"/>
          <w:lang w:eastAsia="et-EE"/>
        </w:rPr>
        <w:t>8</w:t>
      </w:r>
      <w:r w:rsidRPr="00185D08">
        <w:rPr>
          <w:rFonts w:ascii="Times New Roman" w:eastAsia="Times New Roman" w:hAnsi="Times New Roman" w:cs="Times New Roman"/>
          <w:color w:val="242424"/>
          <w:sz w:val="24"/>
          <w:szCs w:val="24"/>
          <w:lang w:eastAsia="et-EE"/>
        </w:rPr>
        <w:t xml:space="preserve">) </w:t>
      </w:r>
      <w:r>
        <w:rPr>
          <w:rFonts w:ascii="Times New Roman" w:eastAsia="Times New Roman" w:hAnsi="Times New Roman" w:cs="Times New Roman"/>
          <w:color w:val="242424"/>
          <w:sz w:val="24"/>
          <w:szCs w:val="24"/>
          <w:lang w:eastAsia="et-EE"/>
        </w:rPr>
        <w:t>T</w:t>
      </w:r>
      <w:r w:rsidRPr="00C517D1">
        <w:rPr>
          <w:rFonts w:ascii="Times New Roman" w:eastAsia="Times New Roman" w:hAnsi="Times New Roman" w:cs="Times New Roman"/>
          <w:color w:val="242424"/>
          <w:sz w:val="24"/>
          <w:szCs w:val="24"/>
          <w:lang w:eastAsia="et-EE"/>
        </w:rPr>
        <w:t>eaduseetika</w:t>
      </w:r>
      <w:r>
        <w:rPr>
          <w:rFonts w:ascii="Times New Roman" w:eastAsia="Times New Roman" w:hAnsi="Times New Roman" w:cs="Times New Roman"/>
          <w:color w:val="242424"/>
          <w:sz w:val="24"/>
          <w:szCs w:val="24"/>
          <w:lang w:eastAsia="et-EE"/>
        </w:rPr>
        <w:t xml:space="preserve"> </w:t>
      </w:r>
      <w:r w:rsidRPr="00C517D1">
        <w:rPr>
          <w:rFonts w:ascii="Times New Roman" w:eastAsia="Times New Roman" w:hAnsi="Times New Roman" w:cs="Times New Roman"/>
          <w:color w:val="242424"/>
          <w:sz w:val="24"/>
          <w:szCs w:val="24"/>
          <w:lang w:eastAsia="et-EE"/>
        </w:rPr>
        <w:t>komitee täidab teisi talle õigusaktidega pandud ülesandeid</w:t>
      </w:r>
      <w:r w:rsidRPr="00185D08">
        <w:rPr>
          <w:rFonts w:ascii="Times New Roman" w:eastAsia="Times New Roman" w:hAnsi="Times New Roman" w:cs="Times New Roman"/>
          <w:color w:val="242424"/>
          <w:sz w:val="24"/>
          <w:szCs w:val="24"/>
          <w:lang w:eastAsia="et-EE"/>
        </w:rPr>
        <w:t>.</w:t>
      </w:r>
    </w:p>
    <w:p w14:paraId="508B00F0" w14:textId="77777777" w:rsidR="00EF480B" w:rsidRDefault="00EF480B" w:rsidP="00EF480B">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p>
    <w:p w14:paraId="7FAFDA17" w14:textId="75040CFC" w:rsidR="00EF480B" w:rsidRPr="00107B99" w:rsidRDefault="00EF480B" w:rsidP="00EF480B">
      <w:pPr>
        <w:shd w:val="clear" w:color="auto" w:fill="FFFFFF" w:themeFill="background1"/>
        <w:spacing w:after="0" w:line="240" w:lineRule="auto"/>
        <w:jc w:val="both"/>
        <w:rPr>
          <w:rFonts w:ascii="Times New Roman" w:eastAsia="Times New Roman" w:hAnsi="Times New Roman" w:cs="Times New Roman"/>
          <w:b/>
          <w:bCs/>
          <w:color w:val="242424"/>
          <w:sz w:val="24"/>
          <w:szCs w:val="24"/>
          <w:lang w:eastAsia="et-EE"/>
        </w:rPr>
      </w:pPr>
      <w:r w:rsidRPr="00107B99">
        <w:rPr>
          <w:rFonts w:ascii="Times New Roman" w:eastAsia="Times New Roman" w:hAnsi="Times New Roman" w:cs="Times New Roman"/>
          <w:b/>
          <w:bCs/>
          <w:color w:val="242424"/>
          <w:sz w:val="24"/>
          <w:szCs w:val="24"/>
          <w:lang w:eastAsia="et-EE"/>
        </w:rPr>
        <w:t xml:space="preserve">§ </w:t>
      </w:r>
      <w:r w:rsidR="00C5611A">
        <w:rPr>
          <w:rFonts w:ascii="Times New Roman" w:eastAsia="Times New Roman" w:hAnsi="Times New Roman" w:cs="Times New Roman"/>
          <w:b/>
          <w:bCs/>
          <w:color w:val="242424"/>
          <w:sz w:val="24"/>
          <w:szCs w:val="24"/>
          <w:lang w:eastAsia="et-EE"/>
        </w:rPr>
        <w:t>27.</w:t>
      </w:r>
      <w:r w:rsidRPr="00107B99">
        <w:rPr>
          <w:rFonts w:ascii="Times New Roman" w:eastAsia="Times New Roman" w:hAnsi="Times New Roman" w:cs="Times New Roman"/>
          <w:b/>
          <w:bCs/>
          <w:color w:val="242424"/>
          <w:sz w:val="24"/>
          <w:szCs w:val="24"/>
          <w:lang w:eastAsia="et-EE"/>
        </w:rPr>
        <w:t xml:space="preserve"> Teaduseetika </w:t>
      </w:r>
      <w:proofErr w:type="spellStart"/>
      <w:r w:rsidRPr="00107B99">
        <w:rPr>
          <w:rFonts w:ascii="Times New Roman" w:eastAsia="Times New Roman" w:hAnsi="Times New Roman" w:cs="Times New Roman"/>
          <w:b/>
          <w:bCs/>
          <w:color w:val="242424"/>
          <w:sz w:val="24"/>
          <w:szCs w:val="24"/>
          <w:lang w:eastAsia="et-EE"/>
        </w:rPr>
        <w:t>väärkäitumisjuhtumite</w:t>
      </w:r>
      <w:proofErr w:type="spellEnd"/>
      <w:r w:rsidRPr="00107B99">
        <w:rPr>
          <w:rFonts w:ascii="Times New Roman" w:eastAsia="Times New Roman" w:hAnsi="Times New Roman" w:cs="Times New Roman"/>
          <w:b/>
          <w:bCs/>
          <w:color w:val="242424"/>
          <w:sz w:val="24"/>
          <w:szCs w:val="24"/>
          <w:lang w:eastAsia="et-EE"/>
        </w:rPr>
        <w:t xml:space="preserve"> menetlemise komisjon</w:t>
      </w:r>
    </w:p>
    <w:p w14:paraId="184E9B92" w14:textId="77777777" w:rsidR="00EF480B" w:rsidRDefault="00EF480B" w:rsidP="00EF480B">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p>
    <w:p w14:paraId="1AB2E338" w14:textId="0129ECBA" w:rsidR="00EF480B" w:rsidRDefault="00EF480B" w:rsidP="00EF480B">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r>
        <w:rPr>
          <w:rFonts w:ascii="Times New Roman" w:eastAsia="Times New Roman" w:hAnsi="Times New Roman" w:cs="Times New Roman"/>
          <w:color w:val="242424"/>
          <w:sz w:val="24"/>
          <w:szCs w:val="24"/>
          <w:lang w:eastAsia="et-EE"/>
        </w:rPr>
        <w:t xml:space="preserve">(1) Teaduseetika </w:t>
      </w:r>
      <w:proofErr w:type="spellStart"/>
      <w:r>
        <w:rPr>
          <w:rFonts w:ascii="Times New Roman" w:eastAsia="Times New Roman" w:hAnsi="Times New Roman" w:cs="Times New Roman"/>
          <w:color w:val="242424"/>
          <w:sz w:val="24"/>
          <w:szCs w:val="24"/>
          <w:lang w:eastAsia="et-EE"/>
        </w:rPr>
        <w:t>väärkäitumisjuhtumite</w:t>
      </w:r>
      <w:proofErr w:type="spellEnd"/>
      <w:r>
        <w:rPr>
          <w:rFonts w:ascii="Times New Roman" w:eastAsia="Times New Roman" w:hAnsi="Times New Roman" w:cs="Times New Roman"/>
          <w:color w:val="242424"/>
          <w:sz w:val="24"/>
          <w:szCs w:val="24"/>
          <w:lang w:eastAsia="et-EE"/>
        </w:rPr>
        <w:t xml:space="preserve"> menetlemise komisjon on sõltumatu teaduseetika rikkumiskahtlusele ja vajaduse</w:t>
      </w:r>
      <w:ins w:id="396" w:author="Aili Sandre" w:date="2024-09-10T11:49:00Z">
        <w:r w:rsidR="00BD5485">
          <w:rPr>
            <w:rFonts w:ascii="Times New Roman" w:eastAsia="Times New Roman" w:hAnsi="Times New Roman" w:cs="Times New Roman"/>
            <w:color w:val="242424"/>
            <w:sz w:val="24"/>
            <w:szCs w:val="24"/>
            <w:lang w:eastAsia="et-EE"/>
          </w:rPr>
          <w:t xml:space="preserve"> korra</w:t>
        </w:r>
      </w:ins>
      <w:r>
        <w:rPr>
          <w:rFonts w:ascii="Times New Roman" w:eastAsia="Times New Roman" w:hAnsi="Times New Roman" w:cs="Times New Roman"/>
          <w:color w:val="242424"/>
          <w:sz w:val="24"/>
          <w:szCs w:val="24"/>
          <w:lang w:eastAsia="et-EE"/>
        </w:rPr>
        <w:t>l rikkumiskahtluse menetlemisele hinnangut andev kogu, mille tegevuse eesmärk on tagada teadus- ja arendustegevuse vastavus üldtunnustatud teaduseetika normidele ja teaduse heale tavale.</w:t>
      </w:r>
    </w:p>
    <w:p w14:paraId="5BC39124" w14:textId="77777777" w:rsidR="00EF480B" w:rsidRDefault="00EF480B" w:rsidP="00EF480B">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p>
    <w:p w14:paraId="78A3FBF3" w14:textId="77777777" w:rsidR="00EF480B" w:rsidRDefault="00EF480B" w:rsidP="00EF480B">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r>
        <w:rPr>
          <w:rFonts w:ascii="Times New Roman" w:eastAsia="Times New Roman" w:hAnsi="Times New Roman" w:cs="Times New Roman"/>
          <w:color w:val="242424"/>
          <w:sz w:val="24"/>
          <w:szCs w:val="24"/>
          <w:lang w:eastAsia="et-EE"/>
        </w:rPr>
        <w:t xml:space="preserve">(2) Teaduseetika </w:t>
      </w:r>
      <w:proofErr w:type="spellStart"/>
      <w:r>
        <w:rPr>
          <w:rFonts w:ascii="Times New Roman" w:eastAsia="Times New Roman" w:hAnsi="Times New Roman" w:cs="Times New Roman"/>
          <w:color w:val="242424"/>
          <w:sz w:val="24"/>
          <w:szCs w:val="24"/>
          <w:lang w:eastAsia="et-EE"/>
        </w:rPr>
        <w:t>väärkäitumisjuhtumite</w:t>
      </w:r>
      <w:proofErr w:type="spellEnd"/>
      <w:r>
        <w:rPr>
          <w:rFonts w:ascii="Times New Roman" w:eastAsia="Times New Roman" w:hAnsi="Times New Roman" w:cs="Times New Roman"/>
          <w:color w:val="242424"/>
          <w:sz w:val="24"/>
          <w:szCs w:val="24"/>
          <w:lang w:eastAsia="et-EE"/>
        </w:rPr>
        <w:t xml:space="preserve"> menetlemise komisjoni moodustab teadus- ja arendustegevuse poliitika rakendusüksus.</w:t>
      </w:r>
    </w:p>
    <w:p w14:paraId="46058C5E" w14:textId="77777777" w:rsidR="00EF480B" w:rsidRDefault="00EF480B" w:rsidP="00EF480B">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p>
    <w:p w14:paraId="5DE6CBFC" w14:textId="73EC4AFD" w:rsidR="00EF480B" w:rsidRDefault="00EF480B" w:rsidP="00EF480B">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r>
        <w:rPr>
          <w:rFonts w:ascii="Times New Roman" w:eastAsia="Times New Roman" w:hAnsi="Times New Roman" w:cs="Times New Roman"/>
          <w:color w:val="242424"/>
          <w:sz w:val="24"/>
          <w:szCs w:val="24"/>
          <w:lang w:eastAsia="et-EE"/>
        </w:rPr>
        <w:t xml:space="preserve">(3) </w:t>
      </w:r>
      <w:r w:rsidR="008932EA">
        <w:rPr>
          <w:rFonts w:ascii="Times New Roman" w:eastAsia="Times New Roman" w:hAnsi="Times New Roman" w:cs="Times New Roman"/>
          <w:color w:val="242424"/>
          <w:sz w:val="24"/>
          <w:szCs w:val="24"/>
          <w:lang w:eastAsia="et-EE"/>
        </w:rPr>
        <w:t xml:space="preserve">Teaduseetika </w:t>
      </w:r>
      <w:del w:id="397" w:author="Aili Sandre" w:date="2024-09-10T11:49:00Z">
        <w:r w:rsidDel="00BD5485">
          <w:rPr>
            <w:rFonts w:ascii="Times New Roman" w:eastAsia="Times New Roman" w:hAnsi="Times New Roman" w:cs="Times New Roman"/>
            <w:color w:val="242424"/>
            <w:sz w:val="24"/>
            <w:szCs w:val="24"/>
            <w:lang w:eastAsia="et-EE"/>
          </w:rPr>
          <w:delText xml:space="preserve"> </w:delText>
        </w:r>
      </w:del>
      <w:proofErr w:type="spellStart"/>
      <w:r>
        <w:rPr>
          <w:rFonts w:ascii="Times New Roman" w:eastAsia="Times New Roman" w:hAnsi="Times New Roman" w:cs="Times New Roman"/>
          <w:color w:val="242424"/>
          <w:sz w:val="24"/>
          <w:szCs w:val="24"/>
          <w:lang w:eastAsia="et-EE"/>
        </w:rPr>
        <w:t>väärkäitumisjuhtumite</w:t>
      </w:r>
      <w:proofErr w:type="spellEnd"/>
      <w:r>
        <w:rPr>
          <w:rFonts w:ascii="Times New Roman" w:eastAsia="Times New Roman" w:hAnsi="Times New Roman" w:cs="Times New Roman"/>
          <w:color w:val="242424"/>
          <w:sz w:val="24"/>
          <w:szCs w:val="24"/>
          <w:lang w:eastAsia="et-EE"/>
        </w:rPr>
        <w:t xml:space="preserve"> menetlemise komisjoni teenused, sealhulgas hinnangu andmine teaduseetika rikkumiskahtlusele ja rikkumiskahtluse menetlemisele, võivad olla tasulised.</w:t>
      </w:r>
    </w:p>
    <w:p w14:paraId="7A2C7A94" w14:textId="77777777" w:rsidR="00EF480B" w:rsidRDefault="00EF480B" w:rsidP="00EF480B">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p>
    <w:p w14:paraId="17677F85" w14:textId="77777777" w:rsidR="00EF480B" w:rsidRDefault="00EF480B" w:rsidP="00EF480B">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r>
        <w:rPr>
          <w:rFonts w:ascii="Times New Roman" w:eastAsia="Times New Roman" w:hAnsi="Times New Roman" w:cs="Times New Roman"/>
          <w:color w:val="242424"/>
          <w:sz w:val="24"/>
          <w:szCs w:val="24"/>
          <w:lang w:eastAsia="et-EE"/>
        </w:rPr>
        <w:t xml:space="preserve">(4) Teaduseetika </w:t>
      </w:r>
      <w:proofErr w:type="spellStart"/>
      <w:r>
        <w:rPr>
          <w:rFonts w:ascii="Times New Roman" w:eastAsia="Times New Roman" w:hAnsi="Times New Roman" w:cs="Times New Roman"/>
          <w:color w:val="242424"/>
          <w:sz w:val="24"/>
          <w:szCs w:val="24"/>
          <w:lang w:eastAsia="et-EE"/>
        </w:rPr>
        <w:t>väärkäitumisjuhtumite</w:t>
      </w:r>
      <w:proofErr w:type="spellEnd"/>
      <w:r>
        <w:rPr>
          <w:rFonts w:ascii="Times New Roman" w:eastAsia="Times New Roman" w:hAnsi="Times New Roman" w:cs="Times New Roman"/>
          <w:color w:val="242424"/>
          <w:sz w:val="24"/>
          <w:szCs w:val="24"/>
          <w:lang w:eastAsia="et-EE"/>
        </w:rPr>
        <w:t xml:space="preserve"> menetlemise komisjoni teenuse tasu ühe teenuse osutamise eest ei tohi olla suurem kui </w:t>
      </w:r>
      <w:r w:rsidRPr="00B96074">
        <w:rPr>
          <w:rFonts w:ascii="Times New Roman" w:eastAsia="Times New Roman" w:hAnsi="Times New Roman" w:cs="Times New Roman"/>
          <w:color w:val="242424"/>
          <w:sz w:val="24"/>
          <w:szCs w:val="24"/>
          <w:lang w:eastAsia="et-EE"/>
        </w:rPr>
        <w:t>3000</w:t>
      </w:r>
      <w:r>
        <w:rPr>
          <w:rFonts w:ascii="Times New Roman" w:eastAsia="Times New Roman" w:hAnsi="Times New Roman" w:cs="Times New Roman"/>
          <w:color w:val="242424"/>
          <w:sz w:val="24"/>
          <w:szCs w:val="24"/>
          <w:lang w:eastAsia="et-EE"/>
        </w:rPr>
        <w:t xml:space="preserve"> eurot. Tasu suuruse kehtestamisel lähtutakse komisjoni hinnangu andmisega kaasnevatest kuludest.</w:t>
      </w:r>
    </w:p>
    <w:p w14:paraId="7893DF9D" w14:textId="77777777" w:rsidR="00EF480B" w:rsidRDefault="00EF480B" w:rsidP="00EF480B">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p>
    <w:p w14:paraId="1B11041F" w14:textId="225C7BAD" w:rsidR="00EF480B" w:rsidRDefault="00EF480B" w:rsidP="00EF480B">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r>
        <w:rPr>
          <w:rFonts w:ascii="Times New Roman" w:eastAsia="Times New Roman" w:hAnsi="Times New Roman" w:cs="Times New Roman"/>
          <w:color w:val="242424"/>
          <w:sz w:val="24"/>
          <w:szCs w:val="24"/>
          <w:lang w:eastAsia="et-EE"/>
        </w:rPr>
        <w:t xml:space="preserve">(5) </w:t>
      </w:r>
      <w:r w:rsidR="004F38CC">
        <w:rPr>
          <w:rFonts w:ascii="Times New Roman" w:eastAsia="Times New Roman" w:hAnsi="Times New Roman" w:cs="Times New Roman"/>
          <w:color w:val="242424"/>
          <w:sz w:val="24"/>
          <w:szCs w:val="24"/>
          <w:lang w:eastAsia="et-EE"/>
        </w:rPr>
        <w:t xml:space="preserve">Teaduseetika </w:t>
      </w:r>
      <w:proofErr w:type="spellStart"/>
      <w:r w:rsidR="004F38CC">
        <w:rPr>
          <w:rFonts w:ascii="Times New Roman" w:eastAsia="Times New Roman" w:hAnsi="Times New Roman" w:cs="Times New Roman"/>
          <w:color w:val="242424"/>
          <w:sz w:val="24"/>
          <w:szCs w:val="24"/>
          <w:lang w:eastAsia="et-EE"/>
        </w:rPr>
        <w:t>v</w:t>
      </w:r>
      <w:r w:rsidR="00C0516B">
        <w:rPr>
          <w:rFonts w:ascii="Times New Roman" w:eastAsia="Times New Roman" w:hAnsi="Times New Roman" w:cs="Times New Roman"/>
          <w:color w:val="242424"/>
          <w:sz w:val="24"/>
          <w:szCs w:val="24"/>
          <w:lang w:eastAsia="et-EE"/>
        </w:rPr>
        <w:t>ä</w:t>
      </w:r>
      <w:r w:rsidR="00C72DF5" w:rsidRPr="00C72DF5">
        <w:rPr>
          <w:rFonts w:ascii="Times New Roman" w:eastAsia="Times New Roman" w:hAnsi="Times New Roman" w:cs="Times New Roman"/>
          <w:color w:val="242424"/>
          <w:sz w:val="24"/>
          <w:szCs w:val="24"/>
          <w:lang w:eastAsia="et-EE"/>
        </w:rPr>
        <w:t>ärkäitumisjuhtumite</w:t>
      </w:r>
      <w:proofErr w:type="spellEnd"/>
      <w:r w:rsidR="00C72DF5" w:rsidRPr="00C72DF5">
        <w:rPr>
          <w:rFonts w:ascii="Times New Roman" w:eastAsia="Times New Roman" w:hAnsi="Times New Roman" w:cs="Times New Roman"/>
          <w:color w:val="242424"/>
          <w:sz w:val="24"/>
          <w:szCs w:val="24"/>
          <w:lang w:eastAsia="et-EE"/>
        </w:rPr>
        <w:t xml:space="preserve"> menetlemise komisjoni moodustamise korra ja töökorra, samuti käesoleva paragrahvi lõikes</w:t>
      </w:r>
      <w:r w:rsidR="00C72DF5">
        <w:rPr>
          <w:rFonts w:ascii="Times New Roman" w:eastAsia="Times New Roman" w:hAnsi="Times New Roman" w:cs="Times New Roman"/>
          <w:color w:val="242424"/>
          <w:sz w:val="24"/>
          <w:szCs w:val="24"/>
          <w:lang w:eastAsia="et-EE"/>
        </w:rPr>
        <w:t xml:space="preserve"> </w:t>
      </w:r>
      <w:r w:rsidR="00C72DF5" w:rsidRPr="0076422A">
        <w:rPr>
          <w:rFonts w:ascii="Times New Roman" w:eastAsia="Times New Roman" w:hAnsi="Times New Roman" w:cs="Times New Roman"/>
          <w:color w:val="242424"/>
          <w:sz w:val="24"/>
          <w:szCs w:val="24"/>
          <w:lang w:eastAsia="et-EE"/>
        </w:rPr>
        <w:t>3</w:t>
      </w:r>
      <w:r w:rsidR="00C72DF5" w:rsidRPr="00C72DF5">
        <w:rPr>
          <w:rFonts w:ascii="Times New Roman" w:eastAsia="Times New Roman" w:hAnsi="Times New Roman" w:cs="Times New Roman"/>
          <w:color w:val="242424"/>
          <w:sz w:val="24"/>
          <w:szCs w:val="24"/>
          <w:lang w:eastAsia="et-EE"/>
        </w:rPr>
        <w:t xml:space="preserve"> nimetatud tasuliste teenuste loetelu, tasu</w:t>
      </w:r>
      <w:r w:rsidR="00DB5194" w:rsidRPr="0076422A">
        <w:rPr>
          <w:rFonts w:ascii="Times New Roman" w:eastAsia="Times New Roman" w:hAnsi="Times New Roman" w:cs="Times New Roman"/>
          <w:color w:val="242424"/>
          <w:sz w:val="24"/>
          <w:szCs w:val="24"/>
          <w:lang w:eastAsia="et-EE"/>
        </w:rPr>
        <w:t>de</w:t>
      </w:r>
      <w:r w:rsidR="00C72DF5" w:rsidRPr="00C72DF5">
        <w:rPr>
          <w:rFonts w:ascii="Times New Roman" w:eastAsia="Times New Roman" w:hAnsi="Times New Roman" w:cs="Times New Roman"/>
          <w:color w:val="242424"/>
          <w:sz w:val="24"/>
          <w:szCs w:val="24"/>
          <w:lang w:eastAsia="et-EE"/>
        </w:rPr>
        <w:t xml:space="preserve"> suuruse ning tasu küsimise korra kehtestab teadus- ja arendustegevuse valdkonna eest vastutav minister määrusega.</w:t>
      </w:r>
    </w:p>
    <w:p w14:paraId="37FCD4F7" w14:textId="77777777" w:rsidR="004E7636" w:rsidRDefault="004E7636" w:rsidP="00EF480B">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p>
    <w:p w14:paraId="7E9D02F5" w14:textId="41878E90" w:rsidR="004E7636" w:rsidRDefault="004E7636" w:rsidP="004E7636">
      <w:pPr>
        <w:shd w:val="clear" w:color="auto" w:fill="FFFFFF" w:themeFill="background1"/>
        <w:spacing w:after="0" w:line="240" w:lineRule="auto"/>
        <w:jc w:val="both"/>
        <w:rPr>
          <w:rFonts w:ascii="Times New Roman" w:eastAsia="Times New Roman" w:hAnsi="Times New Roman" w:cs="Times New Roman"/>
          <w:b/>
          <w:bCs/>
          <w:color w:val="242424"/>
          <w:sz w:val="24"/>
          <w:szCs w:val="24"/>
          <w:lang w:eastAsia="et-EE"/>
        </w:rPr>
      </w:pPr>
      <w:r w:rsidRPr="004E7636">
        <w:rPr>
          <w:rFonts w:ascii="Times New Roman" w:eastAsia="Times New Roman" w:hAnsi="Times New Roman" w:cs="Times New Roman"/>
          <w:b/>
          <w:bCs/>
          <w:color w:val="242424"/>
          <w:sz w:val="24"/>
          <w:szCs w:val="24"/>
          <w:lang w:eastAsia="et-EE"/>
        </w:rPr>
        <w:t xml:space="preserve">§ </w:t>
      </w:r>
      <w:r w:rsidR="00C5611A">
        <w:rPr>
          <w:rFonts w:ascii="Times New Roman" w:eastAsia="Times New Roman" w:hAnsi="Times New Roman" w:cs="Times New Roman"/>
          <w:b/>
          <w:bCs/>
          <w:color w:val="242424"/>
          <w:sz w:val="24"/>
          <w:szCs w:val="24"/>
          <w:lang w:eastAsia="et-EE"/>
        </w:rPr>
        <w:t>28</w:t>
      </w:r>
      <w:r w:rsidRPr="004E7636">
        <w:rPr>
          <w:rFonts w:ascii="Times New Roman" w:eastAsia="Times New Roman" w:hAnsi="Times New Roman" w:cs="Times New Roman"/>
          <w:b/>
          <w:bCs/>
          <w:color w:val="242424"/>
          <w:sz w:val="24"/>
          <w:szCs w:val="24"/>
          <w:lang w:eastAsia="et-EE"/>
        </w:rPr>
        <w:t>. Piiratud teovõimega isiku kaasamine teadusuuringusse</w:t>
      </w:r>
    </w:p>
    <w:p w14:paraId="48F5E781" w14:textId="77777777" w:rsidR="00C72DF5" w:rsidRPr="00C72DF5" w:rsidRDefault="00C72DF5" w:rsidP="00C72DF5">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p>
    <w:p w14:paraId="25F0F7ED" w14:textId="4771C15A" w:rsidR="00C72DF5" w:rsidRDefault="00C72DF5" w:rsidP="00C72DF5">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r w:rsidRPr="00C72DF5">
        <w:rPr>
          <w:rFonts w:ascii="Times New Roman" w:eastAsia="Times New Roman" w:hAnsi="Times New Roman" w:cs="Times New Roman"/>
          <w:color w:val="242424"/>
          <w:sz w:val="24"/>
          <w:szCs w:val="24"/>
          <w:lang w:eastAsia="et-EE"/>
        </w:rPr>
        <w:lastRenderedPageBreak/>
        <w:t>(1) Piiratud teovõimega isiku osalemiseks</w:t>
      </w:r>
      <w:r w:rsidR="000938E3">
        <w:rPr>
          <w:rFonts w:ascii="Times New Roman" w:eastAsia="Times New Roman" w:hAnsi="Times New Roman" w:cs="Times New Roman"/>
          <w:color w:val="242424"/>
          <w:sz w:val="24"/>
          <w:szCs w:val="24"/>
          <w:lang w:eastAsia="et-EE"/>
        </w:rPr>
        <w:t xml:space="preserve"> teadusuuringus</w:t>
      </w:r>
      <w:r w:rsidR="00013E42">
        <w:rPr>
          <w:rFonts w:ascii="Times New Roman" w:eastAsia="Times New Roman" w:hAnsi="Times New Roman" w:cs="Times New Roman"/>
          <w:color w:val="242424"/>
          <w:sz w:val="24"/>
          <w:szCs w:val="24"/>
          <w:lang w:eastAsia="et-EE"/>
        </w:rPr>
        <w:t xml:space="preserve"> </w:t>
      </w:r>
      <w:r w:rsidRPr="00C72DF5">
        <w:rPr>
          <w:rFonts w:ascii="Times New Roman" w:eastAsia="Times New Roman" w:hAnsi="Times New Roman" w:cs="Times New Roman"/>
          <w:color w:val="242424"/>
          <w:sz w:val="24"/>
          <w:szCs w:val="24"/>
          <w:lang w:eastAsia="et-EE"/>
        </w:rPr>
        <w:t>annab piiratud teovõimega isiku eeldatavat tahet arvestades nõusoleku tema seaduslik esindaja</w:t>
      </w:r>
      <w:r>
        <w:rPr>
          <w:rFonts w:ascii="Times New Roman" w:eastAsia="Times New Roman" w:hAnsi="Times New Roman" w:cs="Times New Roman"/>
          <w:color w:val="242424"/>
          <w:sz w:val="24"/>
          <w:szCs w:val="24"/>
          <w:lang w:eastAsia="et-EE"/>
        </w:rPr>
        <w:t xml:space="preserve">, </w:t>
      </w:r>
      <w:r w:rsidRPr="006E6979">
        <w:rPr>
          <w:rFonts w:ascii="Times New Roman" w:eastAsia="Times New Roman" w:hAnsi="Times New Roman" w:cs="Times New Roman"/>
          <w:color w:val="242424"/>
          <w:sz w:val="24"/>
          <w:szCs w:val="24"/>
          <w:lang w:eastAsia="et-EE"/>
        </w:rPr>
        <w:t>arvestades käesoleva paragrahvi lõigetes 2</w:t>
      </w:r>
      <w:r w:rsidR="006C17AD" w:rsidRPr="00B7799E">
        <w:rPr>
          <w:rFonts w:ascii="Times New Roman" w:eastAsia="Times New Roman" w:hAnsi="Times New Roman" w:cs="Times New Roman"/>
          <w:color w:val="242424"/>
          <w:sz w:val="24"/>
          <w:szCs w:val="24"/>
          <w:lang w:eastAsia="et-EE"/>
        </w:rPr>
        <w:t xml:space="preserve">, </w:t>
      </w:r>
      <w:r w:rsidRPr="006E6979">
        <w:rPr>
          <w:rFonts w:ascii="Times New Roman" w:eastAsia="Times New Roman" w:hAnsi="Times New Roman" w:cs="Times New Roman"/>
          <w:color w:val="242424"/>
          <w:sz w:val="24"/>
          <w:szCs w:val="24"/>
          <w:lang w:eastAsia="et-EE"/>
        </w:rPr>
        <w:t>3</w:t>
      </w:r>
      <w:r w:rsidR="006C17AD" w:rsidRPr="00B7799E">
        <w:rPr>
          <w:rFonts w:ascii="Times New Roman" w:eastAsia="Times New Roman" w:hAnsi="Times New Roman" w:cs="Times New Roman"/>
          <w:color w:val="242424"/>
          <w:sz w:val="24"/>
          <w:szCs w:val="24"/>
          <w:lang w:eastAsia="et-EE"/>
        </w:rPr>
        <w:t xml:space="preserve"> ja 4 sätestatut</w:t>
      </w:r>
      <w:r w:rsidRPr="006E6979">
        <w:rPr>
          <w:rFonts w:ascii="Times New Roman" w:eastAsia="Times New Roman" w:hAnsi="Times New Roman" w:cs="Times New Roman"/>
          <w:color w:val="242424"/>
          <w:sz w:val="24"/>
          <w:szCs w:val="24"/>
          <w:lang w:eastAsia="et-EE"/>
        </w:rPr>
        <w:t xml:space="preserve">. </w:t>
      </w:r>
      <w:r w:rsidR="000161DA" w:rsidRPr="006E6979">
        <w:rPr>
          <w:rFonts w:ascii="Times New Roman" w:eastAsia="Times New Roman" w:hAnsi="Times New Roman" w:cs="Times New Roman"/>
          <w:color w:val="242424"/>
          <w:sz w:val="24"/>
          <w:szCs w:val="24"/>
          <w:lang w:eastAsia="et-EE"/>
        </w:rPr>
        <w:t xml:space="preserve">Piiratud teovõimega </w:t>
      </w:r>
      <w:r w:rsidRPr="006E6979">
        <w:rPr>
          <w:rFonts w:ascii="Times New Roman" w:eastAsia="Times New Roman" w:hAnsi="Times New Roman" w:cs="Times New Roman"/>
          <w:color w:val="242424"/>
          <w:sz w:val="24"/>
          <w:szCs w:val="24"/>
          <w:lang w:eastAsia="et-EE"/>
        </w:rPr>
        <w:t xml:space="preserve">isikut </w:t>
      </w:r>
      <w:r w:rsidR="000161DA" w:rsidRPr="006E6979">
        <w:rPr>
          <w:rFonts w:ascii="Times New Roman" w:eastAsia="Times New Roman" w:hAnsi="Times New Roman" w:cs="Times New Roman"/>
          <w:color w:val="242424"/>
          <w:sz w:val="24"/>
          <w:szCs w:val="24"/>
          <w:lang w:eastAsia="et-EE"/>
        </w:rPr>
        <w:t>t</w:t>
      </w:r>
      <w:r w:rsidR="000161DA">
        <w:rPr>
          <w:rFonts w:ascii="Times New Roman" w:eastAsia="Times New Roman" w:hAnsi="Times New Roman" w:cs="Times New Roman"/>
          <w:color w:val="242424"/>
          <w:sz w:val="24"/>
          <w:szCs w:val="24"/>
          <w:lang w:eastAsia="et-EE"/>
        </w:rPr>
        <w:t>uleb teavitada</w:t>
      </w:r>
      <w:r w:rsidRPr="00C72DF5">
        <w:rPr>
          <w:rFonts w:ascii="Times New Roman" w:eastAsia="Times New Roman" w:hAnsi="Times New Roman" w:cs="Times New Roman"/>
          <w:color w:val="242424"/>
          <w:sz w:val="24"/>
          <w:szCs w:val="24"/>
          <w:lang w:eastAsia="et-EE"/>
        </w:rPr>
        <w:t xml:space="preserve"> </w:t>
      </w:r>
      <w:ins w:id="398" w:author="Aili Sandre" w:date="2024-09-10T11:52:00Z">
        <w:r w:rsidR="00BD5485" w:rsidRPr="00C72DF5">
          <w:rPr>
            <w:rFonts w:ascii="Times New Roman" w:eastAsia="Times New Roman" w:hAnsi="Times New Roman" w:cs="Times New Roman"/>
            <w:color w:val="242424"/>
            <w:sz w:val="24"/>
            <w:szCs w:val="24"/>
            <w:lang w:eastAsia="et-EE"/>
          </w:rPr>
          <w:t>teadusuuringu asjaoludest</w:t>
        </w:r>
        <w:r w:rsidR="00BD5485" w:rsidRPr="00C72DF5" w:rsidDel="00BD5485">
          <w:rPr>
            <w:rFonts w:ascii="Times New Roman" w:eastAsia="Times New Roman" w:hAnsi="Times New Roman" w:cs="Times New Roman"/>
            <w:color w:val="242424"/>
            <w:sz w:val="24"/>
            <w:szCs w:val="24"/>
            <w:lang w:eastAsia="et-EE"/>
          </w:rPr>
          <w:t xml:space="preserve"> </w:t>
        </w:r>
      </w:ins>
      <w:del w:id="399" w:author="Aili Sandre" w:date="2024-09-10T11:52:00Z">
        <w:r w:rsidRPr="00C72DF5" w:rsidDel="00BD5485">
          <w:rPr>
            <w:rFonts w:ascii="Times New Roman" w:eastAsia="Times New Roman" w:hAnsi="Times New Roman" w:cs="Times New Roman"/>
            <w:color w:val="242424"/>
            <w:sz w:val="24"/>
            <w:szCs w:val="24"/>
            <w:lang w:eastAsia="et-EE"/>
          </w:rPr>
          <w:delText xml:space="preserve">vastavalt </w:delText>
        </w:r>
      </w:del>
      <w:r w:rsidRPr="00C72DF5">
        <w:rPr>
          <w:rFonts w:ascii="Times New Roman" w:eastAsia="Times New Roman" w:hAnsi="Times New Roman" w:cs="Times New Roman"/>
          <w:color w:val="242424"/>
          <w:sz w:val="24"/>
          <w:szCs w:val="24"/>
          <w:lang w:eastAsia="et-EE"/>
        </w:rPr>
        <w:t xml:space="preserve">tema </w:t>
      </w:r>
      <w:r w:rsidR="000161DA">
        <w:rPr>
          <w:rFonts w:ascii="Times New Roman" w:eastAsia="Times New Roman" w:hAnsi="Times New Roman" w:cs="Times New Roman"/>
          <w:color w:val="242424"/>
          <w:sz w:val="24"/>
          <w:szCs w:val="24"/>
          <w:lang w:eastAsia="et-EE"/>
        </w:rPr>
        <w:t>arusaamisvõime</w:t>
      </w:r>
      <w:del w:id="400" w:author="Aili Sandre" w:date="2024-09-10T11:53:00Z">
        <w:r w:rsidR="000161DA" w:rsidDel="00BD5485">
          <w:rPr>
            <w:rFonts w:ascii="Times New Roman" w:eastAsia="Times New Roman" w:hAnsi="Times New Roman" w:cs="Times New Roman"/>
            <w:color w:val="242424"/>
            <w:sz w:val="24"/>
            <w:szCs w:val="24"/>
            <w:lang w:eastAsia="et-EE"/>
          </w:rPr>
          <w:delText>te</w:delText>
        </w:r>
      </w:del>
      <w:ins w:id="401" w:author="Aili Sandre" w:date="2024-09-10T11:52:00Z">
        <w:r w:rsidR="00BD5485">
          <w:rPr>
            <w:rFonts w:ascii="Times New Roman" w:eastAsia="Times New Roman" w:hAnsi="Times New Roman" w:cs="Times New Roman"/>
            <w:color w:val="242424"/>
            <w:sz w:val="24"/>
            <w:szCs w:val="24"/>
            <w:lang w:eastAsia="et-EE"/>
          </w:rPr>
          <w:t xml:space="preserve"> kohaselt</w:t>
        </w:r>
      </w:ins>
      <w:del w:id="402" w:author="Aili Sandre" w:date="2024-09-10T11:52:00Z">
        <w:r w:rsidR="000161DA" w:rsidDel="00BD5485">
          <w:rPr>
            <w:rFonts w:ascii="Times New Roman" w:eastAsia="Times New Roman" w:hAnsi="Times New Roman" w:cs="Times New Roman"/>
            <w:color w:val="242424"/>
            <w:sz w:val="24"/>
            <w:szCs w:val="24"/>
            <w:lang w:eastAsia="et-EE"/>
          </w:rPr>
          <w:delText>le</w:delText>
        </w:r>
        <w:r w:rsidRPr="00C72DF5" w:rsidDel="00BD5485">
          <w:rPr>
            <w:rFonts w:ascii="Times New Roman" w:eastAsia="Times New Roman" w:hAnsi="Times New Roman" w:cs="Times New Roman"/>
            <w:color w:val="242424"/>
            <w:sz w:val="24"/>
            <w:szCs w:val="24"/>
            <w:lang w:eastAsia="et-EE"/>
          </w:rPr>
          <w:delText xml:space="preserve"> teadusuuringu asjaoludest</w:delText>
        </w:r>
      </w:del>
      <w:r w:rsidR="006C17AD">
        <w:rPr>
          <w:rFonts w:ascii="Times New Roman" w:eastAsia="Times New Roman" w:hAnsi="Times New Roman" w:cs="Times New Roman"/>
          <w:color w:val="242424"/>
          <w:sz w:val="24"/>
          <w:szCs w:val="24"/>
          <w:lang w:eastAsia="et-EE"/>
        </w:rPr>
        <w:t>.</w:t>
      </w:r>
      <w:del w:id="403" w:author="Aili Sandre" w:date="2024-09-10T11:53:00Z">
        <w:r w:rsidRPr="00C72DF5" w:rsidDel="00BD5485">
          <w:rPr>
            <w:rFonts w:ascii="Times New Roman" w:eastAsia="Times New Roman" w:hAnsi="Times New Roman" w:cs="Times New Roman"/>
            <w:color w:val="242424"/>
            <w:sz w:val="24"/>
            <w:szCs w:val="24"/>
            <w:lang w:eastAsia="et-EE"/>
          </w:rPr>
          <w:delText xml:space="preserve"> </w:delText>
        </w:r>
      </w:del>
    </w:p>
    <w:p w14:paraId="70BE38F6" w14:textId="77777777" w:rsidR="000161DA" w:rsidRDefault="000161DA" w:rsidP="00C72DF5">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p>
    <w:p w14:paraId="31E9473C" w14:textId="6A63DB14" w:rsidR="000161DA" w:rsidRDefault="000161DA" w:rsidP="00C72DF5">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r>
        <w:rPr>
          <w:rFonts w:ascii="Times New Roman" w:eastAsia="Times New Roman" w:hAnsi="Times New Roman" w:cs="Times New Roman"/>
          <w:color w:val="242424"/>
          <w:sz w:val="24"/>
          <w:szCs w:val="24"/>
          <w:lang w:eastAsia="et-EE"/>
        </w:rPr>
        <w:t>(2)</w:t>
      </w:r>
      <w:r w:rsidR="005F6BEE">
        <w:rPr>
          <w:rFonts w:ascii="Times New Roman" w:eastAsia="Times New Roman" w:hAnsi="Times New Roman" w:cs="Times New Roman"/>
          <w:color w:val="242424"/>
          <w:sz w:val="24"/>
          <w:szCs w:val="24"/>
          <w:lang w:eastAsia="et-EE"/>
        </w:rPr>
        <w:t xml:space="preserve"> </w:t>
      </w:r>
      <w:r w:rsidR="006C17AD" w:rsidRPr="006C17AD">
        <w:rPr>
          <w:rFonts w:ascii="Times New Roman" w:eastAsia="Times New Roman" w:hAnsi="Times New Roman" w:cs="Times New Roman"/>
          <w:color w:val="242424"/>
          <w:sz w:val="24"/>
          <w:szCs w:val="24"/>
          <w:lang w:eastAsia="et-EE"/>
        </w:rPr>
        <w:t>Kui</w:t>
      </w:r>
      <w:r w:rsidR="006C17AD">
        <w:rPr>
          <w:rFonts w:ascii="Times New Roman" w:eastAsia="Times New Roman" w:hAnsi="Times New Roman" w:cs="Times New Roman"/>
          <w:color w:val="242424"/>
          <w:sz w:val="24"/>
          <w:szCs w:val="24"/>
          <w:lang w:eastAsia="et-EE"/>
        </w:rPr>
        <w:t xml:space="preserve"> käesoleva paragrahvi lõikes 1 nimetatud</w:t>
      </w:r>
      <w:r w:rsidR="006C17AD" w:rsidRPr="006C17AD">
        <w:rPr>
          <w:rFonts w:ascii="Times New Roman" w:eastAsia="Times New Roman" w:hAnsi="Times New Roman" w:cs="Times New Roman"/>
          <w:color w:val="242424"/>
          <w:sz w:val="24"/>
          <w:szCs w:val="24"/>
          <w:lang w:eastAsia="et-EE"/>
        </w:rPr>
        <w:t xml:space="preserve"> seadusliku esindaja</w:t>
      </w:r>
      <w:r w:rsidR="006C17AD">
        <w:rPr>
          <w:rFonts w:ascii="Times New Roman" w:eastAsia="Times New Roman" w:hAnsi="Times New Roman" w:cs="Times New Roman"/>
          <w:color w:val="242424"/>
          <w:sz w:val="24"/>
          <w:szCs w:val="24"/>
          <w:lang w:eastAsia="et-EE"/>
        </w:rPr>
        <w:t xml:space="preserve"> nõusolek </w:t>
      </w:r>
      <w:r w:rsidR="006C17AD" w:rsidRPr="006C17AD">
        <w:rPr>
          <w:rFonts w:ascii="Times New Roman" w:eastAsia="Times New Roman" w:hAnsi="Times New Roman" w:cs="Times New Roman"/>
          <w:color w:val="242424"/>
          <w:sz w:val="24"/>
          <w:szCs w:val="24"/>
          <w:lang w:eastAsia="et-EE"/>
        </w:rPr>
        <w:t xml:space="preserve">piiratud teovõimega isiku osalemiseks teadusuuringus ilmselgelt kahjustab piiratud teovõimega isiku huve või piiratud teovõimega isik ei soovi uuringus osaleda, </w:t>
      </w:r>
      <w:r w:rsidR="006C17AD">
        <w:rPr>
          <w:rFonts w:ascii="Times New Roman" w:eastAsia="Times New Roman" w:hAnsi="Times New Roman" w:cs="Times New Roman"/>
          <w:color w:val="242424"/>
          <w:sz w:val="24"/>
          <w:szCs w:val="24"/>
          <w:lang w:eastAsia="et-EE"/>
        </w:rPr>
        <w:t>on nõusolek kehtetu.</w:t>
      </w:r>
    </w:p>
    <w:p w14:paraId="09DCADB7" w14:textId="77777777" w:rsidR="00C72DF5" w:rsidRDefault="00C72DF5" w:rsidP="004E7636">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p>
    <w:p w14:paraId="300BC49F" w14:textId="46C8243D" w:rsidR="004E7636" w:rsidRDefault="004E7636" w:rsidP="004E7636">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r w:rsidRPr="004E7636">
        <w:rPr>
          <w:rFonts w:ascii="Times New Roman" w:eastAsia="Times New Roman" w:hAnsi="Times New Roman" w:cs="Times New Roman"/>
          <w:color w:val="242424"/>
          <w:sz w:val="24"/>
          <w:szCs w:val="24"/>
          <w:lang w:eastAsia="et-EE"/>
        </w:rPr>
        <w:t>(</w:t>
      </w:r>
      <w:r w:rsidR="000161DA">
        <w:rPr>
          <w:rFonts w:ascii="Times New Roman" w:eastAsia="Times New Roman" w:hAnsi="Times New Roman" w:cs="Times New Roman"/>
          <w:color w:val="242424"/>
          <w:sz w:val="24"/>
          <w:szCs w:val="24"/>
          <w:lang w:eastAsia="et-EE"/>
        </w:rPr>
        <w:t>3</w:t>
      </w:r>
      <w:r w:rsidRPr="004E7636">
        <w:rPr>
          <w:rFonts w:ascii="Times New Roman" w:eastAsia="Times New Roman" w:hAnsi="Times New Roman" w:cs="Times New Roman"/>
          <w:color w:val="242424"/>
          <w:sz w:val="24"/>
          <w:szCs w:val="24"/>
          <w:lang w:eastAsia="et-EE"/>
        </w:rPr>
        <w:t xml:space="preserve">) Teadusuuringu </w:t>
      </w:r>
      <w:ins w:id="404" w:author="Aili Sandre" w:date="2024-09-10T11:53:00Z">
        <w:r w:rsidR="00BD5485">
          <w:rPr>
            <w:rFonts w:ascii="Times New Roman" w:eastAsia="Times New Roman" w:hAnsi="Times New Roman" w:cs="Times New Roman"/>
            <w:color w:val="242424"/>
            <w:sz w:val="24"/>
            <w:szCs w:val="24"/>
            <w:lang w:eastAsia="et-EE"/>
          </w:rPr>
          <w:t>tegija</w:t>
        </w:r>
      </w:ins>
      <w:del w:id="405" w:author="Aili Sandre" w:date="2024-09-10T11:53:00Z">
        <w:r w:rsidRPr="004E7636" w:rsidDel="00BD5485">
          <w:rPr>
            <w:rFonts w:ascii="Times New Roman" w:eastAsia="Times New Roman" w:hAnsi="Times New Roman" w:cs="Times New Roman"/>
            <w:color w:val="242424"/>
            <w:sz w:val="24"/>
            <w:szCs w:val="24"/>
            <w:lang w:eastAsia="et-EE"/>
          </w:rPr>
          <w:delText>läbiviija</w:delText>
        </w:r>
      </w:del>
      <w:r w:rsidRPr="004E7636">
        <w:rPr>
          <w:rFonts w:ascii="Times New Roman" w:eastAsia="Times New Roman" w:hAnsi="Times New Roman" w:cs="Times New Roman"/>
          <w:color w:val="242424"/>
          <w:sz w:val="24"/>
          <w:szCs w:val="24"/>
          <w:lang w:eastAsia="et-EE"/>
        </w:rPr>
        <w:t xml:space="preserve"> peab võtma 7</w:t>
      </w:r>
      <w:ins w:id="406" w:author="Aili Sandre" w:date="2024-09-10T11:57:00Z">
        <w:r w:rsidR="00BD5485" w:rsidRPr="00DC4C4B">
          <w:rPr>
            <w:rFonts w:eastAsia="Times New Roman" w:cstheme="minorHAnsi"/>
            <w:sz w:val="24"/>
            <w:szCs w:val="24"/>
            <w:lang w:eastAsia="et-EE"/>
          </w:rPr>
          <w:t>–</w:t>
        </w:r>
      </w:ins>
      <w:del w:id="407" w:author="Aili Sandre" w:date="2024-09-10T11:57:00Z">
        <w:r w:rsidRPr="004E7636" w:rsidDel="00BD5485">
          <w:rPr>
            <w:rFonts w:ascii="Times New Roman" w:eastAsia="Times New Roman" w:hAnsi="Times New Roman" w:cs="Times New Roman"/>
            <w:color w:val="242424"/>
            <w:sz w:val="24"/>
            <w:szCs w:val="24"/>
            <w:lang w:eastAsia="et-EE"/>
          </w:rPr>
          <w:delText>-</w:delText>
        </w:r>
      </w:del>
      <w:r w:rsidRPr="004E7636">
        <w:rPr>
          <w:rFonts w:ascii="Times New Roman" w:eastAsia="Times New Roman" w:hAnsi="Times New Roman" w:cs="Times New Roman"/>
          <w:color w:val="242424"/>
          <w:sz w:val="24"/>
          <w:szCs w:val="24"/>
          <w:lang w:eastAsia="et-EE"/>
        </w:rPr>
        <w:t>17-aastase isiku osalemiseks teadusuuringus teadva nõusoleku nii 7</w:t>
      </w:r>
      <w:ins w:id="408" w:author="Aili Sandre" w:date="2024-09-10T11:57:00Z">
        <w:r w:rsidR="00BD5485" w:rsidRPr="00DC4C4B">
          <w:rPr>
            <w:rFonts w:eastAsia="Times New Roman" w:cstheme="minorHAnsi"/>
            <w:sz w:val="24"/>
            <w:szCs w:val="24"/>
            <w:lang w:eastAsia="et-EE"/>
          </w:rPr>
          <w:t>–</w:t>
        </w:r>
      </w:ins>
      <w:del w:id="409" w:author="Aili Sandre" w:date="2024-09-10T11:57:00Z">
        <w:r w:rsidRPr="004E7636" w:rsidDel="00BD5485">
          <w:rPr>
            <w:rFonts w:ascii="Times New Roman" w:eastAsia="Times New Roman" w:hAnsi="Times New Roman" w:cs="Times New Roman"/>
            <w:color w:val="242424"/>
            <w:sz w:val="24"/>
            <w:szCs w:val="24"/>
            <w:lang w:eastAsia="et-EE"/>
          </w:rPr>
          <w:delText>-</w:delText>
        </w:r>
      </w:del>
      <w:r w:rsidRPr="004E7636">
        <w:rPr>
          <w:rFonts w:ascii="Times New Roman" w:eastAsia="Times New Roman" w:hAnsi="Times New Roman" w:cs="Times New Roman"/>
          <w:color w:val="242424"/>
          <w:sz w:val="24"/>
          <w:szCs w:val="24"/>
          <w:lang w:eastAsia="et-EE"/>
        </w:rPr>
        <w:t xml:space="preserve">17- aastaselt isikult kui ka tema seaduslikult esindajalt, välja arvatud käesoleva paragrahvi lõikes </w:t>
      </w:r>
      <w:r w:rsidR="00D8430F">
        <w:rPr>
          <w:rFonts w:ascii="Times New Roman" w:eastAsia="Times New Roman" w:hAnsi="Times New Roman" w:cs="Times New Roman"/>
          <w:color w:val="242424"/>
          <w:sz w:val="24"/>
          <w:szCs w:val="24"/>
          <w:lang w:eastAsia="et-EE"/>
        </w:rPr>
        <w:t>4</w:t>
      </w:r>
      <w:r w:rsidR="00D8430F" w:rsidRPr="004E7636">
        <w:rPr>
          <w:rFonts w:ascii="Times New Roman" w:eastAsia="Times New Roman" w:hAnsi="Times New Roman" w:cs="Times New Roman"/>
          <w:color w:val="242424"/>
          <w:sz w:val="24"/>
          <w:szCs w:val="24"/>
          <w:lang w:eastAsia="et-EE"/>
        </w:rPr>
        <w:t xml:space="preserve"> </w:t>
      </w:r>
      <w:r w:rsidRPr="004E7636">
        <w:rPr>
          <w:rFonts w:ascii="Times New Roman" w:eastAsia="Times New Roman" w:hAnsi="Times New Roman" w:cs="Times New Roman"/>
          <w:color w:val="242424"/>
          <w:sz w:val="24"/>
          <w:szCs w:val="24"/>
          <w:lang w:eastAsia="et-EE"/>
        </w:rPr>
        <w:t>nimetatud juhul.</w:t>
      </w:r>
      <w:del w:id="410" w:author="Aili Sandre" w:date="2024-09-10T11:54:00Z">
        <w:r w:rsidRPr="004E7636" w:rsidDel="00BD5485">
          <w:rPr>
            <w:rFonts w:ascii="Times New Roman" w:eastAsia="Times New Roman" w:hAnsi="Times New Roman" w:cs="Times New Roman"/>
            <w:color w:val="242424"/>
            <w:sz w:val="24"/>
            <w:szCs w:val="24"/>
            <w:lang w:eastAsia="et-EE"/>
          </w:rPr>
          <w:delText xml:space="preserve"> </w:delText>
        </w:r>
      </w:del>
    </w:p>
    <w:p w14:paraId="4DDFB627" w14:textId="77777777" w:rsidR="004E7636" w:rsidRPr="004E7636" w:rsidRDefault="004E7636" w:rsidP="004E7636">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p>
    <w:p w14:paraId="4E82D6BC" w14:textId="22BF205E" w:rsidR="004E7636" w:rsidRPr="004E7636" w:rsidRDefault="004E7636" w:rsidP="004E7636">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r w:rsidRPr="004E7636">
        <w:rPr>
          <w:rFonts w:ascii="Times New Roman" w:eastAsia="Times New Roman" w:hAnsi="Times New Roman" w:cs="Times New Roman"/>
          <w:color w:val="242424"/>
          <w:sz w:val="24"/>
          <w:szCs w:val="24"/>
          <w:lang w:eastAsia="et-EE"/>
        </w:rPr>
        <w:t>(</w:t>
      </w:r>
      <w:r w:rsidR="00F54B71">
        <w:rPr>
          <w:rFonts w:ascii="Times New Roman" w:eastAsia="Times New Roman" w:hAnsi="Times New Roman" w:cs="Times New Roman"/>
          <w:color w:val="242424"/>
          <w:sz w:val="24"/>
          <w:szCs w:val="24"/>
          <w:lang w:eastAsia="et-EE"/>
        </w:rPr>
        <w:t>4</w:t>
      </w:r>
      <w:r w:rsidRPr="004E7636">
        <w:rPr>
          <w:rFonts w:ascii="Times New Roman" w:eastAsia="Times New Roman" w:hAnsi="Times New Roman" w:cs="Times New Roman"/>
          <w:color w:val="242424"/>
          <w:sz w:val="24"/>
          <w:szCs w:val="24"/>
          <w:lang w:eastAsia="et-EE"/>
        </w:rPr>
        <w:t>) 15</w:t>
      </w:r>
      <w:ins w:id="411" w:author="Aili Sandre" w:date="2024-09-10T11:58:00Z">
        <w:r w:rsidR="00BD5485" w:rsidRPr="00BD5485">
          <w:rPr>
            <w:rFonts w:eastAsia="Times New Roman" w:cstheme="minorHAnsi"/>
            <w:sz w:val="24"/>
            <w:szCs w:val="24"/>
            <w:lang w:eastAsia="et-EE"/>
          </w:rPr>
          <w:t>–</w:t>
        </w:r>
      </w:ins>
      <w:del w:id="412" w:author="Aili Sandre" w:date="2024-09-10T11:58:00Z">
        <w:r w:rsidRPr="004E7636" w:rsidDel="00BD5485">
          <w:rPr>
            <w:rFonts w:ascii="Times New Roman" w:eastAsia="Times New Roman" w:hAnsi="Times New Roman" w:cs="Times New Roman"/>
            <w:color w:val="242424"/>
            <w:sz w:val="24"/>
            <w:szCs w:val="24"/>
            <w:lang w:eastAsia="et-EE"/>
          </w:rPr>
          <w:delText>-</w:delText>
        </w:r>
      </w:del>
      <w:r w:rsidRPr="004E7636">
        <w:rPr>
          <w:rFonts w:ascii="Times New Roman" w:eastAsia="Times New Roman" w:hAnsi="Times New Roman" w:cs="Times New Roman"/>
          <w:color w:val="242424"/>
          <w:sz w:val="24"/>
          <w:szCs w:val="24"/>
          <w:lang w:eastAsia="et-EE"/>
        </w:rPr>
        <w:t>17-aastane isik võib anda iseseisvalt, ilma seadusliku esindaja nõusolekuta, teadva</w:t>
      </w:r>
      <w:r w:rsidR="0043374C">
        <w:rPr>
          <w:rFonts w:ascii="Times New Roman" w:eastAsia="Times New Roman" w:hAnsi="Times New Roman" w:cs="Times New Roman"/>
          <w:color w:val="242424"/>
          <w:sz w:val="24"/>
          <w:szCs w:val="24"/>
          <w:lang w:eastAsia="et-EE"/>
        </w:rPr>
        <w:t>d</w:t>
      </w:r>
      <w:r w:rsidR="000E0FD1">
        <w:rPr>
          <w:rFonts w:ascii="Times New Roman" w:eastAsia="Times New Roman" w:hAnsi="Times New Roman" w:cs="Times New Roman"/>
          <w:color w:val="242424"/>
          <w:sz w:val="24"/>
          <w:szCs w:val="24"/>
          <w:lang w:eastAsia="et-EE"/>
        </w:rPr>
        <w:t xml:space="preserve"> </w:t>
      </w:r>
      <w:r w:rsidRPr="004E7636">
        <w:rPr>
          <w:rFonts w:ascii="Times New Roman" w:eastAsia="Times New Roman" w:hAnsi="Times New Roman" w:cs="Times New Roman"/>
          <w:color w:val="242424"/>
          <w:sz w:val="24"/>
          <w:szCs w:val="24"/>
          <w:lang w:eastAsia="et-EE"/>
        </w:rPr>
        <w:t>nõusoleku</w:t>
      </w:r>
      <w:r w:rsidR="0043374C">
        <w:rPr>
          <w:rFonts w:ascii="Times New Roman" w:eastAsia="Times New Roman" w:hAnsi="Times New Roman" w:cs="Times New Roman"/>
          <w:color w:val="242424"/>
          <w:sz w:val="24"/>
          <w:szCs w:val="24"/>
          <w:lang w:eastAsia="et-EE"/>
        </w:rPr>
        <w:t>d</w:t>
      </w:r>
      <w:r w:rsidRPr="004E7636">
        <w:rPr>
          <w:rFonts w:ascii="Times New Roman" w:eastAsia="Times New Roman" w:hAnsi="Times New Roman" w:cs="Times New Roman"/>
          <w:color w:val="242424"/>
          <w:sz w:val="24"/>
          <w:szCs w:val="24"/>
          <w:lang w:eastAsia="et-EE"/>
        </w:rPr>
        <w:t xml:space="preserve"> teadusuuringus </w:t>
      </w:r>
      <w:r w:rsidRPr="00401D53">
        <w:rPr>
          <w:rFonts w:ascii="Times New Roman" w:eastAsia="Times New Roman" w:hAnsi="Times New Roman" w:cs="Times New Roman"/>
          <w:color w:val="242424"/>
          <w:sz w:val="24"/>
          <w:szCs w:val="24"/>
          <w:lang w:eastAsia="et-EE"/>
        </w:rPr>
        <w:t>osalemiseks ja sel eesmärgil oma isikuandmete töötlemiseks,</w:t>
      </w:r>
      <w:r w:rsidRPr="004E7636">
        <w:rPr>
          <w:rFonts w:ascii="Times New Roman" w:eastAsia="Times New Roman" w:hAnsi="Times New Roman" w:cs="Times New Roman"/>
          <w:color w:val="242424"/>
          <w:sz w:val="24"/>
          <w:szCs w:val="24"/>
          <w:lang w:eastAsia="et-EE"/>
        </w:rPr>
        <w:t xml:space="preserve"> </w:t>
      </w:r>
      <w:r w:rsidR="008C6BBD">
        <w:rPr>
          <w:rFonts w:ascii="Times New Roman" w:eastAsia="Times New Roman" w:hAnsi="Times New Roman" w:cs="Times New Roman"/>
          <w:color w:val="242424"/>
          <w:sz w:val="24"/>
          <w:szCs w:val="24"/>
          <w:lang w:eastAsia="et-EE"/>
        </w:rPr>
        <w:t>tingimusel</w:t>
      </w:r>
      <w:r w:rsidRPr="004E7636">
        <w:rPr>
          <w:rFonts w:ascii="Times New Roman" w:eastAsia="Times New Roman" w:hAnsi="Times New Roman" w:cs="Times New Roman"/>
          <w:color w:val="242424"/>
          <w:sz w:val="24"/>
          <w:szCs w:val="24"/>
          <w:lang w:eastAsia="et-EE"/>
        </w:rPr>
        <w:t xml:space="preserve">, et </w:t>
      </w:r>
      <w:r w:rsidR="00DF4739">
        <w:rPr>
          <w:rFonts w:ascii="Times New Roman" w:eastAsia="Times New Roman" w:hAnsi="Times New Roman" w:cs="Times New Roman"/>
          <w:color w:val="242424"/>
          <w:sz w:val="24"/>
          <w:szCs w:val="24"/>
          <w:lang w:eastAsia="et-EE"/>
        </w:rPr>
        <w:t>isik on võimeline aru saama teadusuuringu asjaoludest</w:t>
      </w:r>
      <w:r w:rsidR="0043374C">
        <w:rPr>
          <w:rFonts w:ascii="Times New Roman" w:eastAsia="Times New Roman" w:hAnsi="Times New Roman" w:cs="Times New Roman"/>
          <w:color w:val="242424"/>
          <w:sz w:val="24"/>
          <w:szCs w:val="24"/>
          <w:lang w:eastAsia="et-EE"/>
        </w:rPr>
        <w:t xml:space="preserve">, </w:t>
      </w:r>
      <w:r w:rsidRPr="004E7636">
        <w:rPr>
          <w:rFonts w:ascii="Times New Roman" w:eastAsia="Times New Roman" w:hAnsi="Times New Roman" w:cs="Times New Roman"/>
          <w:color w:val="242424"/>
          <w:sz w:val="24"/>
          <w:szCs w:val="24"/>
          <w:lang w:eastAsia="et-EE"/>
        </w:rPr>
        <w:t>teadusuuring</w:t>
      </w:r>
      <w:r w:rsidR="004E7654">
        <w:rPr>
          <w:rFonts w:ascii="Times New Roman" w:eastAsia="Times New Roman" w:hAnsi="Times New Roman" w:cs="Times New Roman"/>
          <w:color w:val="242424"/>
          <w:sz w:val="24"/>
          <w:szCs w:val="24"/>
          <w:lang w:eastAsia="et-EE"/>
        </w:rPr>
        <w:t xml:space="preserve"> ei ole füüsiliselt sekkuv </w:t>
      </w:r>
      <w:r w:rsidR="004E2812">
        <w:rPr>
          <w:rFonts w:ascii="Times New Roman" w:eastAsia="Times New Roman" w:hAnsi="Times New Roman" w:cs="Times New Roman"/>
          <w:color w:val="242424"/>
          <w:sz w:val="24"/>
          <w:szCs w:val="24"/>
          <w:lang w:eastAsia="et-EE"/>
        </w:rPr>
        <w:t xml:space="preserve">ning </w:t>
      </w:r>
      <w:del w:id="413" w:author="Aili Sandre" w:date="2024-09-10T11:58:00Z">
        <w:r w:rsidR="004E7654" w:rsidDel="00A931F9">
          <w:rPr>
            <w:rFonts w:ascii="Times New Roman" w:eastAsia="Times New Roman" w:hAnsi="Times New Roman" w:cs="Times New Roman"/>
            <w:color w:val="242424"/>
            <w:sz w:val="24"/>
            <w:szCs w:val="24"/>
            <w:lang w:eastAsia="et-EE"/>
          </w:rPr>
          <w:delText xml:space="preserve"> </w:delText>
        </w:r>
      </w:del>
      <w:r w:rsidR="004E7654">
        <w:rPr>
          <w:rFonts w:ascii="Times New Roman" w:eastAsia="Times New Roman" w:hAnsi="Times New Roman" w:cs="Times New Roman"/>
          <w:color w:val="242424"/>
          <w:sz w:val="24"/>
          <w:szCs w:val="24"/>
          <w:lang w:eastAsia="et-EE"/>
        </w:rPr>
        <w:t>vaimselt sekkuv</w:t>
      </w:r>
      <w:r w:rsidR="004E7654" w:rsidDel="008F12E0">
        <w:rPr>
          <w:rFonts w:ascii="Times New Roman" w:eastAsia="Times New Roman" w:hAnsi="Times New Roman" w:cs="Times New Roman"/>
          <w:color w:val="242424"/>
          <w:sz w:val="24"/>
          <w:szCs w:val="24"/>
          <w:lang w:eastAsia="et-EE"/>
        </w:rPr>
        <w:t xml:space="preserve"> </w:t>
      </w:r>
      <w:r w:rsidR="004E7654">
        <w:rPr>
          <w:rFonts w:ascii="Times New Roman" w:eastAsia="Times New Roman" w:hAnsi="Times New Roman" w:cs="Times New Roman"/>
          <w:color w:val="242424"/>
          <w:sz w:val="24"/>
          <w:szCs w:val="24"/>
          <w:lang w:eastAsia="et-EE"/>
        </w:rPr>
        <w:t>uuring on e</w:t>
      </w:r>
      <w:ins w:id="414" w:author="Aili Sandre" w:date="2024-09-10T11:59:00Z">
        <w:r w:rsidR="00A931F9">
          <w:rPr>
            <w:rFonts w:ascii="Times New Roman" w:eastAsia="Times New Roman" w:hAnsi="Times New Roman" w:cs="Times New Roman"/>
            <w:color w:val="242424"/>
            <w:sz w:val="24"/>
            <w:szCs w:val="24"/>
            <w:lang w:eastAsia="et-EE"/>
          </w:rPr>
          <w:t>smalt</w:t>
        </w:r>
      </w:ins>
      <w:del w:id="415" w:author="Aili Sandre" w:date="2024-09-10T11:59:00Z">
        <w:r w:rsidR="004E7654" w:rsidDel="00A931F9">
          <w:rPr>
            <w:rFonts w:ascii="Times New Roman" w:eastAsia="Times New Roman" w:hAnsi="Times New Roman" w:cs="Times New Roman"/>
            <w:color w:val="242424"/>
            <w:sz w:val="24"/>
            <w:szCs w:val="24"/>
            <w:lang w:eastAsia="et-EE"/>
          </w:rPr>
          <w:delText>elnevalt</w:delText>
        </w:r>
      </w:del>
      <w:r w:rsidR="004E7654">
        <w:rPr>
          <w:rFonts w:ascii="Times New Roman" w:eastAsia="Times New Roman" w:hAnsi="Times New Roman" w:cs="Times New Roman"/>
          <w:color w:val="242424"/>
          <w:sz w:val="24"/>
          <w:szCs w:val="24"/>
          <w:lang w:eastAsia="et-EE"/>
        </w:rPr>
        <w:t xml:space="preserve"> kooskõlastatud</w:t>
      </w:r>
      <w:r w:rsidR="002924DE">
        <w:rPr>
          <w:rFonts w:ascii="Times New Roman" w:eastAsia="Times New Roman" w:hAnsi="Times New Roman" w:cs="Times New Roman"/>
          <w:color w:val="242424"/>
          <w:sz w:val="24"/>
          <w:szCs w:val="24"/>
          <w:lang w:eastAsia="et-EE"/>
        </w:rPr>
        <w:t xml:space="preserve"> </w:t>
      </w:r>
      <w:r w:rsidR="002924DE" w:rsidRPr="002924DE">
        <w:rPr>
          <w:rFonts w:ascii="Times New Roman" w:eastAsia="Times New Roman" w:hAnsi="Times New Roman" w:cs="Times New Roman"/>
          <w:color w:val="242424"/>
          <w:sz w:val="24"/>
          <w:szCs w:val="24"/>
          <w:lang w:eastAsia="et-EE"/>
        </w:rPr>
        <w:t>käesoleva seaduse või muu õigusakti alusel moodustatud</w:t>
      </w:r>
      <w:r w:rsidR="002924DE">
        <w:rPr>
          <w:rFonts w:ascii="Times New Roman" w:eastAsia="Times New Roman" w:hAnsi="Times New Roman" w:cs="Times New Roman"/>
          <w:color w:val="242424"/>
          <w:sz w:val="24"/>
          <w:szCs w:val="24"/>
          <w:lang w:eastAsia="et-EE"/>
        </w:rPr>
        <w:t xml:space="preserve"> </w:t>
      </w:r>
      <w:r w:rsidR="004E7654">
        <w:rPr>
          <w:rFonts w:ascii="Times New Roman" w:eastAsia="Times New Roman" w:hAnsi="Times New Roman" w:cs="Times New Roman"/>
          <w:color w:val="242424"/>
          <w:sz w:val="24"/>
          <w:szCs w:val="24"/>
          <w:lang w:eastAsia="et-EE"/>
        </w:rPr>
        <w:t>eetikakomiteega.</w:t>
      </w:r>
    </w:p>
    <w:p w14:paraId="06CC86EB" w14:textId="77777777" w:rsidR="00EF480B" w:rsidRPr="00E472F6" w:rsidRDefault="00EF480B" w:rsidP="00DB703D">
      <w:pPr>
        <w:spacing w:after="0" w:line="240" w:lineRule="auto"/>
        <w:jc w:val="center"/>
        <w:rPr>
          <w:rFonts w:ascii="Times New Roman" w:hAnsi="Times New Roman" w:cs="Times New Roman"/>
          <w:b/>
          <w:bCs/>
          <w:sz w:val="24"/>
          <w:szCs w:val="24"/>
        </w:rPr>
      </w:pPr>
    </w:p>
    <w:p w14:paraId="07FA4603" w14:textId="606D4AAE" w:rsidR="00EF480B" w:rsidRDefault="00EF480B" w:rsidP="00DB703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6.peatükk</w:t>
      </w:r>
    </w:p>
    <w:p w14:paraId="7A06FDAE" w14:textId="65D06D34" w:rsidR="00DB703D" w:rsidRPr="00E472F6" w:rsidRDefault="007360DB" w:rsidP="00DB703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J</w:t>
      </w:r>
      <w:r w:rsidR="00DB703D">
        <w:rPr>
          <w:rFonts w:ascii="Times New Roman" w:hAnsi="Times New Roman" w:cs="Times New Roman"/>
          <w:b/>
          <w:bCs/>
          <w:sz w:val="24"/>
          <w:szCs w:val="24"/>
        </w:rPr>
        <w:t>ärelevalve</w:t>
      </w:r>
    </w:p>
    <w:p w14:paraId="565BBF30" w14:textId="77777777" w:rsidR="00DB703D" w:rsidRDefault="00DB703D" w:rsidP="00E472F6">
      <w:pPr>
        <w:spacing w:after="0" w:line="240" w:lineRule="auto"/>
        <w:jc w:val="both"/>
        <w:rPr>
          <w:rFonts w:ascii="Times New Roman" w:hAnsi="Times New Roman" w:cs="Times New Roman"/>
          <w:b/>
          <w:bCs/>
          <w:sz w:val="24"/>
          <w:szCs w:val="24"/>
        </w:rPr>
      </w:pPr>
    </w:p>
    <w:p w14:paraId="2C2B3699" w14:textId="67B2F8D2" w:rsidR="00F92F0D" w:rsidRDefault="00E472F6" w:rsidP="00E472F6">
      <w:pPr>
        <w:spacing w:after="0" w:line="240" w:lineRule="auto"/>
        <w:jc w:val="both"/>
        <w:rPr>
          <w:rFonts w:ascii="Times New Roman" w:hAnsi="Times New Roman" w:cs="Times New Roman"/>
          <w:b/>
          <w:bCs/>
          <w:sz w:val="24"/>
          <w:szCs w:val="24"/>
        </w:rPr>
      </w:pPr>
      <w:r w:rsidRPr="00CD0070">
        <w:rPr>
          <w:rFonts w:ascii="Times New Roman" w:hAnsi="Times New Roman" w:cs="Times New Roman"/>
          <w:b/>
          <w:bCs/>
          <w:sz w:val="24"/>
          <w:szCs w:val="24"/>
        </w:rPr>
        <w:t xml:space="preserve">§ </w:t>
      </w:r>
      <w:r w:rsidR="00C5611A" w:rsidRPr="00CD0070">
        <w:rPr>
          <w:rFonts w:ascii="Times New Roman" w:hAnsi="Times New Roman" w:cs="Times New Roman"/>
          <w:b/>
          <w:bCs/>
          <w:sz w:val="24"/>
          <w:szCs w:val="24"/>
        </w:rPr>
        <w:t>2</w:t>
      </w:r>
      <w:r w:rsidR="00C5611A">
        <w:rPr>
          <w:rFonts w:ascii="Times New Roman" w:hAnsi="Times New Roman" w:cs="Times New Roman"/>
          <w:b/>
          <w:bCs/>
          <w:sz w:val="24"/>
          <w:szCs w:val="24"/>
        </w:rPr>
        <w:t>9</w:t>
      </w:r>
      <w:r w:rsidRPr="00CD0070">
        <w:rPr>
          <w:rFonts w:ascii="Times New Roman" w:hAnsi="Times New Roman" w:cs="Times New Roman"/>
          <w:b/>
          <w:bCs/>
          <w:sz w:val="24"/>
          <w:szCs w:val="24"/>
        </w:rPr>
        <w:t xml:space="preserve">. </w:t>
      </w:r>
      <w:r w:rsidR="004E6E26" w:rsidRPr="00CD0070">
        <w:rPr>
          <w:rFonts w:ascii="Times New Roman" w:hAnsi="Times New Roman" w:cs="Times New Roman"/>
          <w:b/>
          <w:bCs/>
          <w:sz w:val="24"/>
          <w:szCs w:val="24"/>
        </w:rPr>
        <w:t xml:space="preserve">Riiklik </w:t>
      </w:r>
      <w:r w:rsidR="0054282E" w:rsidRPr="00CD0070">
        <w:rPr>
          <w:rFonts w:ascii="Times New Roman" w:hAnsi="Times New Roman" w:cs="Times New Roman"/>
          <w:b/>
          <w:bCs/>
          <w:sz w:val="24"/>
          <w:szCs w:val="24"/>
        </w:rPr>
        <w:t>ja</w:t>
      </w:r>
      <w:r w:rsidR="004E6E26" w:rsidRPr="00CD0070">
        <w:rPr>
          <w:rFonts w:ascii="Times New Roman" w:hAnsi="Times New Roman" w:cs="Times New Roman"/>
          <w:b/>
          <w:bCs/>
          <w:sz w:val="24"/>
          <w:szCs w:val="24"/>
        </w:rPr>
        <w:t xml:space="preserve"> haldus</w:t>
      </w:r>
      <w:r w:rsidRPr="00CD0070">
        <w:rPr>
          <w:rFonts w:ascii="Times New Roman" w:hAnsi="Times New Roman" w:cs="Times New Roman"/>
          <w:b/>
          <w:bCs/>
          <w:sz w:val="24"/>
          <w:szCs w:val="24"/>
        </w:rPr>
        <w:t>järelevalve</w:t>
      </w:r>
    </w:p>
    <w:p w14:paraId="418186DC" w14:textId="77777777" w:rsidR="00E472F6" w:rsidRPr="00CD0070" w:rsidRDefault="00E472F6" w:rsidP="00E472F6">
      <w:pPr>
        <w:spacing w:after="0" w:line="240" w:lineRule="auto"/>
        <w:jc w:val="both"/>
        <w:rPr>
          <w:rFonts w:ascii="Times New Roman" w:hAnsi="Times New Roman" w:cs="Times New Roman"/>
          <w:sz w:val="24"/>
          <w:szCs w:val="24"/>
        </w:rPr>
      </w:pPr>
    </w:p>
    <w:p w14:paraId="211F6F47" w14:textId="625EA0D9" w:rsidR="00E472F6" w:rsidRPr="00CD0070" w:rsidRDefault="00E472F6" w:rsidP="00E472F6">
      <w:pPr>
        <w:spacing w:after="0" w:line="240" w:lineRule="auto"/>
        <w:jc w:val="both"/>
        <w:rPr>
          <w:rFonts w:ascii="Times New Roman" w:hAnsi="Times New Roman" w:cs="Times New Roman"/>
          <w:sz w:val="24"/>
          <w:szCs w:val="24"/>
        </w:rPr>
      </w:pPr>
      <w:r w:rsidRPr="00CD0070">
        <w:rPr>
          <w:rFonts w:ascii="Times New Roman" w:hAnsi="Times New Roman" w:cs="Times New Roman"/>
          <w:sz w:val="24"/>
          <w:szCs w:val="24"/>
        </w:rPr>
        <w:t xml:space="preserve">(1) </w:t>
      </w:r>
      <w:commentRangeStart w:id="416"/>
      <w:r w:rsidR="00D53342">
        <w:rPr>
          <w:rFonts w:ascii="Times New Roman" w:hAnsi="Times New Roman" w:cs="Times New Roman"/>
          <w:sz w:val="24"/>
          <w:szCs w:val="24"/>
        </w:rPr>
        <w:t>Haridus- ja Teadusministeerium</w:t>
      </w:r>
      <w:r w:rsidRPr="00CD0070">
        <w:rPr>
          <w:rFonts w:ascii="Times New Roman" w:hAnsi="Times New Roman" w:cs="Times New Roman"/>
          <w:sz w:val="24"/>
          <w:szCs w:val="24"/>
        </w:rPr>
        <w:t xml:space="preserve"> </w:t>
      </w:r>
      <w:commentRangeEnd w:id="416"/>
      <w:r w:rsidR="009B1EE1">
        <w:rPr>
          <w:rStyle w:val="Kommentaariviide"/>
        </w:rPr>
        <w:commentReference w:id="416"/>
      </w:r>
      <w:r w:rsidR="00745133" w:rsidRPr="00CD0070">
        <w:rPr>
          <w:rFonts w:ascii="Times New Roman" w:hAnsi="Times New Roman" w:cs="Times New Roman"/>
          <w:sz w:val="24"/>
          <w:szCs w:val="24"/>
        </w:rPr>
        <w:t>te</w:t>
      </w:r>
      <w:ins w:id="417" w:author="Aili Sandre" w:date="2024-09-10T12:00:00Z">
        <w:r w:rsidR="00A931F9">
          <w:rPr>
            <w:rFonts w:ascii="Times New Roman" w:hAnsi="Times New Roman" w:cs="Times New Roman"/>
            <w:sz w:val="24"/>
            <w:szCs w:val="24"/>
          </w:rPr>
          <w:t>eb</w:t>
        </w:r>
      </w:ins>
      <w:del w:id="418" w:author="Aili Sandre" w:date="2024-09-10T12:00:00Z">
        <w:r w:rsidR="00745133" w:rsidRPr="00CD0070" w:rsidDel="00A931F9">
          <w:rPr>
            <w:rFonts w:ascii="Times New Roman" w:hAnsi="Times New Roman" w:cs="Times New Roman"/>
            <w:sz w:val="24"/>
            <w:szCs w:val="24"/>
          </w:rPr>
          <w:delText>ostab</w:delText>
        </w:r>
      </w:del>
      <w:r w:rsidR="00745133" w:rsidRPr="00CD0070">
        <w:rPr>
          <w:rFonts w:ascii="Times New Roman" w:hAnsi="Times New Roman" w:cs="Times New Roman"/>
          <w:sz w:val="24"/>
          <w:szCs w:val="24"/>
        </w:rPr>
        <w:t xml:space="preserve"> </w:t>
      </w:r>
      <w:r w:rsidR="004E6E26" w:rsidRPr="00CD0070">
        <w:rPr>
          <w:rFonts w:ascii="Times New Roman" w:hAnsi="Times New Roman" w:cs="Times New Roman"/>
          <w:sz w:val="24"/>
          <w:szCs w:val="24"/>
        </w:rPr>
        <w:t xml:space="preserve">riiklikku või </w:t>
      </w:r>
      <w:r w:rsidRPr="00CD0070">
        <w:rPr>
          <w:rFonts w:ascii="Times New Roman" w:hAnsi="Times New Roman" w:cs="Times New Roman"/>
          <w:sz w:val="24"/>
          <w:szCs w:val="24"/>
        </w:rPr>
        <w:t>haldusjärelevalvet teadus- ja arendusasutuse</w:t>
      </w:r>
      <w:r w:rsidR="00CD0070">
        <w:rPr>
          <w:rFonts w:ascii="Times New Roman" w:hAnsi="Times New Roman" w:cs="Times New Roman"/>
          <w:sz w:val="24"/>
          <w:szCs w:val="24"/>
        </w:rPr>
        <w:t>, ülikooli</w:t>
      </w:r>
      <w:r w:rsidR="00256559" w:rsidRPr="00CD0070">
        <w:rPr>
          <w:rFonts w:ascii="Times New Roman" w:hAnsi="Times New Roman" w:cs="Times New Roman"/>
          <w:sz w:val="24"/>
          <w:szCs w:val="24"/>
        </w:rPr>
        <w:t xml:space="preserve"> ning </w:t>
      </w:r>
      <w:proofErr w:type="spellStart"/>
      <w:r w:rsidR="00370B39">
        <w:rPr>
          <w:rFonts w:ascii="Times New Roman" w:hAnsi="Times New Roman" w:cs="Times New Roman"/>
          <w:sz w:val="24"/>
          <w:szCs w:val="24"/>
        </w:rPr>
        <w:t>evalveeritud</w:t>
      </w:r>
      <w:proofErr w:type="spellEnd"/>
      <w:r w:rsidR="00370B39">
        <w:rPr>
          <w:rFonts w:ascii="Times New Roman" w:hAnsi="Times New Roman" w:cs="Times New Roman"/>
          <w:sz w:val="24"/>
          <w:szCs w:val="24"/>
        </w:rPr>
        <w:t xml:space="preserve"> </w:t>
      </w:r>
      <w:r w:rsidR="00CD0070">
        <w:rPr>
          <w:rFonts w:ascii="Times New Roman" w:hAnsi="Times New Roman" w:cs="Times New Roman"/>
          <w:sz w:val="24"/>
          <w:szCs w:val="24"/>
        </w:rPr>
        <w:t>rakendus</w:t>
      </w:r>
      <w:r w:rsidR="00256559" w:rsidRPr="00CD0070">
        <w:rPr>
          <w:rFonts w:ascii="Times New Roman" w:hAnsi="Times New Roman" w:cs="Times New Roman"/>
          <w:sz w:val="24"/>
          <w:szCs w:val="24"/>
        </w:rPr>
        <w:t xml:space="preserve">kõrgkooli </w:t>
      </w:r>
      <w:r w:rsidRPr="00CD0070">
        <w:rPr>
          <w:rFonts w:ascii="Times New Roman" w:hAnsi="Times New Roman" w:cs="Times New Roman"/>
          <w:sz w:val="24"/>
          <w:szCs w:val="24"/>
        </w:rPr>
        <w:t>tegevuse üle käesoleva seaduse ja selle alusel kehtestatud õigusaktidega sätestatud nõuete täitmisel.</w:t>
      </w:r>
    </w:p>
    <w:p w14:paraId="33BF25CD" w14:textId="77777777" w:rsidR="00E472F6" w:rsidRPr="000329FA" w:rsidRDefault="00E472F6" w:rsidP="00E472F6">
      <w:pPr>
        <w:spacing w:after="0" w:line="240" w:lineRule="auto"/>
        <w:jc w:val="both"/>
        <w:rPr>
          <w:rFonts w:ascii="Times New Roman" w:hAnsi="Times New Roman" w:cs="Times New Roman"/>
          <w:sz w:val="24"/>
          <w:szCs w:val="24"/>
          <w:highlight w:val="yellow"/>
        </w:rPr>
      </w:pPr>
    </w:p>
    <w:p w14:paraId="4719FCB8" w14:textId="7A63D264" w:rsidR="00E472F6" w:rsidRPr="001C1D1F" w:rsidRDefault="00E472F6" w:rsidP="00E472F6">
      <w:pPr>
        <w:spacing w:after="0" w:line="240" w:lineRule="auto"/>
        <w:jc w:val="both"/>
        <w:rPr>
          <w:rFonts w:ascii="Times New Roman" w:hAnsi="Times New Roman" w:cs="Times New Roman"/>
          <w:sz w:val="24"/>
          <w:szCs w:val="24"/>
        </w:rPr>
      </w:pPr>
      <w:r w:rsidRPr="001C1D1F">
        <w:rPr>
          <w:rFonts w:ascii="Times New Roman" w:hAnsi="Times New Roman" w:cs="Times New Roman"/>
          <w:sz w:val="24"/>
          <w:szCs w:val="24"/>
        </w:rPr>
        <w:t>(</w:t>
      </w:r>
      <w:r w:rsidR="00FC24CD" w:rsidRPr="001C1D1F">
        <w:rPr>
          <w:rFonts w:ascii="Times New Roman" w:hAnsi="Times New Roman" w:cs="Times New Roman"/>
          <w:sz w:val="24"/>
          <w:szCs w:val="24"/>
        </w:rPr>
        <w:t>2</w:t>
      </w:r>
      <w:r w:rsidRPr="001C1D1F">
        <w:rPr>
          <w:rFonts w:ascii="Times New Roman" w:hAnsi="Times New Roman" w:cs="Times New Roman"/>
          <w:sz w:val="24"/>
          <w:szCs w:val="24"/>
        </w:rPr>
        <w:t xml:space="preserve">) </w:t>
      </w:r>
      <w:r w:rsidR="00D53342" w:rsidRPr="001C1D1F">
        <w:rPr>
          <w:rFonts w:ascii="Times New Roman" w:hAnsi="Times New Roman" w:cs="Times New Roman"/>
          <w:sz w:val="24"/>
          <w:szCs w:val="24"/>
        </w:rPr>
        <w:t>Haridus- ja Teadusministeeriumil</w:t>
      </w:r>
      <w:r w:rsidR="00385353" w:rsidRPr="001C1D1F">
        <w:rPr>
          <w:rFonts w:ascii="Times New Roman" w:hAnsi="Times New Roman" w:cs="Times New Roman"/>
          <w:sz w:val="24"/>
          <w:szCs w:val="24"/>
        </w:rPr>
        <w:t xml:space="preserve"> on </w:t>
      </w:r>
      <w:commentRangeStart w:id="419"/>
      <w:r w:rsidR="00385353" w:rsidRPr="001C1D1F">
        <w:rPr>
          <w:rFonts w:ascii="Times New Roman" w:hAnsi="Times New Roman" w:cs="Times New Roman"/>
          <w:sz w:val="24"/>
          <w:szCs w:val="24"/>
        </w:rPr>
        <w:t>h</w:t>
      </w:r>
      <w:r w:rsidR="00AD39AE" w:rsidRPr="001C1D1F">
        <w:rPr>
          <w:rFonts w:ascii="Times New Roman" w:hAnsi="Times New Roman" w:cs="Times New Roman"/>
          <w:sz w:val="24"/>
          <w:szCs w:val="24"/>
        </w:rPr>
        <w:t>aldusjärelevalve</w:t>
      </w:r>
      <w:ins w:id="420" w:author="Aili Sandre" w:date="2024-09-10T12:00:00Z">
        <w:r w:rsidR="00A931F9">
          <w:rPr>
            <w:rFonts w:ascii="Times New Roman" w:hAnsi="Times New Roman" w:cs="Times New Roman"/>
            <w:sz w:val="24"/>
            <w:szCs w:val="24"/>
          </w:rPr>
          <w:t>ks</w:t>
        </w:r>
      </w:ins>
      <w:del w:id="421" w:author="Aili Sandre" w:date="2024-09-10T12:00:00Z">
        <w:r w:rsidR="00AD39AE" w:rsidRPr="001C1D1F" w:rsidDel="00A931F9">
          <w:rPr>
            <w:rFonts w:ascii="Times New Roman" w:hAnsi="Times New Roman" w:cs="Times New Roman"/>
            <w:sz w:val="24"/>
            <w:szCs w:val="24"/>
          </w:rPr>
          <w:delText xml:space="preserve"> teosta</w:delText>
        </w:r>
        <w:r w:rsidR="00385353" w:rsidRPr="001C1D1F" w:rsidDel="00A931F9">
          <w:rPr>
            <w:rFonts w:ascii="Times New Roman" w:hAnsi="Times New Roman" w:cs="Times New Roman"/>
            <w:sz w:val="24"/>
            <w:szCs w:val="24"/>
          </w:rPr>
          <w:delText>miseks</w:delText>
        </w:r>
      </w:del>
      <w:r w:rsidR="00ED5FF2" w:rsidRPr="001C1D1F">
        <w:rPr>
          <w:rFonts w:ascii="Times New Roman" w:hAnsi="Times New Roman" w:cs="Times New Roman"/>
          <w:sz w:val="24"/>
          <w:szCs w:val="24"/>
        </w:rPr>
        <w:t xml:space="preserve"> </w:t>
      </w:r>
      <w:r w:rsidRPr="001C1D1F">
        <w:rPr>
          <w:rFonts w:ascii="Times New Roman" w:hAnsi="Times New Roman" w:cs="Times New Roman"/>
          <w:sz w:val="24"/>
          <w:szCs w:val="24"/>
        </w:rPr>
        <w:t>õigus:</w:t>
      </w:r>
      <w:commentRangeEnd w:id="419"/>
      <w:r w:rsidR="00B058AE">
        <w:rPr>
          <w:rStyle w:val="Kommentaariviide"/>
        </w:rPr>
        <w:commentReference w:id="419"/>
      </w:r>
    </w:p>
    <w:p w14:paraId="4B00F11D" w14:textId="54FB8858" w:rsidR="00E472F6" w:rsidRPr="001C1D1F" w:rsidRDefault="00E472F6" w:rsidP="00E472F6">
      <w:pPr>
        <w:spacing w:after="0" w:line="240" w:lineRule="auto"/>
        <w:jc w:val="both"/>
        <w:rPr>
          <w:rFonts w:ascii="Times New Roman" w:hAnsi="Times New Roman" w:cs="Times New Roman"/>
          <w:sz w:val="24"/>
          <w:szCs w:val="24"/>
        </w:rPr>
      </w:pPr>
      <w:r w:rsidRPr="001C1D1F">
        <w:rPr>
          <w:rFonts w:ascii="Times New Roman" w:hAnsi="Times New Roman" w:cs="Times New Roman"/>
          <w:sz w:val="24"/>
          <w:szCs w:val="24"/>
        </w:rPr>
        <w:t>1) tutvuda teadus- ja arendusasutuse</w:t>
      </w:r>
      <w:r w:rsidR="00CD0070" w:rsidRPr="001C1D1F">
        <w:rPr>
          <w:rFonts w:ascii="Times New Roman" w:hAnsi="Times New Roman" w:cs="Times New Roman"/>
          <w:sz w:val="24"/>
          <w:szCs w:val="24"/>
        </w:rPr>
        <w:t>, ülikooli</w:t>
      </w:r>
      <w:r w:rsidRPr="001C1D1F">
        <w:rPr>
          <w:rFonts w:ascii="Times New Roman" w:hAnsi="Times New Roman" w:cs="Times New Roman"/>
          <w:sz w:val="24"/>
          <w:szCs w:val="24"/>
        </w:rPr>
        <w:t xml:space="preserve"> </w:t>
      </w:r>
      <w:r w:rsidR="00256559" w:rsidRPr="001C1D1F">
        <w:rPr>
          <w:rFonts w:ascii="Times New Roman" w:hAnsi="Times New Roman" w:cs="Times New Roman"/>
          <w:sz w:val="24"/>
          <w:szCs w:val="24"/>
        </w:rPr>
        <w:t xml:space="preserve">või </w:t>
      </w:r>
      <w:proofErr w:type="spellStart"/>
      <w:r w:rsidR="00370B39" w:rsidRPr="001C1D1F">
        <w:rPr>
          <w:rFonts w:ascii="Times New Roman" w:hAnsi="Times New Roman" w:cs="Times New Roman"/>
          <w:sz w:val="24"/>
          <w:szCs w:val="24"/>
        </w:rPr>
        <w:t>evalveeritud</w:t>
      </w:r>
      <w:proofErr w:type="spellEnd"/>
      <w:r w:rsidR="00370B39" w:rsidRPr="001C1D1F">
        <w:rPr>
          <w:rFonts w:ascii="Times New Roman" w:hAnsi="Times New Roman" w:cs="Times New Roman"/>
          <w:sz w:val="24"/>
          <w:szCs w:val="24"/>
        </w:rPr>
        <w:t xml:space="preserve"> </w:t>
      </w:r>
      <w:r w:rsidR="00CD0070" w:rsidRPr="001C1D1F">
        <w:rPr>
          <w:rFonts w:ascii="Times New Roman" w:hAnsi="Times New Roman" w:cs="Times New Roman"/>
          <w:sz w:val="24"/>
          <w:szCs w:val="24"/>
        </w:rPr>
        <w:t>rakendus</w:t>
      </w:r>
      <w:r w:rsidR="00256559" w:rsidRPr="001C1D1F">
        <w:rPr>
          <w:rFonts w:ascii="Times New Roman" w:hAnsi="Times New Roman" w:cs="Times New Roman"/>
          <w:sz w:val="24"/>
          <w:szCs w:val="24"/>
        </w:rPr>
        <w:t xml:space="preserve">kõrgkooli </w:t>
      </w:r>
      <w:r w:rsidRPr="001C1D1F">
        <w:rPr>
          <w:rFonts w:ascii="Times New Roman" w:hAnsi="Times New Roman" w:cs="Times New Roman"/>
          <w:sz w:val="24"/>
          <w:szCs w:val="24"/>
        </w:rPr>
        <w:t xml:space="preserve">käsutuses olevate tõendite ja andmetega, mille alusel on võimalik </w:t>
      </w:r>
      <w:ins w:id="422" w:author="Aili Sandre" w:date="2024-09-10T12:01:00Z">
        <w:r w:rsidR="00A931F9" w:rsidRPr="001C1D1F">
          <w:rPr>
            <w:rFonts w:ascii="Times New Roman" w:hAnsi="Times New Roman" w:cs="Times New Roman"/>
            <w:sz w:val="24"/>
            <w:szCs w:val="24"/>
          </w:rPr>
          <w:t xml:space="preserve">teha </w:t>
        </w:r>
      </w:ins>
      <w:r w:rsidRPr="001C1D1F">
        <w:rPr>
          <w:rFonts w:ascii="Times New Roman" w:hAnsi="Times New Roman" w:cs="Times New Roman"/>
          <w:sz w:val="24"/>
          <w:szCs w:val="24"/>
        </w:rPr>
        <w:t xml:space="preserve">kindlaks </w:t>
      </w:r>
      <w:del w:id="423" w:author="Aili Sandre" w:date="2024-09-10T12:01:00Z">
        <w:r w:rsidRPr="001C1D1F" w:rsidDel="00A931F9">
          <w:rPr>
            <w:rFonts w:ascii="Times New Roman" w:hAnsi="Times New Roman" w:cs="Times New Roman"/>
            <w:sz w:val="24"/>
            <w:szCs w:val="24"/>
          </w:rPr>
          <w:delText xml:space="preserve">teha </w:delText>
        </w:r>
      </w:del>
      <w:r w:rsidRPr="001C1D1F">
        <w:rPr>
          <w:rFonts w:ascii="Times New Roman" w:hAnsi="Times New Roman" w:cs="Times New Roman"/>
          <w:sz w:val="24"/>
          <w:szCs w:val="24"/>
        </w:rPr>
        <w:t>järelevalve</w:t>
      </w:r>
      <w:r w:rsidR="00882F8F" w:rsidRPr="001C1D1F">
        <w:rPr>
          <w:rFonts w:ascii="Times New Roman" w:hAnsi="Times New Roman" w:cs="Times New Roman"/>
          <w:sz w:val="24"/>
          <w:szCs w:val="24"/>
        </w:rPr>
        <w:t>asutuse</w:t>
      </w:r>
      <w:r w:rsidRPr="001C1D1F">
        <w:rPr>
          <w:rFonts w:ascii="Times New Roman" w:hAnsi="Times New Roman" w:cs="Times New Roman"/>
          <w:sz w:val="24"/>
          <w:szCs w:val="24"/>
        </w:rPr>
        <w:t xml:space="preserve"> ülesannete täitmiseks olulised asjaolud, saada dokumentidest ärakirju või väljavõtteid;</w:t>
      </w:r>
    </w:p>
    <w:p w14:paraId="1D0EC240" w14:textId="368D9721" w:rsidR="006070C3" w:rsidRPr="001C1D1F" w:rsidRDefault="00E472F6" w:rsidP="00E472F6">
      <w:pPr>
        <w:spacing w:after="0" w:line="240" w:lineRule="auto"/>
        <w:jc w:val="both"/>
        <w:rPr>
          <w:rFonts w:ascii="Times New Roman" w:hAnsi="Times New Roman" w:cs="Times New Roman"/>
          <w:sz w:val="24"/>
          <w:szCs w:val="24"/>
        </w:rPr>
      </w:pPr>
      <w:r w:rsidRPr="001C1D1F">
        <w:rPr>
          <w:rFonts w:ascii="Times New Roman" w:hAnsi="Times New Roman" w:cs="Times New Roman"/>
          <w:sz w:val="24"/>
          <w:szCs w:val="24"/>
        </w:rPr>
        <w:t>2) teha ettekirjutusi käesoleva seaduse ja selle alusel kehtestatud õigusaktidega sätestatud nõuete rikkumise lõpetamiseks, edasiste rikkumiste ärahoidmiseks ja rikkumisega tekitatud tagajärgede kõrvaldamiseks</w:t>
      </w:r>
      <w:r w:rsidR="006070C3" w:rsidRPr="001C1D1F">
        <w:rPr>
          <w:rFonts w:ascii="Times New Roman" w:hAnsi="Times New Roman" w:cs="Times New Roman"/>
          <w:sz w:val="24"/>
          <w:szCs w:val="24"/>
        </w:rPr>
        <w:t>;</w:t>
      </w:r>
    </w:p>
    <w:p w14:paraId="7E2ED04E" w14:textId="438A0DDA" w:rsidR="00E472F6" w:rsidRPr="001C1D1F" w:rsidRDefault="006070C3" w:rsidP="00E472F6">
      <w:pPr>
        <w:spacing w:after="0" w:line="240" w:lineRule="auto"/>
        <w:jc w:val="both"/>
        <w:rPr>
          <w:rFonts w:ascii="Times New Roman" w:hAnsi="Times New Roman" w:cs="Times New Roman"/>
          <w:sz w:val="24"/>
          <w:szCs w:val="24"/>
        </w:rPr>
      </w:pPr>
      <w:r w:rsidRPr="001C1D1F">
        <w:rPr>
          <w:rFonts w:ascii="Times New Roman" w:hAnsi="Times New Roman" w:cs="Times New Roman"/>
          <w:sz w:val="24"/>
          <w:szCs w:val="24"/>
        </w:rPr>
        <w:t>3) kaasata haldusjärelevalve</w:t>
      </w:r>
      <w:ins w:id="424" w:author="Aili Sandre" w:date="2024-09-10T12:01:00Z">
        <w:r w:rsidR="00A931F9">
          <w:rPr>
            <w:rFonts w:ascii="Times New Roman" w:hAnsi="Times New Roman" w:cs="Times New Roman"/>
            <w:sz w:val="24"/>
            <w:szCs w:val="24"/>
          </w:rPr>
          <w:t>sse</w:t>
        </w:r>
      </w:ins>
      <w:del w:id="425" w:author="Aili Sandre" w:date="2024-09-10T12:01:00Z">
        <w:r w:rsidRPr="001C1D1F" w:rsidDel="00A931F9">
          <w:rPr>
            <w:rFonts w:ascii="Times New Roman" w:hAnsi="Times New Roman" w:cs="Times New Roman"/>
            <w:sz w:val="24"/>
            <w:szCs w:val="24"/>
          </w:rPr>
          <w:delText xml:space="preserve"> </w:delText>
        </w:r>
        <w:r w:rsidR="005C7850" w:rsidDel="00A931F9">
          <w:rPr>
            <w:rFonts w:ascii="Times New Roman" w:hAnsi="Times New Roman" w:cs="Times New Roman"/>
            <w:sz w:val="24"/>
            <w:szCs w:val="24"/>
          </w:rPr>
          <w:delText>teostamisse</w:delText>
        </w:r>
      </w:del>
      <w:r w:rsidR="005C7850">
        <w:rPr>
          <w:rFonts w:ascii="Times New Roman" w:hAnsi="Times New Roman" w:cs="Times New Roman"/>
          <w:sz w:val="24"/>
          <w:szCs w:val="24"/>
        </w:rPr>
        <w:t xml:space="preserve"> </w:t>
      </w:r>
      <w:r w:rsidRPr="001C1D1F">
        <w:rPr>
          <w:rFonts w:ascii="Times New Roman" w:hAnsi="Times New Roman" w:cs="Times New Roman"/>
          <w:sz w:val="24"/>
          <w:szCs w:val="24"/>
        </w:rPr>
        <w:t>eksperte</w:t>
      </w:r>
      <w:r w:rsidR="00E472F6" w:rsidRPr="001C1D1F">
        <w:rPr>
          <w:rFonts w:ascii="Times New Roman" w:hAnsi="Times New Roman" w:cs="Times New Roman"/>
          <w:sz w:val="24"/>
          <w:szCs w:val="24"/>
        </w:rPr>
        <w:t>.</w:t>
      </w:r>
    </w:p>
    <w:p w14:paraId="09BCCE83" w14:textId="77777777" w:rsidR="00D5246C" w:rsidRPr="000329FA" w:rsidRDefault="00D5246C" w:rsidP="00E472F6">
      <w:pPr>
        <w:spacing w:after="0" w:line="240" w:lineRule="auto"/>
        <w:jc w:val="both"/>
        <w:rPr>
          <w:rFonts w:ascii="Times New Roman" w:hAnsi="Times New Roman" w:cs="Times New Roman"/>
          <w:sz w:val="24"/>
          <w:szCs w:val="24"/>
          <w:highlight w:val="yellow"/>
        </w:rPr>
      </w:pPr>
      <w:bookmarkStart w:id="426" w:name="_Hlk172713535"/>
    </w:p>
    <w:p w14:paraId="6C09ED87" w14:textId="324D535D" w:rsidR="00DA5EC3" w:rsidRDefault="00DA5EC3" w:rsidP="00CD040C">
      <w:pPr>
        <w:spacing w:after="0" w:line="240" w:lineRule="auto"/>
        <w:jc w:val="both"/>
        <w:rPr>
          <w:rFonts w:ascii="Times New Roman" w:hAnsi="Times New Roman" w:cs="Times New Roman"/>
          <w:sz w:val="24"/>
          <w:szCs w:val="24"/>
        </w:rPr>
      </w:pPr>
      <w:r w:rsidRPr="0057654B" w:rsidDel="0057654B">
        <w:rPr>
          <w:rFonts w:ascii="Times New Roman" w:hAnsi="Times New Roman" w:cs="Times New Roman"/>
          <w:sz w:val="24"/>
          <w:szCs w:val="24"/>
        </w:rPr>
        <w:t>(</w:t>
      </w:r>
      <w:r w:rsidR="00ED5FF2" w:rsidRPr="0057654B" w:rsidDel="0057654B">
        <w:rPr>
          <w:rFonts w:ascii="Times New Roman" w:hAnsi="Times New Roman" w:cs="Times New Roman"/>
          <w:sz w:val="24"/>
          <w:szCs w:val="24"/>
        </w:rPr>
        <w:t>3</w:t>
      </w:r>
      <w:r w:rsidRPr="0057654B" w:rsidDel="0057654B">
        <w:rPr>
          <w:rFonts w:ascii="Times New Roman" w:hAnsi="Times New Roman" w:cs="Times New Roman"/>
          <w:sz w:val="24"/>
          <w:szCs w:val="24"/>
        </w:rPr>
        <w:t xml:space="preserve">) </w:t>
      </w:r>
      <w:r w:rsidR="009167FC" w:rsidRPr="0057654B">
        <w:rPr>
          <w:rFonts w:ascii="Times New Roman" w:hAnsi="Times New Roman" w:cs="Times New Roman"/>
          <w:sz w:val="24"/>
          <w:szCs w:val="24"/>
        </w:rPr>
        <w:t>Haridus</w:t>
      </w:r>
      <w:r w:rsidR="0093214F" w:rsidRPr="0057654B">
        <w:rPr>
          <w:rFonts w:ascii="Times New Roman" w:hAnsi="Times New Roman" w:cs="Times New Roman"/>
          <w:sz w:val="24"/>
          <w:szCs w:val="24"/>
        </w:rPr>
        <w:t xml:space="preserve">- ja </w:t>
      </w:r>
      <w:r w:rsidR="009167FC" w:rsidRPr="0057654B">
        <w:rPr>
          <w:rFonts w:ascii="Times New Roman" w:hAnsi="Times New Roman" w:cs="Times New Roman"/>
          <w:sz w:val="24"/>
          <w:szCs w:val="24"/>
        </w:rPr>
        <w:t>Teadusministeerium</w:t>
      </w:r>
      <w:r w:rsidR="00EB63BA" w:rsidRPr="0057654B">
        <w:rPr>
          <w:rFonts w:ascii="Times New Roman" w:hAnsi="Times New Roman" w:cs="Times New Roman"/>
          <w:sz w:val="24"/>
          <w:szCs w:val="24"/>
        </w:rPr>
        <w:t xml:space="preserve"> </w:t>
      </w:r>
      <w:r w:rsidR="00AD39AE" w:rsidRPr="0057654B">
        <w:rPr>
          <w:rFonts w:ascii="Times New Roman" w:hAnsi="Times New Roman" w:cs="Times New Roman"/>
          <w:sz w:val="24"/>
          <w:szCs w:val="24"/>
        </w:rPr>
        <w:t>võib käesolevas paragrahvis sätestatud riikliku järelevalve te</w:t>
      </w:r>
      <w:ins w:id="427" w:author="Aili Sandre" w:date="2024-09-10T12:01:00Z">
        <w:r w:rsidR="00A931F9">
          <w:rPr>
            <w:rFonts w:ascii="Times New Roman" w:hAnsi="Times New Roman" w:cs="Times New Roman"/>
            <w:sz w:val="24"/>
            <w:szCs w:val="24"/>
          </w:rPr>
          <w:t>gemiseks</w:t>
        </w:r>
      </w:ins>
      <w:del w:id="428" w:author="Aili Sandre" w:date="2024-09-10T12:01:00Z">
        <w:r w:rsidR="00AD39AE" w:rsidRPr="0057654B" w:rsidDel="00A931F9">
          <w:rPr>
            <w:rFonts w:ascii="Times New Roman" w:hAnsi="Times New Roman" w:cs="Times New Roman"/>
            <w:sz w:val="24"/>
            <w:szCs w:val="24"/>
          </w:rPr>
          <w:delText>ostamiseks</w:delText>
        </w:r>
      </w:del>
      <w:r w:rsidR="00AD39AE" w:rsidRPr="0057654B">
        <w:rPr>
          <w:rFonts w:ascii="Times New Roman" w:hAnsi="Times New Roman" w:cs="Times New Roman"/>
          <w:sz w:val="24"/>
          <w:szCs w:val="24"/>
        </w:rPr>
        <w:t xml:space="preserve"> kohaldada korrakaitseseaduse §-</w:t>
      </w:r>
      <w:del w:id="429" w:author="Aili Sandre" w:date="2024-09-10T12:02:00Z">
        <w:r w:rsidR="00AD39AE" w:rsidRPr="0057654B" w:rsidDel="00A931F9">
          <w:rPr>
            <w:rFonts w:ascii="Times New Roman" w:hAnsi="Times New Roman" w:cs="Times New Roman"/>
            <w:sz w:val="24"/>
            <w:szCs w:val="24"/>
          </w:rPr>
          <w:delText>de</w:delText>
        </w:r>
      </w:del>
      <w:r w:rsidR="00AD39AE" w:rsidRPr="0057654B">
        <w:rPr>
          <w:rFonts w:ascii="Times New Roman" w:hAnsi="Times New Roman" w:cs="Times New Roman"/>
          <w:sz w:val="24"/>
          <w:szCs w:val="24"/>
        </w:rPr>
        <w:t xml:space="preserve">s 30 ja </w:t>
      </w:r>
      <w:ins w:id="430" w:author="Aili Sandre" w:date="2024-09-10T12:02:00Z">
        <w:r w:rsidR="00A931F9" w:rsidRPr="0057654B">
          <w:rPr>
            <w:rFonts w:ascii="Times New Roman" w:hAnsi="Times New Roman" w:cs="Times New Roman"/>
            <w:sz w:val="24"/>
            <w:szCs w:val="24"/>
          </w:rPr>
          <w:t>§</w:t>
        </w:r>
        <w:r w:rsidR="00A931F9">
          <w:rPr>
            <w:rFonts w:ascii="Times New Roman" w:hAnsi="Times New Roman" w:cs="Times New Roman"/>
            <w:sz w:val="24"/>
            <w:szCs w:val="24"/>
          </w:rPr>
          <w:t xml:space="preserve">-s </w:t>
        </w:r>
      </w:ins>
      <w:r w:rsidR="00AD39AE" w:rsidRPr="0057654B">
        <w:rPr>
          <w:rFonts w:ascii="Times New Roman" w:hAnsi="Times New Roman" w:cs="Times New Roman"/>
          <w:sz w:val="24"/>
          <w:szCs w:val="24"/>
        </w:rPr>
        <w:t xml:space="preserve">50 sätestatud riikliku järelevalve erimeetmeid korrakaitseseaduses sätestatud alusel </w:t>
      </w:r>
      <w:r w:rsidR="00321B74" w:rsidRPr="0057654B">
        <w:rPr>
          <w:rFonts w:ascii="Times New Roman" w:hAnsi="Times New Roman" w:cs="Times New Roman"/>
          <w:sz w:val="24"/>
          <w:szCs w:val="24"/>
        </w:rPr>
        <w:t>ning</w:t>
      </w:r>
      <w:r w:rsidR="00AD39AE" w:rsidRPr="0057654B">
        <w:rPr>
          <w:rFonts w:ascii="Times New Roman" w:hAnsi="Times New Roman" w:cs="Times New Roman"/>
          <w:sz w:val="24"/>
          <w:szCs w:val="24"/>
        </w:rPr>
        <w:t xml:space="preserve"> korras.</w:t>
      </w:r>
    </w:p>
    <w:bookmarkEnd w:id="426"/>
    <w:p w14:paraId="05CF781E" w14:textId="77777777" w:rsidR="0057654B" w:rsidRPr="0057654B" w:rsidRDefault="0057654B" w:rsidP="00446703">
      <w:pPr>
        <w:spacing w:after="0" w:line="240" w:lineRule="auto"/>
        <w:jc w:val="both"/>
        <w:rPr>
          <w:rFonts w:ascii="Times New Roman" w:hAnsi="Times New Roman" w:cs="Times New Roman"/>
          <w:sz w:val="24"/>
          <w:szCs w:val="24"/>
        </w:rPr>
      </w:pPr>
    </w:p>
    <w:p w14:paraId="7818C64C" w14:textId="44AC27DD" w:rsidR="00E472F6" w:rsidRPr="000329FA" w:rsidDel="00A931F9" w:rsidRDefault="00E472F6" w:rsidP="00E472F6">
      <w:pPr>
        <w:spacing w:after="0" w:line="240" w:lineRule="auto"/>
        <w:jc w:val="both"/>
        <w:rPr>
          <w:del w:id="431" w:author="Aili Sandre" w:date="2024-09-10T12:02:00Z"/>
          <w:rFonts w:ascii="Times New Roman" w:hAnsi="Times New Roman" w:cs="Times New Roman"/>
          <w:sz w:val="24"/>
          <w:szCs w:val="24"/>
          <w:highlight w:val="yellow"/>
        </w:rPr>
      </w:pPr>
    </w:p>
    <w:p w14:paraId="6BA30F2D" w14:textId="122A5F8E" w:rsidR="00E472F6" w:rsidRPr="00E472F6" w:rsidRDefault="00EF480B" w:rsidP="00E472F6">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7</w:t>
      </w:r>
      <w:r w:rsidR="00E472F6" w:rsidRPr="00E472F6">
        <w:rPr>
          <w:rFonts w:ascii="Times New Roman" w:hAnsi="Times New Roman" w:cs="Times New Roman"/>
          <w:b/>
          <w:bCs/>
          <w:sz w:val="24"/>
          <w:szCs w:val="24"/>
        </w:rPr>
        <w:t>. peatükk</w:t>
      </w:r>
    </w:p>
    <w:p w14:paraId="1E760671" w14:textId="49B4232A" w:rsidR="00C72DF5" w:rsidRPr="00E472F6" w:rsidRDefault="00E472F6" w:rsidP="00E472F6">
      <w:pPr>
        <w:spacing w:after="0" w:line="240" w:lineRule="auto"/>
        <w:jc w:val="center"/>
        <w:rPr>
          <w:rFonts w:ascii="Times New Roman" w:hAnsi="Times New Roman" w:cs="Times New Roman"/>
          <w:b/>
          <w:bCs/>
          <w:sz w:val="24"/>
          <w:szCs w:val="24"/>
        </w:rPr>
      </w:pPr>
      <w:r w:rsidRPr="00E472F6">
        <w:rPr>
          <w:rFonts w:ascii="Times New Roman" w:hAnsi="Times New Roman" w:cs="Times New Roman"/>
          <w:b/>
          <w:bCs/>
          <w:sz w:val="24"/>
          <w:szCs w:val="24"/>
        </w:rPr>
        <w:t>Rakendussätted</w:t>
      </w:r>
    </w:p>
    <w:p w14:paraId="68A41C87" w14:textId="62424A71" w:rsidR="00C72DF5" w:rsidRPr="00C72DF5" w:rsidDel="00A931F9" w:rsidRDefault="00C72DF5" w:rsidP="00C72DF5">
      <w:pPr>
        <w:spacing w:after="0" w:line="240" w:lineRule="auto"/>
        <w:jc w:val="both"/>
        <w:rPr>
          <w:del w:id="432" w:author="Aili Sandre" w:date="2024-09-10T12:02:00Z"/>
          <w:rFonts w:ascii="Times New Roman" w:hAnsi="Times New Roman" w:cs="Times New Roman"/>
          <w:b/>
          <w:bCs/>
          <w:sz w:val="24"/>
          <w:szCs w:val="24"/>
        </w:rPr>
      </w:pPr>
    </w:p>
    <w:p w14:paraId="619E1527" w14:textId="77777777" w:rsidR="00C72DF5" w:rsidRPr="00E472F6" w:rsidRDefault="00C72DF5" w:rsidP="00C72DF5">
      <w:pPr>
        <w:spacing w:after="0" w:line="240" w:lineRule="auto"/>
        <w:jc w:val="both"/>
        <w:rPr>
          <w:rFonts w:ascii="Times New Roman" w:hAnsi="Times New Roman" w:cs="Times New Roman"/>
          <w:b/>
          <w:bCs/>
          <w:sz w:val="24"/>
          <w:szCs w:val="24"/>
        </w:rPr>
      </w:pPr>
    </w:p>
    <w:p w14:paraId="6D2D870B" w14:textId="6E6A1979" w:rsidR="00E472F6" w:rsidRPr="00CC0C9C" w:rsidRDefault="00E472F6" w:rsidP="00E472F6">
      <w:pPr>
        <w:spacing w:after="0" w:line="240" w:lineRule="auto"/>
        <w:jc w:val="both"/>
        <w:rPr>
          <w:rFonts w:ascii="Times New Roman" w:hAnsi="Times New Roman" w:cs="Times New Roman"/>
          <w:b/>
          <w:bCs/>
          <w:sz w:val="24"/>
          <w:szCs w:val="24"/>
        </w:rPr>
      </w:pPr>
      <w:r w:rsidRPr="00CC0C9C">
        <w:rPr>
          <w:rFonts w:ascii="Times New Roman" w:hAnsi="Times New Roman" w:cs="Times New Roman"/>
          <w:b/>
          <w:bCs/>
          <w:sz w:val="24"/>
          <w:szCs w:val="24"/>
        </w:rPr>
        <w:t xml:space="preserve">§ </w:t>
      </w:r>
      <w:r w:rsidR="00C5611A">
        <w:rPr>
          <w:rFonts w:ascii="Times New Roman" w:hAnsi="Times New Roman" w:cs="Times New Roman"/>
          <w:b/>
          <w:bCs/>
          <w:sz w:val="24"/>
          <w:szCs w:val="24"/>
        </w:rPr>
        <w:t>30</w:t>
      </w:r>
      <w:r w:rsidRPr="00CC0C9C">
        <w:rPr>
          <w:rFonts w:ascii="Times New Roman" w:hAnsi="Times New Roman" w:cs="Times New Roman"/>
          <w:b/>
          <w:bCs/>
          <w:sz w:val="24"/>
          <w:szCs w:val="24"/>
        </w:rPr>
        <w:t xml:space="preserve">. </w:t>
      </w:r>
      <w:r w:rsidR="00717EE2">
        <w:rPr>
          <w:rFonts w:ascii="Times New Roman" w:hAnsi="Times New Roman" w:cs="Times New Roman"/>
          <w:b/>
          <w:bCs/>
          <w:sz w:val="24"/>
          <w:szCs w:val="24"/>
        </w:rPr>
        <w:t xml:space="preserve">2024. aasta </w:t>
      </w:r>
      <w:proofErr w:type="spellStart"/>
      <w:r w:rsidR="00717EE2">
        <w:rPr>
          <w:rFonts w:ascii="Times New Roman" w:hAnsi="Times New Roman" w:cs="Times New Roman"/>
          <w:b/>
          <w:bCs/>
          <w:sz w:val="24"/>
          <w:szCs w:val="24"/>
        </w:rPr>
        <w:t>evalveerimise</w:t>
      </w:r>
      <w:proofErr w:type="spellEnd"/>
      <w:r w:rsidR="00717EE2">
        <w:rPr>
          <w:rFonts w:ascii="Times New Roman" w:hAnsi="Times New Roman" w:cs="Times New Roman"/>
          <w:b/>
          <w:bCs/>
          <w:sz w:val="24"/>
          <w:szCs w:val="24"/>
        </w:rPr>
        <w:t xml:space="preserve"> positiivse tulemuse kehtivus</w:t>
      </w:r>
    </w:p>
    <w:p w14:paraId="6A7BA803" w14:textId="77777777" w:rsidR="00A00B84" w:rsidRPr="00AA5706" w:rsidRDefault="00A00B84" w:rsidP="00E472F6">
      <w:pPr>
        <w:spacing w:after="0" w:line="240" w:lineRule="auto"/>
        <w:jc w:val="both"/>
        <w:rPr>
          <w:rFonts w:ascii="Times New Roman" w:hAnsi="Times New Roman" w:cs="Times New Roman"/>
          <w:sz w:val="24"/>
          <w:szCs w:val="24"/>
          <w:highlight w:val="yellow"/>
        </w:rPr>
      </w:pPr>
    </w:p>
    <w:p w14:paraId="243895A9" w14:textId="77602A1E" w:rsidR="00F41E76" w:rsidRPr="00CC0C9C" w:rsidRDefault="00101479" w:rsidP="00CD040C">
      <w:pPr>
        <w:spacing w:after="0" w:line="240" w:lineRule="auto"/>
        <w:jc w:val="both"/>
        <w:rPr>
          <w:rFonts w:ascii="Times New Roman" w:hAnsi="Times New Roman" w:cs="Times New Roman"/>
          <w:sz w:val="24"/>
          <w:szCs w:val="24"/>
        </w:rPr>
      </w:pPr>
      <w:r w:rsidRPr="00CC0C9C">
        <w:rPr>
          <w:rFonts w:ascii="Times New Roman" w:hAnsi="Times New Roman" w:cs="Times New Roman"/>
          <w:sz w:val="24"/>
          <w:szCs w:val="24"/>
        </w:rPr>
        <w:t>2024</w:t>
      </w:r>
      <w:r w:rsidR="00F41E76" w:rsidRPr="00CC0C9C">
        <w:rPr>
          <w:rFonts w:ascii="Times New Roman" w:hAnsi="Times New Roman" w:cs="Times New Roman"/>
          <w:sz w:val="24"/>
          <w:szCs w:val="24"/>
        </w:rPr>
        <w:t xml:space="preserve">. aasta korralise </w:t>
      </w:r>
      <w:proofErr w:type="spellStart"/>
      <w:r w:rsidR="00F41E76" w:rsidRPr="00CC0C9C">
        <w:rPr>
          <w:rFonts w:ascii="Times New Roman" w:hAnsi="Times New Roman" w:cs="Times New Roman"/>
          <w:sz w:val="24"/>
          <w:szCs w:val="24"/>
        </w:rPr>
        <w:t>evalveerimise</w:t>
      </w:r>
      <w:proofErr w:type="spellEnd"/>
      <w:r w:rsidR="00F41E76" w:rsidRPr="00CC0C9C">
        <w:rPr>
          <w:rFonts w:ascii="Times New Roman" w:hAnsi="Times New Roman" w:cs="Times New Roman"/>
          <w:sz w:val="24"/>
          <w:szCs w:val="24"/>
        </w:rPr>
        <w:t xml:space="preserve"> </w:t>
      </w:r>
      <w:r w:rsidR="00E42A56" w:rsidRPr="00CC0C9C">
        <w:rPr>
          <w:rFonts w:ascii="Times New Roman" w:hAnsi="Times New Roman" w:cs="Times New Roman"/>
          <w:sz w:val="24"/>
          <w:szCs w:val="24"/>
        </w:rPr>
        <w:t xml:space="preserve">positiivne </w:t>
      </w:r>
      <w:r w:rsidR="00F41E76" w:rsidRPr="00CC0C9C">
        <w:rPr>
          <w:rFonts w:ascii="Times New Roman" w:hAnsi="Times New Roman" w:cs="Times New Roman"/>
          <w:sz w:val="24"/>
          <w:szCs w:val="24"/>
        </w:rPr>
        <w:t xml:space="preserve">tulemus </w:t>
      </w:r>
      <w:r w:rsidR="00C267AF" w:rsidRPr="00CC0C9C">
        <w:rPr>
          <w:rFonts w:ascii="Times New Roman" w:hAnsi="Times New Roman" w:cs="Times New Roman"/>
          <w:sz w:val="24"/>
          <w:szCs w:val="24"/>
        </w:rPr>
        <w:t xml:space="preserve">kehtib kuni </w:t>
      </w:r>
      <w:proofErr w:type="spellStart"/>
      <w:r w:rsidR="00C267AF" w:rsidRPr="00CC0C9C">
        <w:rPr>
          <w:rFonts w:ascii="Times New Roman" w:hAnsi="Times New Roman" w:cs="Times New Roman"/>
          <w:sz w:val="24"/>
          <w:szCs w:val="24"/>
        </w:rPr>
        <w:t>evalveerimise</w:t>
      </w:r>
      <w:proofErr w:type="spellEnd"/>
      <w:r w:rsidR="00C267AF" w:rsidRPr="00CC0C9C">
        <w:rPr>
          <w:rFonts w:ascii="Times New Roman" w:hAnsi="Times New Roman" w:cs="Times New Roman"/>
          <w:sz w:val="24"/>
          <w:szCs w:val="24"/>
        </w:rPr>
        <w:t xml:space="preserve"> otsuses </w:t>
      </w:r>
      <w:r w:rsidR="00067C56">
        <w:rPr>
          <w:rFonts w:ascii="Times New Roman" w:hAnsi="Times New Roman" w:cs="Times New Roman"/>
          <w:sz w:val="24"/>
          <w:szCs w:val="24"/>
        </w:rPr>
        <w:t>nimetatud</w:t>
      </w:r>
      <w:r w:rsidR="005B5BA9" w:rsidRPr="00CC0C9C">
        <w:rPr>
          <w:rFonts w:ascii="Times New Roman" w:hAnsi="Times New Roman" w:cs="Times New Roman"/>
          <w:sz w:val="24"/>
          <w:szCs w:val="24"/>
        </w:rPr>
        <w:t xml:space="preserve"> </w:t>
      </w:r>
      <w:r w:rsidR="0081162E" w:rsidRPr="00CC0C9C">
        <w:rPr>
          <w:rFonts w:ascii="Times New Roman" w:hAnsi="Times New Roman" w:cs="Times New Roman"/>
          <w:sz w:val="24"/>
          <w:szCs w:val="24"/>
        </w:rPr>
        <w:t>tähtajani</w:t>
      </w:r>
      <w:r w:rsidR="00F41E76" w:rsidRPr="00CC0C9C">
        <w:rPr>
          <w:rFonts w:ascii="Times New Roman" w:hAnsi="Times New Roman" w:cs="Times New Roman"/>
          <w:sz w:val="24"/>
          <w:szCs w:val="24"/>
        </w:rPr>
        <w:t>.</w:t>
      </w:r>
    </w:p>
    <w:p w14:paraId="64DA06B2" w14:textId="77777777" w:rsidR="00717EE2" w:rsidRPr="00CD040C" w:rsidRDefault="00717EE2" w:rsidP="00CD040C">
      <w:pPr>
        <w:spacing w:after="0" w:line="240" w:lineRule="auto"/>
        <w:jc w:val="both"/>
        <w:rPr>
          <w:rFonts w:ascii="Times New Roman" w:hAnsi="Times New Roman" w:cs="Times New Roman"/>
          <w:sz w:val="24"/>
          <w:szCs w:val="24"/>
        </w:rPr>
      </w:pPr>
    </w:p>
    <w:p w14:paraId="274A9F36" w14:textId="0EE90E23" w:rsidR="00E472F6" w:rsidRDefault="00717EE2" w:rsidP="00101479">
      <w:pPr>
        <w:spacing w:after="0" w:line="240" w:lineRule="auto"/>
        <w:contextualSpacing/>
        <w:jc w:val="both"/>
        <w:rPr>
          <w:rFonts w:ascii="Times New Roman" w:hAnsi="Times New Roman" w:cs="Times New Roman"/>
          <w:b/>
          <w:bCs/>
          <w:sz w:val="24"/>
          <w:szCs w:val="24"/>
        </w:rPr>
      </w:pPr>
      <w:r w:rsidRPr="00CD040C">
        <w:rPr>
          <w:rFonts w:ascii="Times New Roman" w:hAnsi="Times New Roman" w:cs="Times New Roman"/>
          <w:b/>
          <w:bCs/>
          <w:sz w:val="24"/>
          <w:szCs w:val="24"/>
        </w:rPr>
        <w:t xml:space="preserve">§ </w:t>
      </w:r>
      <w:r w:rsidR="00C5611A">
        <w:rPr>
          <w:rFonts w:ascii="Times New Roman" w:hAnsi="Times New Roman" w:cs="Times New Roman"/>
          <w:b/>
          <w:bCs/>
          <w:sz w:val="24"/>
          <w:szCs w:val="24"/>
        </w:rPr>
        <w:t>31</w:t>
      </w:r>
      <w:r w:rsidR="00446703">
        <w:rPr>
          <w:rFonts w:ascii="Times New Roman" w:hAnsi="Times New Roman" w:cs="Times New Roman"/>
          <w:b/>
          <w:bCs/>
          <w:sz w:val="24"/>
          <w:szCs w:val="24"/>
        </w:rPr>
        <w:t>.</w:t>
      </w:r>
      <w:r w:rsidRPr="00CD040C">
        <w:rPr>
          <w:rFonts w:ascii="Times New Roman" w:hAnsi="Times New Roman" w:cs="Times New Roman"/>
          <w:b/>
          <w:bCs/>
          <w:sz w:val="24"/>
          <w:szCs w:val="24"/>
        </w:rPr>
        <w:t xml:space="preserve"> Asutuse teadus- ja arendustegevuse toetuse baasrahastuse arvestamine aastatel 2025</w:t>
      </w:r>
      <w:ins w:id="433" w:author="Aili Sandre" w:date="2024-09-10T12:03:00Z">
        <w:r w:rsidR="00A931F9" w:rsidRPr="00BD5485">
          <w:rPr>
            <w:rFonts w:eastAsia="Times New Roman" w:cstheme="minorHAnsi"/>
            <w:sz w:val="24"/>
            <w:szCs w:val="24"/>
            <w:lang w:eastAsia="et-EE"/>
          </w:rPr>
          <w:t>–</w:t>
        </w:r>
      </w:ins>
      <w:del w:id="434" w:author="Aili Sandre" w:date="2024-09-10T12:02:00Z">
        <w:r w:rsidRPr="00CD040C" w:rsidDel="00A931F9">
          <w:rPr>
            <w:rFonts w:ascii="Times New Roman" w:hAnsi="Times New Roman" w:cs="Times New Roman"/>
            <w:b/>
            <w:bCs/>
            <w:sz w:val="24"/>
            <w:szCs w:val="24"/>
          </w:rPr>
          <w:delText>-</w:delText>
        </w:r>
      </w:del>
      <w:r w:rsidRPr="00CD040C">
        <w:rPr>
          <w:rFonts w:ascii="Times New Roman" w:hAnsi="Times New Roman" w:cs="Times New Roman"/>
          <w:b/>
          <w:bCs/>
          <w:sz w:val="24"/>
          <w:szCs w:val="24"/>
        </w:rPr>
        <w:t>2027</w:t>
      </w:r>
    </w:p>
    <w:p w14:paraId="0B594978" w14:textId="77777777" w:rsidR="00E33AA7" w:rsidRPr="00CD040C" w:rsidRDefault="00E33AA7" w:rsidP="00101479">
      <w:pPr>
        <w:spacing w:after="0" w:line="240" w:lineRule="auto"/>
        <w:contextualSpacing/>
        <w:jc w:val="both"/>
        <w:rPr>
          <w:rFonts w:ascii="Times New Roman" w:hAnsi="Times New Roman" w:cs="Times New Roman"/>
          <w:b/>
          <w:sz w:val="24"/>
          <w:szCs w:val="24"/>
        </w:rPr>
      </w:pPr>
    </w:p>
    <w:p w14:paraId="3BC3123B" w14:textId="23317539" w:rsidR="00BE66DD" w:rsidRPr="00CC0C9C" w:rsidRDefault="1A4580E6" w:rsidP="00CC0C9C">
      <w:pPr>
        <w:spacing w:after="0" w:line="240" w:lineRule="auto"/>
        <w:jc w:val="both"/>
        <w:rPr>
          <w:rFonts w:ascii="Times New Roman" w:hAnsi="Times New Roman" w:cs="Times New Roman"/>
          <w:sz w:val="24"/>
          <w:szCs w:val="24"/>
        </w:rPr>
      </w:pPr>
      <w:r w:rsidRPr="00CC0C9C">
        <w:rPr>
          <w:rFonts w:ascii="Times New Roman" w:hAnsi="Times New Roman" w:cs="Times New Roman"/>
          <w:sz w:val="24"/>
          <w:szCs w:val="24"/>
        </w:rPr>
        <w:lastRenderedPageBreak/>
        <w:t xml:space="preserve">Käesoleva seaduse </w:t>
      </w:r>
      <w:r w:rsidRPr="00191ED7">
        <w:rPr>
          <w:rFonts w:ascii="Times New Roman" w:hAnsi="Times New Roman" w:cs="Times New Roman"/>
          <w:sz w:val="24"/>
          <w:szCs w:val="24"/>
        </w:rPr>
        <w:t xml:space="preserve">§-s </w:t>
      </w:r>
      <w:r w:rsidR="00CB5327">
        <w:rPr>
          <w:rFonts w:ascii="Times New Roman" w:hAnsi="Times New Roman" w:cs="Times New Roman"/>
          <w:sz w:val="24"/>
          <w:szCs w:val="24"/>
        </w:rPr>
        <w:t>21</w:t>
      </w:r>
      <w:r w:rsidR="00C267AF" w:rsidRPr="00CC0C9C">
        <w:rPr>
          <w:rFonts w:ascii="Times New Roman" w:hAnsi="Times New Roman" w:cs="Times New Roman"/>
          <w:sz w:val="24"/>
          <w:szCs w:val="24"/>
        </w:rPr>
        <w:t xml:space="preserve"> </w:t>
      </w:r>
      <w:r w:rsidRPr="00CC0C9C">
        <w:rPr>
          <w:rFonts w:ascii="Times New Roman" w:hAnsi="Times New Roman" w:cs="Times New Roman"/>
          <w:sz w:val="24"/>
          <w:szCs w:val="24"/>
        </w:rPr>
        <w:t xml:space="preserve">sätestatud asutuse teadus- ja arendustegevuse toetuse </w:t>
      </w:r>
      <w:r w:rsidR="05C26AD2" w:rsidRPr="00CC0C9C">
        <w:rPr>
          <w:rFonts w:ascii="Times New Roman" w:hAnsi="Times New Roman" w:cs="Times New Roman"/>
          <w:sz w:val="24"/>
          <w:szCs w:val="24"/>
        </w:rPr>
        <w:t xml:space="preserve">baasrahastuse </w:t>
      </w:r>
      <w:r w:rsidRPr="00CC0C9C">
        <w:rPr>
          <w:rFonts w:ascii="Times New Roman" w:hAnsi="Times New Roman" w:cs="Times New Roman"/>
          <w:sz w:val="24"/>
          <w:szCs w:val="24"/>
        </w:rPr>
        <w:t xml:space="preserve">arvestamisel </w:t>
      </w:r>
      <w:r w:rsidR="00266B9F" w:rsidRPr="00CC0C9C">
        <w:rPr>
          <w:rFonts w:ascii="Times New Roman" w:hAnsi="Times New Roman" w:cs="Times New Roman"/>
          <w:sz w:val="24"/>
          <w:szCs w:val="24"/>
        </w:rPr>
        <w:t xml:space="preserve">aastateks </w:t>
      </w:r>
      <w:r w:rsidR="003D2460" w:rsidRPr="00CC0C9C">
        <w:rPr>
          <w:rFonts w:ascii="Times New Roman" w:hAnsi="Times New Roman" w:cs="Times New Roman"/>
          <w:sz w:val="24"/>
          <w:szCs w:val="24"/>
        </w:rPr>
        <w:t>202</w:t>
      </w:r>
      <w:r w:rsidR="003D2460">
        <w:rPr>
          <w:rFonts w:ascii="Times New Roman" w:hAnsi="Times New Roman" w:cs="Times New Roman"/>
          <w:sz w:val="24"/>
          <w:szCs w:val="24"/>
        </w:rPr>
        <w:t>5</w:t>
      </w:r>
      <w:r w:rsidR="00E35986">
        <w:rPr>
          <w:rFonts w:ascii="Times New Roman" w:hAnsi="Times New Roman" w:cs="Times New Roman"/>
          <w:sz w:val="24"/>
          <w:szCs w:val="24"/>
        </w:rPr>
        <w:t>–</w:t>
      </w:r>
      <w:r w:rsidR="003D2460" w:rsidRPr="00CC0C9C">
        <w:rPr>
          <w:rFonts w:ascii="Times New Roman" w:hAnsi="Times New Roman" w:cs="Times New Roman"/>
          <w:sz w:val="24"/>
          <w:szCs w:val="24"/>
        </w:rPr>
        <w:t>202</w:t>
      </w:r>
      <w:r w:rsidR="003D2460">
        <w:rPr>
          <w:rFonts w:ascii="Times New Roman" w:hAnsi="Times New Roman" w:cs="Times New Roman"/>
          <w:sz w:val="24"/>
          <w:szCs w:val="24"/>
        </w:rPr>
        <w:t xml:space="preserve">7 </w:t>
      </w:r>
      <w:r w:rsidRPr="00CC0C9C">
        <w:rPr>
          <w:rFonts w:ascii="Times New Roman" w:hAnsi="Times New Roman" w:cs="Times New Roman"/>
          <w:sz w:val="24"/>
          <w:szCs w:val="24"/>
        </w:rPr>
        <w:t>võetakse aluseks teadus- ja arendusasutusele</w:t>
      </w:r>
      <w:r w:rsidR="00C267AF" w:rsidRPr="00CC0C9C">
        <w:rPr>
          <w:rFonts w:ascii="Times New Roman" w:hAnsi="Times New Roman" w:cs="Times New Roman"/>
          <w:sz w:val="24"/>
          <w:szCs w:val="24"/>
        </w:rPr>
        <w:t>, ülikoolile</w:t>
      </w:r>
      <w:r w:rsidRPr="00CC0C9C">
        <w:rPr>
          <w:rFonts w:ascii="Times New Roman" w:hAnsi="Times New Roman" w:cs="Times New Roman"/>
          <w:sz w:val="24"/>
          <w:szCs w:val="24"/>
        </w:rPr>
        <w:t xml:space="preserve"> </w:t>
      </w:r>
      <w:r w:rsidR="61495C85" w:rsidRPr="00CC0C9C">
        <w:rPr>
          <w:rFonts w:ascii="Times New Roman" w:hAnsi="Times New Roman" w:cs="Times New Roman"/>
          <w:sz w:val="24"/>
          <w:szCs w:val="24"/>
        </w:rPr>
        <w:t xml:space="preserve">või </w:t>
      </w:r>
      <w:proofErr w:type="spellStart"/>
      <w:r w:rsidR="00C267AF" w:rsidRPr="00CC0C9C">
        <w:rPr>
          <w:rFonts w:ascii="Times New Roman" w:hAnsi="Times New Roman" w:cs="Times New Roman"/>
          <w:sz w:val="24"/>
          <w:szCs w:val="24"/>
        </w:rPr>
        <w:t>evalveeritud</w:t>
      </w:r>
      <w:proofErr w:type="spellEnd"/>
      <w:r w:rsidR="00C267AF" w:rsidRPr="00CC0C9C">
        <w:rPr>
          <w:rFonts w:ascii="Times New Roman" w:hAnsi="Times New Roman" w:cs="Times New Roman"/>
          <w:sz w:val="24"/>
          <w:szCs w:val="24"/>
        </w:rPr>
        <w:t xml:space="preserve"> rakendus</w:t>
      </w:r>
      <w:r w:rsidR="61495C85" w:rsidRPr="00CC0C9C">
        <w:rPr>
          <w:rFonts w:ascii="Times New Roman" w:hAnsi="Times New Roman" w:cs="Times New Roman"/>
          <w:sz w:val="24"/>
          <w:szCs w:val="24"/>
        </w:rPr>
        <w:t xml:space="preserve">kõrgkoolile </w:t>
      </w:r>
      <w:r w:rsidR="005C55B0">
        <w:rPr>
          <w:rFonts w:ascii="Times New Roman" w:hAnsi="Times New Roman" w:cs="Times New Roman"/>
          <w:sz w:val="24"/>
          <w:szCs w:val="24"/>
        </w:rPr>
        <w:t xml:space="preserve">asutuse </w:t>
      </w:r>
      <w:r w:rsidRPr="00CC0C9C">
        <w:rPr>
          <w:rFonts w:ascii="Times New Roman" w:hAnsi="Times New Roman" w:cs="Times New Roman"/>
          <w:sz w:val="24"/>
          <w:szCs w:val="24"/>
        </w:rPr>
        <w:t xml:space="preserve">teadus- ja arendustegevuse toetuse määramise kalendriaastale eelneva kolme kalendriaasta jooksul </w:t>
      </w:r>
      <w:ins w:id="435" w:author="Aili Sandre" w:date="2024-09-10T12:04:00Z">
        <w:r w:rsidR="00A931F9">
          <w:rPr>
            <w:rFonts w:ascii="Times New Roman" w:hAnsi="Times New Roman" w:cs="Times New Roman"/>
            <w:sz w:val="24"/>
            <w:szCs w:val="24"/>
          </w:rPr>
          <w:t>sama liiki</w:t>
        </w:r>
      </w:ins>
      <w:del w:id="436" w:author="Aili Sandre" w:date="2024-09-10T12:04:00Z">
        <w:r w:rsidRPr="00CC0C9C" w:rsidDel="00A931F9">
          <w:rPr>
            <w:rFonts w:ascii="Times New Roman" w:hAnsi="Times New Roman" w:cs="Times New Roman"/>
            <w:sz w:val="24"/>
            <w:szCs w:val="24"/>
          </w:rPr>
          <w:delText xml:space="preserve">eraldatud </w:delText>
        </w:r>
        <w:r w:rsidR="005C55B0" w:rsidDel="00A931F9">
          <w:rPr>
            <w:rFonts w:ascii="Times New Roman" w:hAnsi="Times New Roman" w:cs="Times New Roman"/>
            <w:sz w:val="24"/>
            <w:szCs w:val="24"/>
          </w:rPr>
          <w:delText xml:space="preserve">asutuse </w:delText>
        </w:r>
        <w:r w:rsidRPr="00CC0C9C" w:rsidDel="00A931F9">
          <w:rPr>
            <w:rFonts w:ascii="Times New Roman" w:hAnsi="Times New Roman" w:cs="Times New Roman"/>
            <w:sz w:val="24"/>
            <w:szCs w:val="24"/>
          </w:rPr>
          <w:delText>teadus- ja arendustegevuse</w:delText>
        </w:r>
      </w:del>
      <w:r w:rsidRPr="00CC0C9C">
        <w:rPr>
          <w:rFonts w:ascii="Times New Roman" w:hAnsi="Times New Roman" w:cs="Times New Roman"/>
          <w:sz w:val="24"/>
          <w:szCs w:val="24"/>
        </w:rPr>
        <w:t xml:space="preserve"> toetust ja baasfinantseerimi</w:t>
      </w:r>
      <w:r w:rsidR="05C26AD2" w:rsidRPr="00CC0C9C">
        <w:rPr>
          <w:rFonts w:ascii="Times New Roman" w:hAnsi="Times New Roman" w:cs="Times New Roman"/>
          <w:sz w:val="24"/>
          <w:szCs w:val="24"/>
        </w:rPr>
        <w:t>st</w:t>
      </w:r>
      <w:r w:rsidRPr="00CC0C9C">
        <w:rPr>
          <w:rFonts w:ascii="Times New Roman" w:hAnsi="Times New Roman" w:cs="Times New Roman"/>
          <w:sz w:val="24"/>
          <w:szCs w:val="24"/>
        </w:rPr>
        <w:t xml:space="preserve"> </w:t>
      </w:r>
      <w:r w:rsidR="3472D5E5" w:rsidRPr="00CC0C9C">
        <w:rPr>
          <w:rFonts w:ascii="Times New Roman" w:hAnsi="Times New Roman" w:cs="Times New Roman"/>
          <w:sz w:val="24"/>
          <w:szCs w:val="24"/>
        </w:rPr>
        <w:t xml:space="preserve">osakaaluna </w:t>
      </w:r>
      <w:r w:rsidRPr="00CC0C9C">
        <w:rPr>
          <w:rFonts w:ascii="Times New Roman" w:hAnsi="Times New Roman" w:cs="Times New Roman"/>
          <w:sz w:val="24"/>
          <w:szCs w:val="24"/>
        </w:rPr>
        <w:t>samal perioodil teadus- ja arendusasutusele</w:t>
      </w:r>
      <w:r w:rsidR="005E1047">
        <w:rPr>
          <w:rFonts w:ascii="Times New Roman" w:hAnsi="Times New Roman" w:cs="Times New Roman"/>
          <w:sz w:val="24"/>
          <w:szCs w:val="24"/>
        </w:rPr>
        <w:t xml:space="preserve">, ülikoolile või </w:t>
      </w:r>
      <w:proofErr w:type="spellStart"/>
      <w:r w:rsidR="005E1047">
        <w:rPr>
          <w:rFonts w:ascii="Times New Roman" w:hAnsi="Times New Roman" w:cs="Times New Roman"/>
          <w:sz w:val="24"/>
          <w:szCs w:val="24"/>
        </w:rPr>
        <w:t>evalveeritud</w:t>
      </w:r>
      <w:proofErr w:type="spellEnd"/>
      <w:r w:rsidR="61495C85" w:rsidRPr="00CC0C9C">
        <w:rPr>
          <w:rFonts w:ascii="Times New Roman" w:hAnsi="Times New Roman" w:cs="Times New Roman"/>
          <w:sz w:val="24"/>
          <w:szCs w:val="24"/>
        </w:rPr>
        <w:t xml:space="preserve"> </w:t>
      </w:r>
      <w:r w:rsidR="005E1047">
        <w:rPr>
          <w:rFonts w:ascii="Times New Roman" w:hAnsi="Times New Roman" w:cs="Times New Roman"/>
          <w:sz w:val="24"/>
          <w:szCs w:val="24"/>
        </w:rPr>
        <w:t>rakendus</w:t>
      </w:r>
      <w:r w:rsidR="61495C85" w:rsidRPr="00CC0C9C">
        <w:rPr>
          <w:rFonts w:ascii="Times New Roman" w:hAnsi="Times New Roman" w:cs="Times New Roman"/>
          <w:sz w:val="24"/>
          <w:szCs w:val="24"/>
        </w:rPr>
        <w:t>kõrgkoolile</w:t>
      </w:r>
      <w:r w:rsidRPr="00CC0C9C">
        <w:rPr>
          <w:rFonts w:ascii="Times New Roman" w:hAnsi="Times New Roman" w:cs="Times New Roman"/>
          <w:sz w:val="24"/>
          <w:szCs w:val="24"/>
        </w:rPr>
        <w:t xml:space="preserve"> eraldatud </w:t>
      </w:r>
      <w:r w:rsidR="005C55B0">
        <w:rPr>
          <w:rFonts w:ascii="Times New Roman" w:hAnsi="Times New Roman" w:cs="Times New Roman"/>
          <w:sz w:val="24"/>
          <w:szCs w:val="24"/>
        </w:rPr>
        <w:t xml:space="preserve">asutuse </w:t>
      </w:r>
      <w:r w:rsidRPr="00CC0C9C">
        <w:rPr>
          <w:rFonts w:ascii="Times New Roman" w:hAnsi="Times New Roman" w:cs="Times New Roman"/>
          <w:sz w:val="24"/>
          <w:szCs w:val="24"/>
        </w:rPr>
        <w:t>teadus- ja arendustegevuse toetuse ja baasfinantseerimise kogumah</w:t>
      </w:r>
      <w:r w:rsidR="05C26AD2" w:rsidRPr="00CC0C9C">
        <w:rPr>
          <w:rFonts w:ascii="Times New Roman" w:hAnsi="Times New Roman" w:cs="Times New Roman"/>
          <w:sz w:val="24"/>
          <w:szCs w:val="24"/>
        </w:rPr>
        <w:t>u</w:t>
      </w:r>
      <w:r w:rsidR="3472D5E5" w:rsidRPr="00CC0C9C">
        <w:rPr>
          <w:rFonts w:ascii="Times New Roman" w:hAnsi="Times New Roman" w:cs="Times New Roman"/>
          <w:sz w:val="24"/>
          <w:szCs w:val="24"/>
        </w:rPr>
        <w:t>st</w:t>
      </w:r>
      <w:r w:rsidRPr="00CC0C9C">
        <w:rPr>
          <w:rFonts w:ascii="Times New Roman" w:hAnsi="Times New Roman" w:cs="Times New Roman"/>
          <w:sz w:val="24"/>
          <w:szCs w:val="24"/>
        </w:rPr>
        <w:t>.</w:t>
      </w:r>
    </w:p>
    <w:p w14:paraId="039B0336" w14:textId="77777777" w:rsidR="00CC0C9C" w:rsidRPr="00CC0C9C" w:rsidRDefault="00CC0C9C" w:rsidP="00CC0C9C">
      <w:pPr>
        <w:spacing w:after="0" w:line="240" w:lineRule="auto"/>
        <w:jc w:val="both"/>
        <w:rPr>
          <w:rFonts w:ascii="Times New Roman" w:hAnsi="Times New Roman" w:cs="Times New Roman"/>
          <w:sz w:val="24"/>
          <w:szCs w:val="24"/>
        </w:rPr>
      </w:pPr>
    </w:p>
    <w:p w14:paraId="2CD7EB9A" w14:textId="6211867A" w:rsidR="00C5611A" w:rsidRDefault="00717EE2" w:rsidP="00805D08">
      <w:pPr>
        <w:pStyle w:val="Loendilik"/>
        <w:spacing w:after="0" w:line="240" w:lineRule="auto"/>
        <w:ind w:left="0"/>
        <w:jc w:val="both"/>
        <w:rPr>
          <w:rFonts w:ascii="Times New Roman" w:hAnsi="Times New Roman" w:cs="Times New Roman"/>
          <w:b/>
          <w:bCs/>
          <w:sz w:val="24"/>
          <w:szCs w:val="24"/>
        </w:rPr>
      </w:pPr>
      <w:r w:rsidRPr="00CD040C">
        <w:rPr>
          <w:rFonts w:ascii="Times New Roman" w:hAnsi="Times New Roman" w:cs="Times New Roman"/>
          <w:b/>
          <w:bCs/>
          <w:sz w:val="24"/>
          <w:szCs w:val="24"/>
        </w:rPr>
        <w:t xml:space="preserve">§ </w:t>
      </w:r>
      <w:r w:rsidR="00C5611A">
        <w:rPr>
          <w:rFonts w:ascii="Times New Roman" w:hAnsi="Times New Roman" w:cs="Times New Roman"/>
          <w:b/>
          <w:bCs/>
          <w:sz w:val="24"/>
          <w:szCs w:val="24"/>
        </w:rPr>
        <w:t>32.</w:t>
      </w:r>
      <w:r w:rsidRPr="00CD040C">
        <w:rPr>
          <w:rFonts w:ascii="Times New Roman" w:hAnsi="Times New Roman" w:cs="Times New Roman"/>
          <w:b/>
          <w:bCs/>
          <w:sz w:val="24"/>
          <w:szCs w:val="24"/>
        </w:rPr>
        <w:t xml:space="preserve"> Rahvusteaduste rahastamine asutuse teadus- ja arendustegevuse toetusele üleminekul</w:t>
      </w:r>
      <w:del w:id="437" w:author="Aili Sandre" w:date="2024-09-10T12:05:00Z">
        <w:r w:rsidRPr="00CD040C" w:rsidDel="00A931F9">
          <w:rPr>
            <w:rFonts w:ascii="Times New Roman" w:hAnsi="Times New Roman" w:cs="Times New Roman"/>
            <w:b/>
            <w:bCs/>
            <w:sz w:val="24"/>
            <w:szCs w:val="24"/>
          </w:rPr>
          <w:delText xml:space="preserve"> </w:delText>
        </w:r>
      </w:del>
    </w:p>
    <w:p w14:paraId="31FC7515" w14:textId="77777777" w:rsidR="00E5277D" w:rsidRDefault="00E5277D" w:rsidP="00805D08">
      <w:pPr>
        <w:pStyle w:val="Loendilik"/>
        <w:spacing w:after="0" w:line="240" w:lineRule="auto"/>
        <w:ind w:left="0"/>
        <w:jc w:val="both"/>
        <w:rPr>
          <w:rFonts w:ascii="Times New Roman" w:hAnsi="Times New Roman" w:cs="Times New Roman"/>
          <w:sz w:val="24"/>
          <w:szCs w:val="24"/>
        </w:rPr>
      </w:pPr>
    </w:p>
    <w:p w14:paraId="38E757C1" w14:textId="350BC0A9" w:rsidR="009F2B83" w:rsidRPr="00CC0C9C" w:rsidRDefault="005C55B0" w:rsidP="00805D08">
      <w:pPr>
        <w:pStyle w:val="Loendilik"/>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Asutuse teadus- ja arendustegevuse toetusele </w:t>
      </w:r>
      <w:r w:rsidR="00E516EC" w:rsidRPr="00CC0C9C">
        <w:rPr>
          <w:rFonts w:ascii="Times New Roman" w:hAnsi="Times New Roman" w:cs="Times New Roman"/>
          <w:sz w:val="24"/>
          <w:szCs w:val="24"/>
        </w:rPr>
        <w:t>üleminekul tagatakse r</w:t>
      </w:r>
      <w:r w:rsidR="00C267AF" w:rsidRPr="00CC0C9C">
        <w:rPr>
          <w:rFonts w:ascii="Times New Roman" w:hAnsi="Times New Roman" w:cs="Times New Roman"/>
          <w:sz w:val="24"/>
          <w:szCs w:val="24"/>
        </w:rPr>
        <w:t xml:space="preserve">ahvusteaduste rahastamise </w:t>
      </w:r>
      <w:r w:rsidR="00C5611A">
        <w:rPr>
          <w:rFonts w:ascii="Times New Roman" w:hAnsi="Times New Roman" w:cs="Times New Roman"/>
          <w:sz w:val="24"/>
          <w:szCs w:val="24"/>
        </w:rPr>
        <w:t>osakaal 5</w:t>
      </w:r>
      <w:ins w:id="438" w:author="Aili Sandre" w:date="2024-09-10T12:05:00Z">
        <w:r w:rsidR="00A931F9">
          <w:rPr>
            <w:rFonts w:ascii="Times New Roman" w:hAnsi="Times New Roman" w:cs="Times New Roman"/>
            <w:sz w:val="24"/>
            <w:szCs w:val="24"/>
          </w:rPr>
          <w:t xml:space="preserve"> protsendi</w:t>
        </w:r>
      </w:ins>
      <w:del w:id="439" w:author="Aili Sandre" w:date="2024-09-10T12:05:00Z">
        <w:r w:rsidR="00C5611A" w:rsidDel="00A931F9">
          <w:rPr>
            <w:rFonts w:ascii="Times New Roman" w:hAnsi="Times New Roman" w:cs="Times New Roman"/>
            <w:sz w:val="24"/>
            <w:szCs w:val="24"/>
          </w:rPr>
          <w:delText>%</w:delText>
        </w:r>
      </w:del>
      <w:r w:rsidR="00C5611A">
        <w:rPr>
          <w:rFonts w:ascii="Times New Roman" w:hAnsi="Times New Roman" w:cs="Times New Roman"/>
          <w:sz w:val="24"/>
          <w:szCs w:val="24"/>
        </w:rPr>
        <w:t xml:space="preserve"> ulatuses</w:t>
      </w:r>
      <w:r w:rsidR="00AD4436">
        <w:rPr>
          <w:rFonts w:ascii="Times New Roman" w:hAnsi="Times New Roman" w:cs="Times New Roman"/>
          <w:sz w:val="24"/>
          <w:szCs w:val="24"/>
        </w:rPr>
        <w:t xml:space="preserve"> asutuse teadus- ja arendustegevuse toetuse</w:t>
      </w:r>
      <w:r w:rsidR="00E5277D">
        <w:rPr>
          <w:rStyle w:val="Kommentaariviide"/>
        </w:rPr>
        <w:t xml:space="preserve"> </w:t>
      </w:r>
      <w:r w:rsidR="00C5611A">
        <w:rPr>
          <w:rFonts w:ascii="Times New Roman" w:hAnsi="Times New Roman" w:cs="Times New Roman"/>
          <w:sz w:val="24"/>
          <w:szCs w:val="24"/>
        </w:rPr>
        <w:t>kogumahust</w:t>
      </w:r>
      <w:r w:rsidR="00C5611A" w:rsidRPr="00CC0C9C">
        <w:rPr>
          <w:rFonts w:ascii="Times New Roman" w:hAnsi="Times New Roman" w:cs="Times New Roman"/>
          <w:sz w:val="24"/>
          <w:szCs w:val="24"/>
        </w:rPr>
        <w:t xml:space="preserve"> </w:t>
      </w:r>
      <w:r w:rsidR="00AA5706" w:rsidRPr="00CC0C9C">
        <w:rPr>
          <w:rFonts w:ascii="Times New Roman" w:hAnsi="Times New Roman" w:cs="Times New Roman"/>
          <w:sz w:val="24"/>
          <w:szCs w:val="24"/>
        </w:rPr>
        <w:t>kolme aasta jooksul.</w:t>
      </w:r>
    </w:p>
    <w:p w14:paraId="64D74341" w14:textId="13750383" w:rsidR="004E3BC6" w:rsidRDefault="004E3BC6" w:rsidP="00E472F6">
      <w:pPr>
        <w:spacing w:after="0" w:line="240" w:lineRule="auto"/>
        <w:contextualSpacing/>
        <w:jc w:val="both"/>
        <w:rPr>
          <w:rFonts w:ascii="Times New Roman" w:hAnsi="Times New Roman" w:cs="Times New Roman"/>
          <w:sz w:val="24"/>
          <w:szCs w:val="24"/>
        </w:rPr>
      </w:pPr>
    </w:p>
    <w:p w14:paraId="7D14CEE3" w14:textId="46B57E32" w:rsidR="00C811D1" w:rsidRPr="00C811D1" w:rsidRDefault="00C811D1" w:rsidP="00C811D1">
      <w:pPr>
        <w:spacing w:after="0" w:line="240" w:lineRule="auto"/>
        <w:contextualSpacing/>
        <w:jc w:val="both"/>
        <w:rPr>
          <w:rFonts w:ascii="Times New Roman" w:hAnsi="Times New Roman" w:cs="Times New Roman"/>
          <w:b/>
          <w:sz w:val="24"/>
          <w:szCs w:val="24"/>
        </w:rPr>
      </w:pPr>
      <w:r w:rsidRPr="00C811D1">
        <w:rPr>
          <w:rFonts w:ascii="Times New Roman" w:hAnsi="Times New Roman" w:cs="Times New Roman"/>
          <w:b/>
          <w:sz w:val="24"/>
          <w:szCs w:val="24"/>
        </w:rPr>
        <w:t xml:space="preserve">§ </w:t>
      </w:r>
      <w:r w:rsidR="00C5611A">
        <w:rPr>
          <w:rFonts w:ascii="Times New Roman" w:hAnsi="Times New Roman" w:cs="Times New Roman"/>
          <w:b/>
          <w:sz w:val="24"/>
          <w:szCs w:val="24"/>
        </w:rPr>
        <w:t>33</w:t>
      </w:r>
      <w:r w:rsidRPr="00C811D1">
        <w:rPr>
          <w:rFonts w:ascii="Times New Roman" w:hAnsi="Times New Roman" w:cs="Times New Roman"/>
          <w:b/>
          <w:sz w:val="24"/>
          <w:szCs w:val="24"/>
        </w:rPr>
        <w:t>. Alkoholi-, tubaka-, kütuse- ja elektriaktsiisi seaduse muutmine</w:t>
      </w:r>
    </w:p>
    <w:p w14:paraId="2251DB6B" w14:textId="77777777" w:rsidR="00C811D1" w:rsidRPr="00C811D1" w:rsidRDefault="00C811D1" w:rsidP="00C811D1">
      <w:pPr>
        <w:spacing w:after="0" w:line="240" w:lineRule="auto"/>
        <w:contextualSpacing/>
        <w:jc w:val="both"/>
        <w:rPr>
          <w:rFonts w:ascii="Times New Roman" w:hAnsi="Times New Roman" w:cs="Times New Roman"/>
          <w:b/>
          <w:bCs/>
          <w:sz w:val="24"/>
          <w:szCs w:val="24"/>
        </w:rPr>
      </w:pPr>
    </w:p>
    <w:p w14:paraId="395B6293" w14:textId="77777777" w:rsidR="00C811D1" w:rsidRPr="00180091" w:rsidRDefault="00C811D1" w:rsidP="00C811D1">
      <w:pPr>
        <w:spacing w:after="0" w:line="240" w:lineRule="auto"/>
        <w:contextualSpacing/>
        <w:jc w:val="both"/>
        <w:rPr>
          <w:rFonts w:ascii="Times New Roman" w:hAnsi="Times New Roman" w:cs="Times New Roman"/>
          <w:sz w:val="24"/>
          <w:szCs w:val="24"/>
        </w:rPr>
      </w:pPr>
      <w:r w:rsidRPr="00180091">
        <w:rPr>
          <w:rFonts w:ascii="Times New Roman" w:hAnsi="Times New Roman" w:cs="Times New Roman"/>
          <w:sz w:val="24"/>
          <w:szCs w:val="24"/>
        </w:rPr>
        <w:t>Alkoholi-, tubaka-, kütuse- ja elektriaktsiisi seaduses tehakse järgmised muudatused:</w:t>
      </w:r>
    </w:p>
    <w:p w14:paraId="01E17EEB" w14:textId="77777777" w:rsidR="00C811D1" w:rsidRPr="00180091" w:rsidRDefault="00C811D1" w:rsidP="00C811D1">
      <w:pPr>
        <w:spacing w:after="0" w:line="240" w:lineRule="auto"/>
        <w:contextualSpacing/>
        <w:jc w:val="both"/>
        <w:rPr>
          <w:rFonts w:ascii="Times New Roman" w:hAnsi="Times New Roman" w:cs="Times New Roman"/>
          <w:sz w:val="24"/>
          <w:szCs w:val="24"/>
        </w:rPr>
      </w:pPr>
    </w:p>
    <w:p w14:paraId="42CEA4DC" w14:textId="77777777" w:rsidR="00C811D1" w:rsidRPr="00180091" w:rsidRDefault="00C811D1" w:rsidP="00C811D1">
      <w:pPr>
        <w:spacing w:after="0" w:line="240" w:lineRule="auto"/>
        <w:contextualSpacing/>
        <w:jc w:val="both"/>
        <w:rPr>
          <w:rFonts w:ascii="Times New Roman" w:hAnsi="Times New Roman" w:cs="Times New Roman"/>
          <w:sz w:val="24"/>
          <w:szCs w:val="24"/>
        </w:rPr>
      </w:pPr>
      <w:r w:rsidRPr="00A931F9">
        <w:rPr>
          <w:rFonts w:ascii="Times New Roman" w:hAnsi="Times New Roman" w:cs="Times New Roman"/>
          <w:b/>
          <w:bCs/>
          <w:sz w:val="24"/>
          <w:szCs w:val="24"/>
          <w:rPrChange w:id="440" w:author="Aili Sandre" w:date="2024-09-10T12:06:00Z">
            <w:rPr>
              <w:rFonts w:ascii="Times New Roman" w:hAnsi="Times New Roman" w:cs="Times New Roman"/>
              <w:sz w:val="24"/>
              <w:szCs w:val="24"/>
            </w:rPr>
          </w:rPrChange>
        </w:rPr>
        <w:t>1</w:t>
      </w:r>
      <w:r w:rsidRPr="00180091">
        <w:rPr>
          <w:rFonts w:ascii="Times New Roman" w:hAnsi="Times New Roman" w:cs="Times New Roman"/>
          <w:sz w:val="24"/>
          <w:szCs w:val="24"/>
        </w:rPr>
        <w:t>) paragrahvi 50 lõike 5 punkt 8 muudetakse ja sõnastatakse järgmiselt:</w:t>
      </w:r>
    </w:p>
    <w:p w14:paraId="10DA4E45" w14:textId="45074BBE" w:rsidR="00F92F0D" w:rsidRDefault="00C811D1" w:rsidP="00C811D1">
      <w:pPr>
        <w:spacing w:after="0" w:line="240" w:lineRule="auto"/>
        <w:contextualSpacing/>
        <w:jc w:val="both"/>
        <w:rPr>
          <w:ins w:id="441" w:author="Aili Sandre" w:date="2024-09-10T12:06:00Z"/>
          <w:rFonts w:ascii="Times New Roman" w:hAnsi="Times New Roman" w:cs="Times New Roman"/>
          <w:sz w:val="24"/>
          <w:szCs w:val="24"/>
        </w:rPr>
      </w:pPr>
      <w:del w:id="442" w:author="Aili Sandre" w:date="2024-09-10T12:05:00Z">
        <w:r w:rsidRPr="00180091" w:rsidDel="00A931F9">
          <w:rPr>
            <w:rFonts w:ascii="Times New Roman" w:hAnsi="Times New Roman" w:cs="Times New Roman"/>
            <w:sz w:val="24"/>
            <w:szCs w:val="24"/>
          </w:rPr>
          <w:delText xml:space="preserve"> </w:delText>
        </w:r>
      </w:del>
      <w:r w:rsidRPr="00B7799E">
        <w:rPr>
          <w:rFonts w:ascii="Times New Roman" w:hAnsi="Times New Roman" w:cs="Times New Roman"/>
          <w:sz w:val="24"/>
          <w:szCs w:val="24"/>
        </w:rPr>
        <w:t>„8) juriidiline isik või asutus,</w:t>
      </w:r>
      <w:r w:rsidR="00944D9F" w:rsidRPr="00B7799E">
        <w:rPr>
          <w:rFonts w:ascii="Times New Roman" w:hAnsi="Times New Roman" w:cs="Times New Roman"/>
          <w:sz w:val="24"/>
          <w:szCs w:val="24"/>
        </w:rPr>
        <w:t xml:space="preserve"> kes vastab teadus- ja arendustegevuse ning innovatsiooni korralduse seaduse § 16 lõikes 1 </w:t>
      </w:r>
      <w:ins w:id="443" w:author="Aili Sandre" w:date="2024-09-10T12:06:00Z">
        <w:r w:rsidR="00A931F9">
          <w:rPr>
            <w:rFonts w:ascii="Times New Roman" w:hAnsi="Times New Roman" w:cs="Times New Roman"/>
            <w:sz w:val="24"/>
            <w:szCs w:val="24"/>
          </w:rPr>
          <w:t>sätestatud</w:t>
        </w:r>
      </w:ins>
      <w:del w:id="444" w:author="Aili Sandre" w:date="2024-09-10T12:06:00Z">
        <w:r w:rsidR="00944D9F" w:rsidRPr="00B7799E" w:rsidDel="00A931F9">
          <w:rPr>
            <w:rFonts w:ascii="Times New Roman" w:hAnsi="Times New Roman" w:cs="Times New Roman"/>
            <w:sz w:val="24"/>
            <w:szCs w:val="24"/>
          </w:rPr>
          <w:delText xml:space="preserve"> toodud</w:delText>
        </w:r>
      </w:del>
      <w:r w:rsidR="00944D9F" w:rsidRPr="00B7799E">
        <w:rPr>
          <w:rFonts w:ascii="Times New Roman" w:hAnsi="Times New Roman" w:cs="Times New Roman"/>
          <w:sz w:val="24"/>
          <w:szCs w:val="24"/>
        </w:rPr>
        <w:t xml:space="preserve"> tingimustele</w:t>
      </w:r>
      <w:r w:rsidRPr="00B7799E">
        <w:rPr>
          <w:rFonts w:ascii="Times New Roman" w:hAnsi="Times New Roman" w:cs="Times New Roman"/>
          <w:sz w:val="24"/>
          <w:szCs w:val="24"/>
        </w:rPr>
        <w:t>;“;</w:t>
      </w:r>
    </w:p>
    <w:p w14:paraId="474C66FB" w14:textId="77777777" w:rsidR="00A931F9" w:rsidRPr="00B7799E" w:rsidRDefault="00A931F9" w:rsidP="00C811D1">
      <w:pPr>
        <w:spacing w:after="0" w:line="240" w:lineRule="auto"/>
        <w:contextualSpacing/>
        <w:jc w:val="both"/>
        <w:rPr>
          <w:rFonts w:ascii="Times New Roman" w:hAnsi="Times New Roman" w:cs="Times New Roman"/>
          <w:sz w:val="24"/>
          <w:szCs w:val="24"/>
        </w:rPr>
      </w:pPr>
    </w:p>
    <w:p w14:paraId="4DC46040" w14:textId="40CB5E8C" w:rsidR="00C811D1" w:rsidRDefault="00C811D1" w:rsidP="00C811D1">
      <w:pPr>
        <w:spacing w:after="0" w:line="240" w:lineRule="auto"/>
        <w:contextualSpacing/>
        <w:jc w:val="both"/>
        <w:rPr>
          <w:ins w:id="445" w:author="Aili Sandre" w:date="2024-09-10T12:06:00Z"/>
          <w:rFonts w:ascii="Times New Roman" w:hAnsi="Times New Roman" w:cs="Times New Roman"/>
          <w:sz w:val="24"/>
          <w:szCs w:val="24"/>
        </w:rPr>
      </w:pPr>
      <w:r w:rsidRPr="00A931F9">
        <w:rPr>
          <w:rFonts w:ascii="Times New Roman" w:hAnsi="Times New Roman" w:cs="Times New Roman"/>
          <w:b/>
          <w:bCs/>
          <w:sz w:val="24"/>
          <w:szCs w:val="24"/>
          <w:rPrChange w:id="446" w:author="Aili Sandre" w:date="2024-09-10T12:06:00Z">
            <w:rPr>
              <w:rFonts w:ascii="Times New Roman" w:hAnsi="Times New Roman" w:cs="Times New Roman"/>
              <w:sz w:val="24"/>
              <w:szCs w:val="24"/>
            </w:rPr>
          </w:rPrChange>
        </w:rPr>
        <w:t>2</w:t>
      </w:r>
      <w:r w:rsidRPr="00B7799E">
        <w:rPr>
          <w:rFonts w:ascii="Times New Roman" w:hAnsi="Times New Roman" w:cs="Times New Roman"/>
          <w:sz w:val="24"/>
          <w:szCs w:val="24"/>
        </w:rPr>
        <w:t xml:space="preserve">) paragrahvi 52 lõike 1 punktis 6 asendatakse </w:t>
      </w:r>
      <w:r w:rsidR="00977846" w:rsidRPr="00B7799E">
        <w:rPr>
          <w:rFonts w:ascii="Times New Roman" w:hAnsi="Times New Roman" w:cs="Times New Roman"/>
          <w:sz w:val="24"/>
          <w:szCs w:val="24"/>
        </w:rPr>
        <w:t>tekstiosa</w:t>
      </w:r>
      <w:r w:rsidRPr="00B7799E">
        <w:rPr>
          <w:rFonts w:ascii="Times New Roman" w:hAnsi="Times New Roman" w:cs="Times New Roman"/>
          <w:sz w:val="24"/>
          <w:szCs w:val="24"/>
        </w:rPr>
        <w:t xml:space="preserve"> „teadus- ja arendustegevuse korralduse seaduse § 3 lõike 1 punktides 5–7 sätestatule“ </w:t>
      </w:r>
      <w:r w:rsidR="00977846" w:rsidRPr="00B7799E">
        <w:rPr>
          <w:rFonts w:ascii="Times New Roman" w:hAnsi="Times New Roman" w:cs="Times New Roman"/>
          <w:sz w:val="24"/>
          <w:szCs w:val="24"/>
        </w:rPr>
        <w:t>tekstiosaga</w:t>
      </w:r>
      <w:r w:rsidRPr="00B7799E">
        <w:rPr>
          <w:rFonts w:ascii="Times New Roman" w:hAnsi="Times New Roman" w:cs="Times New Roman"/>
          <w:sz w:val="24"/>
          <w:szCs w:val="24"/>
        </w:rPr>
        <w:t xml:space="preserve"> „teadus- ja arendustegevuse ning innovatsiooni korralduse seaduse § </w:t>
      </w:r>
      <w:r w:rsidR="003F3FAD" w:rsidRPr="00B7799E">
        <w:rPr>
          <w:rFonts w:ascii="Times New Roman" w:hAnsi="Times New Roman" w:cs="Times New Roman"/>
          <w:sz w:val="24"/>
          <w:szCs w:val="24"/>
        </w:rPr>
        <w:t>16</w:t>
      </w:r>
      <w:r w:rsidRPr="00B7799E">
        <w:rPr>
          <w:rFonts w:ascii="Times New Roman" w:hAnsi="Times New Roman" w:cs="Times New Roman"/>
          <w:sz w:val="24"/>
          <w:szCs w:val="24"/>
        </w:rPr>
        <w:t xml:space="preserve"> </w:t>
      </w:r>
      <w:r w:rsidR="00DC0160" w:rsidRPr="00B7799E">
        <w:rPr>
          <w:rFonts w:ascii="Times New Roman" w:hAnsi="Times New Roman" w:cs="Times New Roman"/>
          <w:sz w:val="24"/>
          <w:szCs w:val="24"/>
        </w:rPr>
        <w:t xml:space="preserve">lõikes </w:t>
      </w:r>
      <w:r w:rsidR="003F3FAD" w:rsidRPr="00B7799E">
        <w:rPr>
          <w:rFonts w:ascii="Times New Roman" w:hAnsi="Times New Roman" w:cs="Times New Roman"/>
          <w:sz w:val="24"/>
          <w:szCs w:val="24"/>
        </w:rPr>
        <w:t xml:space="preserve">1 </w:t>
      </w:r>
      <w:del w:id="447" w:author="Aili Sandre" w:date="2024-09-10T12:07:00Z">
        <w:r w:rsidRPr="00B7799E" w:rsidDel="00A931F9">
          <w:rPr>
            <w:rFonts w:ascii="Times New Roman" w:hAnsi="Times New Roman" w:cs="Times New Roman"/>
            <w:sz w:val="24"/>
            <w:szCs w:val="24"/>
          </w:rPr>
          <w:delText xml:space="preserve"> </w:delText>
        </w:r>
      </w:del>
      <w:r w:rsidRPr="00B7799E">
        <w:rPr>
          <w:rFonts w:ascii="Times New Roman" w:hAnsi="Times New Roman" w:cs="Times New Roman"/>
          <w:sz w:val="24"/>
          <w:szCs w:val="24"/>
        </w:rPr>
        <w:t>sätestatule“;</w:t>
      </w:r>
    </w:p>
    <w:p w14:paraId="690D308A" w14:textId="77777777" w:rsidR="00A931F9" w:rsidRPr="00B7799E" w:rsidRDefault="00A931F9" w:rsidP="00C811D1">
      <w:pPr>
        <w:spacing w:after="0" w:line="240" w:lineRule="auto"/>
        <w:contextualSpacing/>
        <w:jc w:val="both"/>
        <w:rPr>
          <w:rFonts w:ascii="Times New Roman" w:hAnsi="Times New Roman" w:cs="Times New Roman"/>
          <w:sz w:val="24"/>
          <w:szCs w:val="24"/>
        </w:rPr>
      </w:pPr>
    </w:p>
    <w:p w14:paraId="21F979DF" w14:textId="69408B7F" w:rsidR="00F92F0D" w:rsidRPr="00B7799E" w:rsidRDefault="00C811D1" w:rsidP="00C811D1">
      <w:pPr>
        <w:spacing w:after="0" w:line="240" w:lineRule="auto"/>
        <w:contextualSpacing/>
        <w:jc w:val="both"/>
        <w:rPr>
          <w:rFonts w:ascii="Times New Roman" w:hAnsi="Times New Roman" w:cs="Times New Roman"/>
          <w:sz w:val="24"/>
          <w:szCs w:val="24"/>
        </w:rPr>
      </w:pPr>
      <w:r w:rsidRPr="00A931F9">
        <w:rPr>
          <w:rFonts w:ascii="Times New Roman" w:hAnsi="Times New Roman" w:cs="Times New Roman"/>
          <w:b/>
          <w:bCs/>
          <w:sz w:val="24"/>
          <w:szCs w:val="24"/>
          <w:rPrChange w:id="448" w:author="Aili Sandre" w:date="2024-09-10T12:06:00Z">
            <w:rPr>
              <w:rFonts w:ascii="Times New Roman" w:hAnsi="Times New Roman" w:cs="Times New Roman"/>
              <w:sz w:val="24"/>
              <w:szCs w:val="24"/>
            </w:rPr>
          </w:rPrChange>
        </w:rPr>
        <w:t>3)</w:t>
      </w:r>
      <w:r w:rsidRPr="00B7799E">
        <w:rPr>
          <w:rFonts w:ascii="Times New Roman" w:hAnsi="Times New Roman" w:cs="Times New Roman"/>
          <w:sz w:val="24"/>
          <w:szCs w:val="24"/>
        </w:rPr>
        <w:t xml:space="preserve"> paragrahvi 53 lõike 1 punktis 5</w:t>
      </w:r>
      <w:r w:rsidRPr="00B7799E">
        <w:rPr>
          <w:rFonts w:ascii="Times New Roman" w:hAnsi="Times New Roman" w:cs="Times New Roman"/>
          <w:sz w:val="24"/>
          <w:szCs w:val="24"/>
          <w:vertAlign w:val="superscript"/>
        </w:rPr>
        <w:t>1</w:t>
      </w:r>
      <w:r w:rsidRPr="00B7799E">
        <w:rPr>
          <w:rFonts w:ascii="Times New Roman" w:hAnsi="Times New Roman" w:cs="Times New Roman"/>
          <w:sz w:val="24"/>
          <w:szCs w:val="24"/>
        </w:rPr>
        <w:t xml:space="preserve"> asendatakse </w:t>
      </w:r>
      <w:r w:rsidR="00977846" w:rsidRPr="00B7799E">
        <w:rPr>
          <w:rFonts w:ascii="Times New Roman" w:hAnsi="Times New Roman" w:cs="Times New Roman"/>
          <w:sz w:val="24"/>
          <w:szCs w:val="24"/>
        </w:rPr>
        <w:t>tekstiosa</w:t>
      </w:r>
      <w:r w:rsidRPr="00B7799E">
        <w:rPr>
          <w:rFonts w:ascii="Times New Roman" w:hAnsi="Times New Roman" w:cs="Times New Roman"/>
          <w:sz w:val="24"/>
          <w:szCs w:val="24"/>
        </w:rPr>
        <w:t xml:space="preserve"> „teadus- ja arendustegevuse korralduse seaduse § 3 lõikes 1“ </w:t>
      </w:r>
      <w:r w:rsidR="00977846" w:rsidRPr="00B7799E">
        <w:rPr>
          <w:rFonts w:ascii="Times New Roman" w:hAnsi="Times New Roman" w:cs="Times New Roman"/>
          <w:sz w:val="24"/>
          <w:szCs w:val="24"/>
        </w:rPr>
        <w:t>tekstiosaga</w:t>
      </w:r>
      <w:r w:rsidRPr="00B7799E">
        <w:rPr>
          <w:rFonts w:ascii="Times New Roman" w:hAnsi="Times New Roman" w:cs="Times New Roman"/>
          <w:sz w:val="24"/>
          <w:szCs w:val="24"/>
        </w:rPr>
        <w:t xml:space="preserve"> „teadus- ja arendustegevuse ning innovatsiooni korralduse seaduse § 1</w:t>
      </w:r>
      <w:r w:rsidR="003F3FAD" w:rsidRPr="00B7799E">
        <w:rPr>
          <w:rFonts w:ascii="Times New Roman" w:hAnsi="Times New Roman" w:cs="Times New Roman"/>
          <w:sz w:val="24"/>
          <w:szCs w:val="24"/>
        </w:rPr>
        <w:t>6</w:t>
      </w:r>
      <w:r w:rsidR="00112C70" w:rsidRPr="00B7799E">
        <w:rPr>
          <w:rFonts w:ascii="Times New Roman" w:hAnsi="Times New Roman" w:cs="Times New Roman"/>
          <w:sz w:val="24"/>
          <w:szCs w:val="24"/>
        </w:rPr>
        <w:t xml:space="preserve"> lõikes </w:t>
      </w:r>
      <w:r w:rsidR="003F3FAD" w:rsidRPr="00B7799E">
        <w:rPr>
          <w:rFonts w:ascii="Times New Roman" w:hAnsi="Times New Roman" w:cs="Times New Roman"/>
          <w:sz w:val="24"/>
          <w:szCs w:val="24"/>
        </w:rPr>
        <w:t>1</w:t>
      </w:r>
      <w:del w:id="449" w:author="Aili Sandre" w:date="2024-09-10T12:07:00Z">
        <w:r w:rsidR="003F3FAD" w:rsidRPr="00B7799E" w:rsidDel="00A931F9">
          <w:rPr>
            <w:rFonts w:ascii="Times New Roman" w:hAnsi="Times New Roman" w:cs="Times New Roman"/>
            <w:sz w:val="24"/>
            <w:szCs w:val="24"/>
          </w:rPr>
          <w:delText xml:space="preserve"> </w:delText>
        </w:r>
      </w:del>
      <w:r w:rsidRPr="00B7799E">
        <w:rPr>
          <w:rFonts w:ascii="Times New Roman" w:hAnsi="Times New Roman" w:cs="Times New Roman"/>
          <w:sz w:val="24"/>
          <w:szCs w:val="24"/>
        </w:rPr>
        <w:t>“.</w:t>
      </w:r>
    </w:p>
    <w:p w14:paraId="06DBBFEE" w14:textId="77777777" w:rsidR="00C811D1" w:rsidRPr="00B7799E" w:rsidRDefault="00C811D1" w:rsidP="00C811D1">
      <w:pPr>
        <w:spacing w:after="0" w:line="240" w:lineRule="auto"/>
        <w:contextualSpacing/>
        <w:jc w:val="both"/>
        <w:rPr>
          <w:rFonts w:ascii="Times New Roman" w:hAnsi="Times New Roman" w:cs="Times New Roman"/>
          <w:sz w:val="24"/>
          <w:szCs w:val="24"/>
        </w:rPr>
      </w:pPr>
    </w:p>
    <w:p w14:paraId="6EFE7D0E" w14:textId="213E44CF" w:rsidR="00C811D1" w:rsidRPr="00B7799E" w:rsidRDefault="00C811D1" w:rsidP="00C811D1">
      <w:pPr>
        <w:spacing w:after="0" w:line="240" w:lineRule="auto"/>
        <w:contextualSpacing/>
        <w:jc w:val="both"/>
        <w:rPr>
          <w:rFonts w:ascii="Times New Roman" w:hAnsi="Times New Roman" w:cs="Times New Roman"/>
          <w:b/>
          <w:sz w:val="24"/>
          <w:szCs w:val="24"/>
        </w:rPr>
      </w:pPr>
      <w:r w:rsidRPr="00B7799E">
        <w:rPr>
          <w:rFonts w:ascii="Times New Roman" w:hAnsi="Times New Roman" w:cs="Times New Roman"/>
          <w:b/>
          <w:sz w:val="24"/>
          <w:szCs w:val="24"/>
        </w:rPr>
        <w:t xml:space="preserve">§ </w:t>
      </w:r>
      <w:r w:rsidR="00C5611A" w:rsidRPr="00B7799E">
        <w:rPr>
          <w:rFonts w:ascii="Times New Roman" w:hAnsi="Times New Roman" w:cs="Times New Roman"/>
          <w:b/>
          <w:sz w:val="24"/>
          <w:szCs w:val="24"/>
        </w:rPr>
        <w:t>34</w:t>
      </w:r>
      <w:r w:rsidRPr="00B7799E">
        <w:rPr>
          <w:rFonts w:ascii="Times New Roman" w:hAnsi="Times New Roman" w:cs="Times New Roman"/>
          <w:b/>
          <w:sz w:val="24"/>
          <w:szCs w:val="24"/>
        </w:rPr>
        <w:t>. Autoriõiguse seaduse muutmine</w:t>
      </w:r>
    </w:p>
    <w:p w14:paraId="341085E3" w14:textId="77777777" w:rsidR="00C811D1" w:rsidRPr="00B7799E" w:rsidRDefault="00C811D1" w:rsidP="00C811D1">
      <w:pPr>
        <w:spacing w:after="0" w:line="240" w:lineRule="auto"/>
        <w:contextualSpacing/>
        <w:jc w:val="both"/>
        <w:rPr>
          <w:rFonts w:ascii="Times New Roman" w:hAnsi="Times New Roman" w:cs="Times New Roman"/>
          <w:b/>
          <w:bCs/>
          <w:sz w:val="24"/>
          <w:szCs w:val="24"/>
        </w:rPr>
      </w:pPr>
    </w:p>
    <w:p w14:paraId="78ED1C6B" w14:textId="1D6CB05E" w:rsidR="00C811D1" w:rsidRPr="00180091" w:rsidRDefault="00C811D1" w:rsidP="00C811D1">
      <w:pPr>
        <w:spacing w:after="0" w:line="240" w:lineRule="auto"/>
        <w:contextualSpacing/>
        <w:jc w:val="both"/>
        <w:rPr>
          <w:rFonts w:ascii="Times New Roman" w:hAnsi="Times New Roman" w:cs="Times New Roman"/>
          <w:sz w:val="24"/>
          <w:szCs w:val="24"/>
        </w:rPr>
      </w:pPr>
      <w:r w:rsidRPr="00B7799E">
        <w:rPr>
          <w:rFonts w:ascii="Times New Roman" w:hAnsi="Times New Roman" w:cs="Times New Roman"/>
          <w:sz w:val="24"/>
          <w:szCs w:val="24"/>
        </w:rPr>
        <w:t>Autoriõiguse seaduse § 17</w:t>
      </w:r>
      <w:r w:rsidRPr="00B7799E">
        <w:rPr>
          <w:rFonts w:ascii="Times New Roman" w:hAnsi="Times New Roman" w:cs="Times New Roman"/>
          <w:sz w:val="24"/>
          <w:szCs w:val="24"/>
          <w:vertAlign w:val="superscript"/>
        </w:rPr>
        <w:t>1</w:t>
      </w:r>
      <w:r w:rsidRPr="00B7799E">
        <w:rPr>
          <w:rFonts w:ascii="Times New Roman" w:hAnsi="Times New Roman" w:cs="Times New Roman"/>
          <w:sz w:val="24"/>
          <w:szCs w:val="24"/>
        </w:rPr>
        <w:t xml:space="preserve"> lõikes 2 asendatakse </w:t>
      </w:r>
      <w:r w:rsidR="00224E5E" w:rsidRPr="00B7799E">
        <w:rPr>
          <w:rFonts w:ascii="Times New Roman" w:hAnsi="Times New Roman" w:cs="Times New Roman"/>
          <w:sz w:val="24"/>
          <w:szCs w:val="24"/>
        </w:rPr>
        <w:t xml:space="preserve">tekstiosa </w:t>
      </w:r>
      <w:r w:rsidRPr="00B7799E">
        <w:rPr>
          <w:rFonts w:ascii="Times New Roman" w:hAnsi="Times New Roman" w:cs="Times New Roman"/>
          <w:sz w:val="24"/>
          <w:szCs w:val="24"/>
        </w:rPr>
        <w:t>„teadus- ja arendustegevuse korralduse seaduse § 3 1. lõikes</w:t>
      </w:r>
      <w:r w:rsidR="00D66527" w:rsidRPr="00B7799E">
        <w:rPr>
          <w:rFonts w:ascii="Times New Roman" w:hAnsi="Times New Roman" w:cs="Times New Roman"/>
          <w:sz w:val="24"/>
          <w:szCs w:val="24"/>
        </w:rPr>
        <w:t xml:space="preserve"> nimetatud juriidiline isik</w:t>
      </w:r>
      <w:r w:rsidRPr="00B7799E">
        <w:rPr>
          <w:rFonts w:ascii="Times New Roman" w:hAnsi="Times New Roman" w:cs="Times New Roman"/>
          <w:sz w:val="24"/>
          <w:szCs w:val="24"/>
        </w:rPr>
        <w:t xml:space="preserve">“ </w:t>
      </w:r>
      <w:r w:rsidR="00224E5E" w:rsidRPr="00B7799E">
        <w:rPr>
          <w:rFonts w:ascii="Times New Roman" w:hAnsi="Times New Roman" w:cs="Times New Roman"/>
          <w:sz w:val="24"/>
          <w:szCs w:val="24"/>
        </w:rPr>
        <w:t xml:space="preserve">tekstiosaga </w:t>
      </w:r>
      <w:r w:rsidRPr="00B7799E">
        <w:rPr>
          <w:rFonts w:ascii="Times New Roman" w:hAnsi="Times New Roman" w:cs="Times New Roman"/>
          <w:sz w:val="24"/>
          <w:szCs w:val="24"/>
        </w:rPr>
        <w:t xml:space="preserve">„teadus- ja arendustegevuse ning innovatsiooni korralduse seaduse § </w:t>
      </w:r>
      <w:r w:rsidR="003F3FAD" w:rsidRPr="00B7799E">
        <w:rPr>
          <w:rFonts w:ascii="Times New Roman" w:hAnsi="Times New Roman" w:cs="Times New Roman"/>
          <w:sz w:val="24"/>
          <w:szCs w:val="24"/>
        </w:rPr>
        <w:t>16 l</w:t>
      </w:r>
      <w:ins w:id="450" w:author="Aili Sandre" w:date="2024-09-10T12:09:00Z">
        <w:r w:rsidR="008A02E0">
          <w:rPr>
            <w:rFonts w:ascii="Times New Roman" w:hAnsi="Times New Roman" w:cs="Times New Roman"/>
            <w:sz w:val="24"/>
            <w:szCs w:val="24"/>
          </w:rPr>
          <w:t>õikes</w:t>
        </w:r>
      </w:ins>
      <w:del w:id="451" w:author="Aili Sandre" w:date="2024-09-10T12:09:00Z">
        <w:r w:rsidR="003F3FAD" w:rsidRPr="00B7799E" w:rsidDel="008A02E0">
          <w:rPr>
            <w:rFonts w:ascii="Times New Roman" w:hAnsi="Times New Roman" w:cs="Times New Roman"/>
            <w:sz w:val="24"/>
            <w:szCs w:val="24"/>
          </w:rPr>
          <w:delText>g</w:delText>
        </w:r>
      </w:del>
      <w:r w:rsidR="003F3FAD" w:rsidRPr="00B7799E">
        <w:rPr>
          <w:rFonts w:ascii="Times New Roman" w:hAnsi="Times New Roman" w:cs="Times New Roman"/>
          <w:sz w:val="24"/>
          <w:szCs w:val="24"/>
        </w:rPr>
        <w:t xml:space="preserve"> 1</w:t>
      </w:r>
      <w:r w:rsidR="00ED119F" w:rsidRPr="00B7799E">
        <w:rPr>
          <w:rFonts w:ascii="Times New Roman" w:hAnsi="Times New Roman" w:cs="Times New Roman"/>
          <w:sz w:val="24"/>
          <w:szCs w:val="24"/>
        </w:rPr>
        <w:t xml:space="preserve"> </w:t>
      </w:r>
      <w:ins w:id="452" w:author="Aili Sandre" w:date="2024-09-10T12:09:00Z">
        <w:r w:rsidR="008A02E0">
          <w:rPr>
            <w:rFonts w:ascii="Times New Roman" w:hAnsi="Times New Roman" w:cs="Times New Roman"/>
            <w:sz w:val="24"/>
            <w:szCs w:val="24"/>
          </w:rPr>
          <w:t xml:space="preserve">sätestatud </w:t>
        </w:r>
      </w:ins>
      <w:r w:rsidR="002B416C" w:rsidRPr="00B7799E">
        <w:rPr>
          <w:rFonts w:ascii="Times New Roman" w:hAnsi="Times New Roman" w:cs="Times New Roman"/>
          <w:sz w:val="24"/>
          <w:szCs w:val="24"/>
        </w:rPr>
        <w:t xml:space="preserve">tingimustele vastav </w:t>
      </w:r>
      <w:r w:rsidR="00D66527" w:rsidRPr="00B7799E">
        <w:rPr>
          <w:rFonts w:ascii="Times New Roman" w:hAnsi="Times New Roman" w:cs="Times New Roman"/>
          <w:sz w:val="24"/>
          <w:szCs w:val="24"/>
        </w:rPr>
        <w:t>juriidiline isik või asutus</w:t>
      </w:r>
      <w:r w:rsidRPr="00B7799E">
        <w:rPr>
          <w:rFonts w:ascii="Times New Roman" w:hAnsi="Times New Roman" w:cs="Times New Roman"/>
          <w:sz w:val="24"/>
          <w:szCs w:val="24"/>
        </w:rPr>
        <w:t>“.</w:t>
      </w:r>
    </w:p>
    <w:p w14:paraId="5CA69087" w14:textId="77777777" w:rsidR="00E472F6" w:rsidRPr="00E472F6" w:rsidRDefault="00E472F6" w:rsidP="00E472F6">
      <w:pPr>
        <w:spacing w:after="0" w:line="240" w:lineRule="auto"/>
        <w:contextualSpacing/>
        <w:jc w:val="both"/>
        <w:rPr>
          <w:rFonts w:ascii="Times New Roman" w:hAnsi="Times New Roman" w:cs="Times New Roman"/>
          <w:b/>
          <w:sz w:val="24"/>
          <w:szCs w:val="24"/>
        </w:rPr>
      </w:pPr>
    </w:p>
    <w:p w14:paraId="45495E9A" w14:textId="6CE28600" w:rsidR="00C811D1" w:rsidRPr="00C811D1" w:rsidRDefault="00C811D1" w:rsidP="00C811D1">
      <w:pPr>
        <w:spacing w:after="0" w:line="240" w:lineRule="auto"/>
        <w:jc w:val="both"/>
        <w:rPr>
          <w:rFonts w:ascii="Times New Roman" w:hAnsi="Times New Roman" w:cs="Times New Roman"/>
          <w:b/>
          <w:sz w:val="24"/>
          <w:szCs w:val="24"/>
        </w:rPr>
      </w:pPr>
      <w:r w:rsidRPr="00C811D1">
        <w:rPr>
          <w:rFonts w:ascii="Times New Roman" w:hAnsi="Times New Roman" w:cs="Times New Roman"/>
          <w:b/>
          <w:sz w:val="24"/>
          <w:szCs w:val="24"/>
        </w:rPr>
        <w:t xml:space="preserve">§ </w:t>
      </w:r>
      <w:r w:rsidR="00C5611A">
        <w:rPr>
          <w:rFonts w:ascii="Times New Roman" w:hAnsi="Times New Roman" w:cs="Times New Roman"/>
          <w:b/>
          <w:sz w:val="24"/>
          <w:szCs w:val="24"/>
        </w:rPr>
        <w:t>35</w:t>
      </w:r>
      <w:r w:rsidRPr="00C811D1">
        <w:rPr>
          <w:rFonts w:ascii="Times New Roman" w:hAnsi="Times New Roman" w:cs="Times New Roman"/>
          <w:b/>
          <w:sz w:val="24"/>
          <w:szCs w:val="24"/>
        </w:rPr>
        <w:t>. Eesti Kunstiakadeemia seaduse muutmine</w:t>
      </w:r>
    </w:p>
    <w:p w14:paraId="2ABF0A1F" w14:textId="77777777" w:rsidR="00C811D1" w:rsidRPr="00C811D1" w:rsidRDefault="00C811D1" w:rsidP="00C811D1">
      <w:pPr>
        <w:spacing w:after="0" w:line="240" w:lineRule="auto"/>
        <w:jc w:val="both"/>
        <w:rPr>
          <w:rFonts w:ascii="Times New Roman" w:hAnsi="Times New Roman" w:cs="Times New Roman"/>
          <w:b/>
          <w:bCs/>
          <w:sz w:val="24"/>
          <w:szCs w:val="24"/>
        </w:rPr>
      </w:pPr>
    </w:p>
    <w:p w14:paraId="15F21ECC" w14:textId="769F7E05" w:rsidR="00C811D1" w:rsidRPr="00180091" w:rsidRDefault="00C811D1" w:rsidP="00C811D1">
      <w:pPr>
        <w:spacing w:after="0" w:line="240" w:lineRule="auto"/>
        <w:jc w:val="both"/>
        <w:rPr>
          <w:rFonts w:ascii="Times New Roman" w:hAnsi="Times New Roman" w:cs="Times New Roman"/>
          <w:sz w:val="24"/>
          <w:szCs w:val="24"/>
        </w:rPr>
      </w:pPr>
      <w:r w:rsidRPr="00180091">
        <w:rPr>
          <w:rFonts w:ascii="Times New Roman" w:hAnsi="Times New Roman" w:cs="Times New Roman"/>
          <w:sz w:val="24"/>
          <w:szCs w:val="24"/>
        </w:rPr>
        <w:t xml:space="preserve">Eesti Kunstiakadeemia seaduse </w:t>
      </w:r>
      <w:r w:rsidR="003E4CE7">
        <w:rPr>
          <w:rFonts w:ascii="Times New Roman" w:hAnsi="Times New Roman" w:cs="Times New Roman"/>
          <w:sz w:val="24"/>
          <w:szCs w:val="24"/>
        </w:rPr>
        <w:t xml:space="preserve">§ </w:t>
      </w:r>
      <w:r w:rsidR="003E4CE7" w:rsidRPr="00180091">
        <w:rPr>
          <w:rFonts w:ascii="Times New Roman" w:hAnsi="Times New Roman" w:cs="Times New Roman"/>
          <w:sz w:val="24"/>
          <w:szCs w:val="24"/>
        </w:rPr>
        <w:t>5 lõike 1 punktis 2 asendatakse sõnad „teadus- ja arendustegevuse korralduse seaduses“ sõnadega „teadus- ja arendustegevuse ning innovatsiooni korralduse seaduses“.</w:t>
      </w:r>
    </w:p>
    <w:p w14:paraId="42DF2B28" w14:textId="5C793A42" w:rsidR="00C811D1" w:rsidRPr="00180091" w:rsidRDefault="00C811D1" w:rsidP="00C811D1">
      <w:pPr>
        <w:spacing w:after="0" w:line="240" w:lineRule="auto"/>
        <w:jc w:val="both"/>
        <w:rPr>
          <w:rFonts w:ascii="Times New Roman" w:hAnsi="Times New Roman" w:cs="Times New Roman"/>
          <w:sz w:val="24"/>
          <w:szCs w:val="24"/>
        </w:rPr>
      </w:pPr>
    </w:p>
    <w:p w14:paraId="1551B0D1" w14:textId="493B8ECF" w:rsidR="00C811D1" w:rsidRPr="00C811D1" w:rsidRDefault="00C811D1" w:rsidP="00C811D1">
      <w:pPr>
        <w:spacing w:after="0" w:line="240" w:lineRule="auto"/>
        <w:jc w:val="both"/>
        <w:rPr>
          <w:rFonts w:ascii="Times New Roman" w:hAnsi="Times New Roman" w:cs="Times New Roman"/>
          <w:b/>
          <w:sz w:val="24"/>
          <w:szCs w:val="24"/>
        </w:rPr>
      </w:pPr>
      <w:r w:rsidRPr="00C811D1">
        <w:rPr>
          <w:rFonts w:ascii="Times New Roman" w:hAnsi="Times New Roman" w:cs="Times New Roman"/>
          <w:b/>
          <w:sz w:val="24"/>
          <w:szCs w:val="24"/>
        </w:rPr>
        <w:t xml:space="preserve">§ </w:t>
      </w:r>
      <w:r w:rsidR="00C5611A">
        <w:rPr>
          <w:rFonts w:ascii="Times New Roman" w:hAnsi="Times New Roman" w:cs="Times New Roman"/>
          <w:b/>
          <w:sz w:val="24"/>
          <w:szCs w:val="24"/>
        </w:rPr>
        <w:t>36</w:t>
      </w:r>
      <w:r w:rsidRPr="00C811D1">
        <w:rPr>
          <w:rFonts w:ascii="Times New Roman" w:hAnsi="Times New Roman" w:cs="Times New Roman"/>
          <w:b/>
          <w:sz w:val="24"/>
          <w:szCs w:val="24"/>
        </w:rPr>
        <w:t>. Eesti Maaülikooli seaduse muutmine</w:t>
      </w:r>
    </w:p>
    <w:p w14:paraId="79F901E9" w14:textId="77777777" w:rsidR="00C811D1" w:rsidRPr="00C811D1" w:rsidRDefault="00C811D1" w:rsidP="00C811D1">
      <w:pPr>
        <w:spacing w:after="0" w:line="240" w:lineRule="auto"/>
        <w:jc w:val="both"/>
        <w:rPr>
          <w:rFonts w:ascii="Times New Roman" w:hAnsi="Times New Roman" w:cs="Times New Roman"/>
          <w:b/>
          <w:bCs/>
          <w:sz w:val="24"/>
          <w:szCs w:val="24"/>
        </w:rPr>
      </w:pPr>
    </w:p>
    <w:p w14:paraId="60CB4C7E" w14:textId="3F36A2D0" w:rsidR="00C811D1" w:rsidRPr="00180091" w:rsidRDefault="00C811D1" w:rsidP="00C811D1">
      <w:pPr>
        <w:spacing w:after="0" w:line="240" w:lineRule="auto"/>
        <w:jc w:val="both"/>
        <w:rPr>
          <w:rFonts w:ascii="Times New Roman" w:hAnsi="Times New Roman" w:cs="Times New Roman"/>
          <w:sz w:val="24"/>
          <w:szCs w:val="24"/>
        </w:rPr>
      </w:pPr>
      <w:r w:rsidRPr="00180091">
        <w:rPr>
          <w:rFonts w:ascii="Times New Roman" w:hAnsi="Times New Roman" w:cs="Times New Roman"/>
          <w:sz w:val="24"/>
          <w:szCs w:val="24"/>
        </w:rPr>
        <w:t>Eesti Maaülikooli seaduse</w:t>
      </w:r>
      <w:r w:rsidR="00EC7A85">
        <w:rPr>
          <w:rFonts w:ascii="Times New Roman" w:hAnsi="Times New Roman" w:cs="Times New Roman"/>
          <w:sz w:val="24"/>
          <w:szCs w:val="24"/>
        </w:rPr>
        <w:t xml:space="preserve"> §</w:t>
      </w:r>
      <w:r w:rsidR="005D2FA8">
        <w:rPr>
          <w:rFonts w:ascii="Times New Roman" w:hAnsi="Times New Roman" w:cs="Times New Roman"/>
          <w:sz w:val="24"/>
          <w:szCs w:val="24"/>
        </w:rPr>
        <w:t xml:space="preserve"> </w:t>
      </w:r>
      <w:r w:rsidR="00EC7A85" w:rsidRPr="00180091">
        <w:rPr>
          <w:rFonts w:ascii="Times New Roman" w:hAnsi="Times New Roman" w:cs="Times New Roman"/>
          <w:sz w:val="24"/>
          <w:szCs w:val="24"/>
        </w:rPr>
        <w:t>5 lõike 1 punktis 2 asendatakse sõnad „teadus- ja arendustegevuse korralduse seaduses“ sõnadega „teadus- ja arendustegevuse ning innovatsiooni korralduse seaduses“</w:t>
      </w:r>
      <w:r w:rsidR="00EC7A85">
        <w:rPr>
          <w:rFonts w:ascii="Times New Roman" w:hAnsi="Times New Roman" w:cs="Times New Roman"/>
          <w:sz w:val="24"/>
          <w:szCs w:val="24"/>
        </w:rPr>
        <w:t>.</w:t>
      </w:r>
    </w:p>
    <w:p w14:paraId="28E4014D" w14:textId="7B808097" w:rsidR="00C811D1" w:rsidRPr="00180091" w:rsidRDefault="00C811D1">
      <w:pPr>
        <w:spacing w:after="0" w:line="240" w:lineRule="auto"/>
        <w:jc w:val="both"/>
        <w:rPr>
          <w:rFonts w:ascii="Times New Roman" w:hAnsi="Times New Roman" w:cs="Times New Roman"/>
          <w:sz w:val="24"/>
          <w:szCs w:val="24"/>
        </w:rPr>
        <w:pPrChange w:id="453" w:author="Aili Sandre" w:date="2024-09-10T12:09:00Z">
          <w:pPr>
            <w:spacing w:after="0" w:line="240" w:lineRule="auto"/>
            <w:ind w:left="410"/>
            <w:jc w:val="both"/>
          </w:pPr>
        </w:pPrChange>
      </w:pPr>
    </w:p>
    <w:p w14:paraId="4036C057" w14:textId="64D96783" w:rsidR="00C811D1" w:rsidRPr="00C811D1" w:rsidRDefault="00C811D1" w:rsidP="00C811D1">
      <w:pPr>
        <w:spacing w:after="0" w:line="240" w:lineRule="auto"/>
        <w:jc w:val="both"/>
        <w:rPr>
          <w:rFonts w:ascii="Times New Roman" w:hAnsi="Times New Roman" w:cs="Times New Roman"/>
          <w:b/>
          <w:sz w:val="24"/>
          <w:szCs w:val="24"/>
        </w:rPr>
      </w:pPr>
      <w:r w:rsidRPr="00C811D1">
        <w:rPr>
          <w:rFonts w:ascii="Times New Roman" w:hAnsi="Times New Roman" w:cs="Times New Roman"/>
          <w:b/>
          <w:sz w:val="24"/>
          <w:szCs w:val="24"/>
        </w:rPr>
        <w:t xml:space="preserve">§ </w:t>
      </w:r>
      <w:r w:rsidR="00C5611A">
        <w:rPr>
          <w:rFonts w:ascii="Times New Roman" w:hAnsi="Times New Roman" w:cs="Times New Roman"/>
          <w:b/>
          <w:sz w:val="24"/>
          <w:szCs w:val="24"/>
        </w:rPr>
        <w:t>37</w:t>
      </w:r>
      <w:r w:rsidRPr="00C811D1">
        <w:rPr>
          <w:rFonts w:ascii="Times New Roman" w:hAnsi="Times New Roman" w:cs="Times New Roman"/>
          <w:b/>
          <w:sz w:val="24"/>
          <w:szCs w:val="24"/>
        </w:rPr>
        <w:t>. Eesti Muusika- ja Teatriakadeemia seaduse muutmine</w:t>
      </w:r>
    </w:p>
    <w:p w14:paraId="0F7D92D0" w14:textId="77777777" w:rsidR="00C811D1" w:rsidRPr="00C811D1" w:rsidRDefault="00C811D1" w:rsidP="00C811D1">
      <w:pPr>
        <w:spacing w:after="0" w:line="240" w:lineRule="auto"/>
        <w:jc w:val="both"/>
        <w:rPr>
          <w:rFonts w:ascii="Times New Roman" w:hAnsi="Times New Roman" w:cs="Times New Roman"/>
          <w:b/>
          <w:bCs/>
          <w:sz w:val="24"/>
          <w:szCs w:val="24"/>
        </w:rPr>
      </w:pPr>
    </w:p>
    <w:p w14:paraId="4C2337A7" w14:textId="68C6C39A" w:rsidR="00C811D1" w:rsidRPr="00180091" w:rsidRDefault="00C811D1" w:rsidP="00C811D1">
      <w:pPr>
        <w:spacing w:after="0" w:line="240" w:lineRule="auto"/>
        <w:jc w:val="both"/>
        <w:rPr>
          <w:rFonts w:ascii="Times New Roman" w:hAnsi="Times New Roman" w:cs="Times New Roman"/>
          <w:sz w:val="24"/>
          <w:szCs w:val="24"/>
        </w:rPr>
      </w:pPr>
      <w:r w:rsidRPr="00180091">
        <w:rPr>
          <w:rFonts w:ascii="Times New Roman" w:hAnsi="Times New Roman" w:cs="Times New Roman"/>
          <w:sz w:val="24"/>
          <w:szCs w:val="24"/>
        </w:rPr>
        <w:lastRenderedPageBreak/>
        <w:t>Eesti Muusika- ja Teatriakadeemia seadus</w:t>
      </w:r>
      <w:r w:rsidR="00DA23FC">
        <w:rPr>
          <w:rFonts w:ascii="Times New Roman" w:hAnsi="Times New Roman" w:cs="Times New Roman"/>
          <w:sz w:val="24"/>
          <w:szCs w:val="24"/>
        </w:rPr>
        <w:t>e</w:t>
      </w:r>
      <w:r w:rsidRPr="00180091">
        <w:rPr>
          <w:rFonts w:ascii="Times New Roman" w:hAnsi="Times New Roman" w:cs="Times New Roman"/>
          <w:sz w:val="24"/>
          <w:szCs w:val="24"/>
        </w:rPr>
        <w:t xml:space="preserve"> </w:t>
      </w:r>
      <w:r w:rsidR="00DA23FC">
        <w:rPr>
          <w:rFonts w:ascii="Times New Roman" w:hAnsi="Times New Roman" w:cs="Times New Roman"/>
          <w:sz w:val="24"/>
          <w:szCs w:val="24"/>
        </w:rPr>
        <w:t xml:space="preserve">§ </w:t>
      </w:r>
      <w:r w:rsidR="00DA23FC" w:rsidRPr="00180091">
        <w:rPr>
          <w:rFonts w:ascii="Times New Roman" w:hAnsi="Times New Roman" w:cs="Times New Roman"/>
          <w:sz w:val="24"/>
          <w:szCs w:val="24"/>
        </w:rPr>
        <w:t>5 lõike 1 punktis 2 asendatakse sõnad „teadus- ja arendustegevuse korralduse seaduses“ sõnadega „teadus- ja arendustegevuse ning innovatsiooni korralduse seaduses“</w:t>
      </w:r>
      <w:r w:rsidR="00DA23FC">
        <w:rPr>
          <w:rFonts w:ascii="Times New Roman" w:hAnsi="Times New Roman" w:cs="Times New Roman"/>
          <w:sz w:val="24"/>
          <w:szCs w:val="24"/>
        </w:rPr>
        <w:t>.</w:t>
      </w:r>
    </w:p>
    <w:p w14:paraId="3981F864" w14:textId="0C26E0FD" w:rsidR="00C811D1" w:rsidRPr="00180091" w:rsidRDefault="00C811D1" w:rsidP="00C811D1">
      <w:pPr>
        <w:spacing w:after="0" w:line="240" w:lineRule="auto"/>
        <w:jc w:val="both"/>
        <w:rPr>
          <w:rFonts w:ascii="Times New Roman" w:hAnsi="Times New Roman" w:cs="Times New Roman"/>
          <w:sz w:val="24"/>
          <w:szCs w:val="24"/>
        </w:rPr>
      </w:pPr>
    </w:p>
    <w:p w14:paraId="518D4F4C" w14:textId="5463F38A" w:rsidR="00C811D1" w:rsidRPr="00C811D1" w:rsidRDefault="00C811D1" w:rsidP="00C811D1">
      <w:pPr>
        <w:spacing w:after="0" w:line="240" w:lineRule="auto"/>
        <w:jc w:val="both"/>
        <w:rPr>
          <w:rFonts w:ascii="Times New Roman" w:hAnsi="Times New Roman" w:cs="Times New Roman"/>
          <w:b/>
          <w:sz w:val="24"/>
          <w:szCs w:val="24"/>
        </w:rPr>
      </w:pPr>
      <w:r w:rsidRPr="00C811D1">
        <w:rPr>
          <w:rFonts w:ascii="Times New Roman" w:hAnsi="Times New Roman" w:cs="Times New Roman"/>
          <w:b/>
          <w:sz w:val="24"/>
          <w:szCs w:val="24"/>
        </w:rPr>
        <w:t xml:space="preserve">§ </w:t>
      </w:r>
      <w:r w:rsidR="00C5611A">
        <w:rPr>
          <w:rFonts w:ascii="Times New Roman" w:hAnsi="Times New Roman" w:cs="Times New Roman"/>
          <w:b/>
          <w:sz w:val="24"/>
          <w:szCs w:val="24"/>
        </w:rPr>
        <w:t>38</w:t>
      </w:r>
      <w:r w:rsidRPr="00C811D1">
        <w:rPr>
          <w:rFonts w:ascii="Times New Roman" w:hAnsi="Times New Roman" w:cs="Times New Roman"/>
          <w:b/>
          <w:sz w:val="24"/>
          <w:szCs w:val="24"/>
        </w:rPr>
        <w:t>. Eesti Teaduste Akadeemia seaduse muutmine</w:t>
      </w:r>
    </w:p>
    <w:p w14:paraId="3527E4C3" w14:textId="77777777" w:rsidR="00C811D1" w:rsidRPr="00C811D1" w:rsidRDefault="00C811D1" w:rsidP="00C811D1">
      <w:pPr>
        <w:spacing w:after="0" w:line="240" w:lineRule="auto"/>
        <w:jc w:val="both"/>
        <w:rPr>
          <w:rFonts w:ascii="Times New Roman" w:hAnsi="Times New Roman" w:cs="Times New Roman"/>
          <w:b/>
          <w:bCs/>
          <w:sz w:val="24"/>
          <w:szCs w:val="24"/>
        </w:rPr>
      </w:pPr>
    </w:p>
    <w:p w14:paraId="567FD19F" w14:textId="77777777" w:rsidR="00C811D1" w:rsidRDefault="00C811D1" w:rsidP="00C811D1">
      <w:pPr>
        <w:spacing w:after="0" w:line="240" w:lineRule="auto"/>
        <w:jc w:val="both"/>
        <w:rPr>
          <w:rFonts w:ascii="Times New Roman" w:hAnsi="Times New Roman" w:cs="Times New Roman"/>
          <w:sz w:val="24"/>
          <w:szCs w:val="24"/>
        </w:rPr>
      </w:pPr>
      <w:r w:rsidRPr="00180091">
        <w:rPr>
          <w:rFonts w:ascii="Times New Roman" w:hAnsi="Times New Roman" w:cs="Times New Roman"/>
          <w:sz w:val="24"/>
          <w:szCs w:val="24"/>
        </w:rPr>
        <w:t>Eesti Teaduste Akadeemia seaduse § 3 lõikes 1 asendatakse sõnad „teadus- ja arendustegevuse korralduse seaduse“ sõnadega „teadus- ja arendustegevuse ning innovatsiooni korralduse seaduse“.</w:t>
      </w:r>
    </w:p>
    <w:p w14:paraId="758C3B5D" w14:textId="77777777" w:rsidR="006E6979" w:rsidRPr="00180091" w:rsidRDefault="006E6979" w:rsidP="00C811D1">
      <w:pPr>
        <w:spacing w:after="0" w:line="240" w:lineRule="auto"/>
        <w:jc w:val="both"/>
        <w:rPr>
          <w:rFonts w:ascii="Times New Roman" w:hAnsi="Times New Roman" w:cs="Times New Roman"/>
          <w:sz w:val="24"/>
          <w:szCs w:val="24"/>
        </w:rPr>
      </w:pPr>
    </w:p>
    <w:p w14:paraId="69030469" w14:textId="0651237C" w:rsidR="00384C8C" w:rsidRPr="00B7799E" w:rsidRDefault="00384C8C" w:rsidP="00384C8C">
      <w:pPr>
        <w:spacing w:after="0" w:line="240" w:lineRule="auto"/>
        <w:jc w:val="both"/>
        <w:rPr>
          <w:rFonts w:ascii="Times New Roman" w:hAnsi="Times New Roman" w:cs="Times New Roman"/>
          <w:b/>
          <w:sz w:val="24"/>
          <w:szCs w:val="24"/>
        </w:rPr>
      </w:pPr>
      <w:bookmarkStart w:id="454" w:name="_Hlk175561120"/>
      <w:r w:rsidRPr="00B7799E">
        <w:rPr>
          <w:rFonts w:ascii="Times New Roman" w:hAnsi="Times New Roman" w:cs="Times New Roman"/>
          <w:b/>
          <w:sz w:val="24"/>
          <w:szCs w:val="24"/>
        </w:rPr>
        <w:t>§ 39</w:t>
      </w:r>
      <w:r w:rsidR="001905EF" w:rsidRPr="00B7799E">
        <w:rPr>
          <w:rFonts w:ascii="Times New Roman" w:hAnsi="Times New Roman" w:cs="Times New Roman"/>
          <w:b/>
          <w:sz w:val="24"/>
          <w:szCs w:val="24"/>
        </w:rPr>
        <w:t>.</w:t>
      </w:r>
      <w:r w:rsidRPr="00B7799E">
        <w:rPr>
          <w:rFonts w:ascii="Times New Roman" w:hAnsi="Times New Roman" w:cs="Times New Roman"/>
          <w:b/>
          <w:sz w:val="24"/>
          <w:szCs w:val="24"/>
        </w:rPr>
        <w:t xml:space="preserve"> Isikuandmete kaitse seaduse muutmine</w:t>
      </w:r>
    </w:p>
    <w:p w14:paraId="33CD117A" w14:textId="77777777" w:rsidR="00384C8C" w:rsidRPr="00B7799E" w:rsidRDefault="00384C8C" w:rsidP="00384C8C">
      <w:pPr>
        <w:spacing w:after="0" w:line="240" w:lineRule="auto"/>
        <w:jc w:val="both"/>
        <w:rPr>
          <w:rFonts w:ascii="Times New Roman" w:hAnsi="Times New Roman" w:cs="Times New Roman"/>
          <w:sz w:val="24"/>
          <w:szCs w:val="24"/>
        </w:rPr>
      </w:pPr>
    </w:p>
    <w:p w14:paraId="5D244D49" w14:textId="77777777" w:rsidR="00384C8C" w:rsidRPr="00B7799E" w:rsidRDefault="00384C8C" w:rsidP="00384C8C">
      <w:pPr>
        <w:spacing w:after="0" w:line="240" w:lineRule="auto"/>
        <w:jc w:val="both"/>
        <w:rPr>
          <w:rFonts w:ascii="Times New Roman" w:hAnsi="Times New Roman" w:cs="Times New Roman"/>
          <w:sz w:val="24"/>
          <w:szCs w:val="24"/>
        </w:rPr>
      </w:pPr>
      <w:bookmarkStart w:id="455" w:name="_Hlk174717846"/>
      <w:r w:rsidRPr="00B7799E">
        <w:rPr>
          <w:rFonts w:ascii="Times New Roman" w:hAnsi="Times New Roman" w:cs="Times New Roman"/>
          <w:sz w:val="24"/>
          <w:szCs w:val="24"/>
        </w:rPr>
        <w:t>Isikuandmete kaitse seaduse § 6 lõige 4 muudetakse ja sõnastatakse järgmiselt:</w:t>
      </w:r>
    </w:p>
    <w:p w14:paraId="54B5CCCC" w14:textId="443BF997" w:rsidR="00384C8C" w:rsidRPr="00B7799E" w:rsidDel="008A02E0" w:rsidRDefault="00384C8C" w:rsidP="00384C8C">
      <w:pPr>
        <w:spacing w:after="0" w:line="240" w:lineRule="auto"/>
        <w:jc w:val="both"/>
        <w:rPr>
          <w:del w:id="456" w:author="Aili Sandre" w:date="2024-09-10T12:10:00Z"/>
          <w:rFonts w:ascii="Times New Roman" w:hAnsi="Times New Roman" w:cs="Times New Roman"/>
          <w:sz w:val="24"/>
          <w:szCs w:val="24"/>
        </w:rPr>
      </w:pPr>
    </w:p>
    <w:p w14:paraId="6C916C62" w14:textId="75612D45" w:rsidR="00557262" w:rsidRDefault="00384C8C" w:rsidP="00384C8C">
      <w:pPr>
        <w:spacing w:after="0" w:line="240" w:lineRule="auto"/>
        <w:jc w:val="both"/>
        <w:rPr>
          <w:rFonts w:ascii="Times New Roman" w:hAnsi="Times New Roman" w:cs="Times New Roman"/>
          <w:sz w:val="24"/>
          <w:szCs w:val="24"/>
        </w:rPr>
      </w:pPr>
      <w:r w:rsidRPr="00B7799E">
        <w:rPr>
          <w:rFonts w:ascii="Times New Roman" w:hAnsi="Times New Roman" w:cs="Times New Roman"/>
          <w:sz w:val="24"/>
          <w:szCs w:val="24"/>
        </w:rPr>
        <w:t>„(4) Kui teadus- või ajaloouuring põhineb eri</w:t>
      </w:r>
      <w:ins w:id="457" w:author="Aili Sandre" w:date="2024-09-10T12:10:00Z">
        <w:r w:rsidR="008A02E0">
          <w:rPr>
            <w:rFonts w:ascii="Times New Roman" w:hAnsi="Times New Roman" w:cs="Times New Roman"/>
            <w:sz w:val="24"/>
            <w:szCs w:val="24"/>
          </w:rPr>
          <w:t xml:space="preserve"> </w:t>
        </w:r>
      </w:ins>
      <w:r w:rsidRPr="00B7799E">
        <w:rPr>
          <w:rFonts w:ascii="Times New Roman" w:hAnsi="Times New Roman" w:cs="Times New Roman"/>
          <w:sz w:val="24"/>
          <w:szCs w:val="24"/>
        </w:rPr>
        <w:t xml:space="preserve">liiki isikuandmetel, </w:t>
      </w:r>
      <w:del w:id="458" w:author="Aili Sandre" w:date="2024-09-10T12:10:00Z">
        <w:r w:rsidRPr="00B7799E" w:rsidDel="008A02E0">
          <w:rPr>
            <w:rFonts w:ascii="Times New Roman" w:hAnsi="Times New Roman" w:cs="Times New Roman"/>
            <w:sz w:val="24"/>
            <w:szCs w:val="24"/>
          </w:rPr>
          <w:delText xml:space="preserve">siis </w:delText>
        </w:r>
      </w:del>
      <w:r w:rsidRPr="00B7799E">
        <w:rPr>
          <w:rFonts w:ascii="Times New Roman" w:hAnsi="Times New Roman" w:cs="Times New Roman"/>
          <w:sz w:val="24"/>
          <w:szCs w:val="24"/>
        </w:rPr>
        <w:t xml:space="preserve">kontrollib seaduse või </w:t>
      </w:r>
      <w:del w:id="459" w:author="Mari Käbi" w:date="2024-09-17T13:19:00Z">
        <w:r w:rsidRPr="00B7799E" w:rsidDel="00FF2167">
          <w:rPr>
            <w:rFonts w:ascii="Times New Roman" w:hAnsi="Times New Roman" w:cs="Times New Roman"/>
            <w:sz w:val="24"/>
            <w:szCs w:val="24"/>
          </w:rPr>
          <w:delText xml:space="preserve">muu </w:delText>
        </w:r>
        <w:commentRangeStart w:id="460"/>
        <w:r w:rsidRPr="00B7799E" w:rsidDel="00FF2167">
          <w:rPr>
            <w:rFonts w:ascii="Times New Roman" w:hAnsi="Times New Roman" w:cs="Times New Roman"/>
            <w:sz w:val="24"/>
            <w:szCs w:val="24"/>
          </w:rPr>
          <w:delText xml:space="preserve">õigusakti </w:delText>
        </w:r>
      </w:del>
      <w:ins w:id="461" w:author="Mari Käbi" w:date="2024-09-17T13:19:00Z">
        <w:r w:rsidR="00FF2167">
          <w:rPr>
            <w:rFonts w:ascii="Times New Roman" w:hAnsi="Times New Roman" w:cs="Times New Roman"/>
            <w:sz w:val="24"/>
            <w:szCs w:val="24"/>
          </w:rPr>
          <w:t xml:space="preserve">määruse </w:t>
        </w:r>
      </w:ins>
      <w:r w:rsidRPr="00B7799E">
        <w:rPr>
          <w:rFonts w:ascii="Times New Roman" w:hAnsi="Times New Roman" w:cs="Times New Roman"/>
          <w:sz w:val="24"/>
          <w:szCs w:val="24"/>
        </w:rPr>
        <w:t xml:space="preserve">alusel </w:t>
      </w:r>
      <w:commentRangeEnd w:id="460"/>
      <w:r w:rsidR="00DD3862">
        <w:rPr>
          <w:rStyle w:val="Kommentaariviide"/>
        </w:rPr>
        <w:commentReference w:id="460"/>
      </w:r>
      <w:r w:rsidRPr="00B7799E">
        <w:rPr>
          <w:rFonts w:ascii="Times New Roman" w:hAnsi="Times New Roman" w:cs="Times New Roman"/>
          <w:sz w:val="24"/>
          <w:szCs w:val="24"/>
        </w:rPr>
        <w:t xml:space="preserve">moodustatud eetikakomitee enne uuringu </w:t>
      </w:r>
      <w:ins w:id="462" w:author="Aili Sandre" w:date="2024-09-10T12:11:00Z">
        <w:r w:rsidR="008A02E0">
          <w:rPr>
            <w:rFonts w:ascii="Times New Roman" w:hAnsi="Times New Roman" w:cs="Times New Roman"/>
            <w:sz w:val="24"/>
            <w:szCs w:val="24"/>
          </w:rPr>
          <w:t>tegemist</w:t>
        </w:r>
      </w:ins>
      <w:del w:id="463" w:author="Aili Sandre" w:date="2024-09-10T12:11:00Z">
        <w:r w:rsidRPr="00B7799E" w:rsidDel="008A02E0">
          <w:rPr>
            <w:rFonts w:ascii="Times New Roman" w:hAnsi="Times New Roman" w:cs="Times New Roman"/>
            <w:sz w:val="24"/>
            <w:szCs w:val="24"/>
          </w:rPr>
          <w:delText>läbiviimist</w:delText>
        </w:r>
      </w:del>
      <w:r w:rsidRPr="00B7799E">
        <w:rPr>
          <w:rFonts w:ascii="Times New Roman" w:hAnsi="Times New Roman" w:cs="Times New Roman"/>
          <w:sz w:val="24"/>
          <w:szCs w:val="24"/>
        </w:rPr>
        <w:t xml:space="preserve"> käesolevas paragrahvis sätestatud tingimuste täitmist. Kui teadusvaldkonnas puudub eetikakomitee, </w:t>
      </w:r>
      <w:del w:id="464" w:author="Aili Sandre" w:date="2024-09-10T12:11:00Z">
        <w:r w:rsidRPr="00B7799E" w:rsidDel="008A02E0">
          <w:rPr>
            <w:rFonts w:ascii="Times New Roman" w:hAnsi="Times New Roman" w:cs="Times New Roman"/>
            <w:sz w:val="24"/>
            <w:szCs w:val="24"/>
          </w:rPr>
          <w:delText xml:space="preserve">siis </w:delText>
        </w:r>
      </w:del>
      <w:r w:rsidRPr="00B7799E">
        <w:rPr>
          <w:rFonts w:ascii="Times New Roman" w:hAnsi="Times New Roman" w:cs="Times New Roman"/>
          <w:sz w:val="24"/>
          <w:szCs w:val="24"/>
        </w:rPr>
        <w:t>kontrollib nõuete täitmist Andmekaitse Inspektsioon. Rahvusarhiivis säilitatavate isikuandmete suhtes on eetikakomitee õigused Rahvusarhiivil.“</w:t>
      </w:r>
      <w:bookmarkEnd w:id="454"/>
      <w:bookmarkEnd w:id="455"/>
      <w:ins w:id="465" w:author="Aili Sandre" w:date="2024-09-10T12:11:00Z">
        <w:r w:rsidR="008A02E0">
          <w:rPr>
            <w:rFonts w:ascii="Times New Roman" w:hAnsi="Times New Roman" w:cs="Times New Roman"/>
            <w:sz w:val="24"/>
            <w:szCs w:val="24"/>
          </w:rPr>
          <w:t>.</w:t>
        </w:r>
      </w:ins>
    </w:p>
    <w:p w14:paraId="3A1C2E77" w14:textId="77777777" w:rsidR="00557262" w:rsidRPr="00384C8C" w:rsidRDefault="00557262" w:rsidP="00384C8C">
      <w:pPr>
        <w:spacing w:after="0" w:line="240" w:lineRule="auto"/>
        <w:jc w:val="both"/>
        <w:rPr>
          <w:rFonts w:ascii="Times New Roman" w:hAnsi="Times New Roman" w:cs="Times New Roman"/>
          <w:sz w:val="24"/>
          <w:szCs w:val="24"/>
        </w:rPr>
      </w:pPr>
    </w:p>
    <w:p w14:paraId="5E0164C8" w14:textId="493ED66B" w:rsidR="00180091" w:rsidRPr="00E472F6" w:rsidRDefault="00180091" w:rsidP="00180091">
      <w:pPr>
        <w:spacing w:after="0" w:line="240" w:lineRule="auto"/>
        <w:jc w:val="both"/>
        <w:rPr>
          <w:rFonts w:ascii="Times New Roman" w:hAnsi="Times New Roman" w:cs="Times New Roman"/>
          <w:b/>
          <w:sz w:val="24"/>
          <w:szCs w:val="24"/>
        </w:rPr>
      </w:pPr>
      <w:r w:rsidRPr="00E472F6">
        <w:rPr>
          <w:rFonts w:ascii="Times New Roman" w:hAnsi="Times New Roman" w:cs="Times New Roman"/>
          <w:b/>
          <w:sz w:val="24"/>
          <w:szCs w:val="24"/>
        </w:rPr>
        <w:t xml:space="preserve">§ </w:t>
      </w:r>
      <w:r w:rsidR="00384C8C">
        <w:rPr>
          <w:rFonts w:ascii="Times New Roman" w:hAnsi="Times New Roman" w:cs="Times New Roman"/>
          <w:b/>
          <w:sz w:val="24"/>
          <w:szCs w:val="24"/>
        </w:rPr>
        <w:t>40</w:t>
      </w:r>
      <w:r w:rsidRPr="00E472F6">
        <w:rPr>
          <w:rFonts w:ascii="Times New Roman" w:hAnsi="Times New Roman" w:cs="Times New Roman"/>
          <w:b/>
          <w:sz w:val="24"/>
          <w:szCs w:val="24"/>
        </w:rPr>
        <w:t>. Keemilise ja Bioloogilise Füüsika Instituudi seaduse muutmine</w:t>
      </w:r>
    </w:p>
    <w:p w14:paraId="76844763" w14:textId="77777777" w:rsidR="00180091" w:rsidRPr="00E472F6" w:rsidRDefault="00180091" w:rsidP="00180091">
      <w:pPr>
        <w:spacing w:after="0" w:line="240" w:lineRule="auto"/>
        <w:jc w:val="both"/>
        <w:rPr>
          <w:rFonts w:ascii="Times New Roman" w:hAnsi="Times New Roman" w:cs="Times New Roman"/>
          <w:bCs/>
          <w:sz w:val="24"/>
          <w:szCs w:val="24"/>
        </w:rPr>
      </w:pPr>
    </w:p>
    <w:p w14:paraId="4BB38F09" w14:textId="5933AE14" w:rsidR="00180091" w:rsidRDefault="00180091" w:rsidP="00180091">
      <w:pPr>
        <w:spacing w:after="0" w:line="240" w:lineRule="auto"/>
        <w:jc w:val="both"/>
        <w:rPr>
          <w:rFonts w:ascii="Times New Roman" w:hAnsi="Times New Roman" w:cs="Times New Roman"/>
          <w:bCs/>
          <w:sz w:val="24"/>
          <w:szCs w:val="24"/>
        </w:rPr>
      </w:pPr>
      <w:r w:rsidRPr="00E472F6">
        <w:rPr>
          <w:rFonts w:ascii="Times New Roman" w:hAnsi="Times New Roman" w:cs="Times New Roman"/>
          <w:bCs/>
          <w:sz w:val="24"/>
          <w:szCs w:val="24"/>
        </w:rPr>
        <w:t xml:space="preserve">Keemilise ja Bioloogilise Füüsika Instituudi seaduse § 2 lõikes 2 asendatakse </w:t>
      </w:r>
      <w:del w:id="466" w:author="Mari Käbi" w:date="2024-09-17T21:29:00Z">
        <w:r w:rsidR="00D97BFB" w:rsidDel="00D956A4">
          <w:rPr>
            <w:rFonts w:ascii="Times New Roman" w:hAnsi="Times New Roman" w:cs="Times New Roman"/>
            <w:bCs/>
            <w:sz w:val="24"/>
            <w:szCs w:val="24"/>
          </w:rPr>
          <w:delText>tekstiosa</w:delText>
        </w:r>
        <w:r w:rsidR="00D97BFB" w:rsidRPr="00E472F6" w:rsidDel="00D956A4">
          <w:rPr>
            <w:rFonts w:ascii="Times New Roman" w:hAnsi="Times New Roman" w:cs="Times New Roman"/>
            <w:bCs/>
            <w:sz w:val="24"/>
            <w:szCs w:val="24"/>
          </w:rPr>
          <w:delText xml:space="preserve"> </w:delText>
        </w:r>
      </w:del>
      <w:ins w:id="467" w:author="Mari Käbi" w:date="2024-09-17T21:29:00Z">
        <w:r w:rsidR="00D956A4">
          <w:rPr>
            <w:rFonts w:ascii="Times New Roman" w:hAnsi="Times New Roman" w:cs="Times New Roman"/>
            <w:bCs/>
            <w:sz w:val="24"/>
            <w:szCs w:val="24"/>
          </w:rPr>
          <w:t>sõnad</w:t>
        </w:r>
        <w:r w:rsidR="00D956A4" w:rsidRPr="00E472F6">
          <w:rPr>
            <w:rFonts w:ascii="Times New Roman" w:hAnsi="Times New Roman" w:cs="Times New Roman"/>
            <w:bCs/>
            <w:sz w:val="24"/>
            <w:szCs w:val="24"/>
          </w:rPr>
          <w:t xml:space="preserve"> </w:t>
        </w:r>
      </w:ins>
      <w:r w:rsidRPr="00E472F6">
        <w:rPr>
          <w:rFonts w:ascii="Times New Roman" w:hAnsi="Times New Roman" w:cs="Times New Roman"/>
          <w:bCs/>
          <w:sz w:val="24"/>
          <w:szCs w:val="24"/>
        </w:rPr>
        <w:t>„teadus- ja arendustegevuse korralduse seaduse“ sõnadega „teadus- ja arendustegevuse ning innovatsiooni korralduse seaduse“.</w:t>
      </w:r>
    </w:p>
    <w:p w14:paraId="353A4408" w14:textId="77777777" w:rsidR="00180091" w:rsidRPr="00E472F6" w:rsidRDefault="00180091" w:rsidP="00180091">
      <w:pPr>
        <w:spacing w:after="0" w:line="240" w:lineRule="auto"/>
        <w:jc w:val="both"/>
        <w:rPr>
          <w:rFonts w:ascii="Times New Roman" w:hAnsi="Times New Roman" w:cs="Times New Roman"/>
          <w:bCs/>
          <w:sz w:val="24"/>
          <w:szCs w:val="24"/>
        </w:rPr>
      </w:pPr>
    </w:p>
    <w:p w14:paraId="7D037909" w14:textId="1473EBDF" w:rsidR="00E472F6" w:rsidRPr="00E472F6" w:rsidDel="00533C00" w:rsidRDefault="00E472F6" w:rsidP="00E472F6">
      <w:pPr>
        <w:spacing w:after="0" w:line="240" w:lineRule="auto"/>
        <w:jc w:val="both"/>
        <w:rPr>
          <w:rFonts w:ascii="Times New Roman" w:hAnsi="Times New Roman" w:cs="Times New Roman"/>
          <w:b/>
          <w:sz w:val="24"/>
          <w:szCs w:val="24"/>
        </w:rPr>
      </w:pPr>
      <w:r w:rsidRPr="00E472F6" w:rsidDel="00533C00">
        <w:rPr>
          <w:rFonts w:ascii="Times New Roman" w:hAnsi="Times New Roman" w:cs="Times New Roman"/>
          <w:b/>
          <w:sz w:val="24"/>
          <w:szCs w:val="24"/>
        </w:rPr>
        <w:t xml:space="preserve">§ </w:t>
      </w:r>
      <w:r w:rsidR="00384C8C">
        <w:rPr>
          <w:rFonts w:ascii="Times New Roman" w:hAnsi="Times New Roman" w:cs="Times New Roman"/>
          <w:b/>
          <w:sz w:val="24"/>
          <w:szCs w:val="24"/>
        </w:rPr>
        <w:t>41</w:t>
      </w:r>
      <w:r w:rsidRPr="00E472F6" w:rsidDel="00533C00">
        <w:rPr>
          <w:rFonts w:ascii="Times New Roman" w:hAnsi="Times New Roman" w:cs="Times New Roman"/>
          <w:b/>
          <w:sz w:val="24"/>
          <w:szCs w:val="24"/>
        </w:rPr>
        <w:t>. Kõrgharidusseaduse muutmine</w:t>
      </w:r>
    </w:p>
    <w:p w14:paraId="094740FD" w14:textId="77777777" w:rsidR="00E472F6" w:rsidRPr="00E472F6" w:rsidDel="00533C00" w:rsidRDefault="00E472F6" w:rsidP="00E472F6">
      <w:pPr>
        <w:spacing w:after="0" w:line="240" w:lineRule="auto"/>
        <w:jc w:val="both"/>
        <w:rPr>
          <w:rFonts w:ascii="Times New Roman" w:hAnsi="Times New Roman" w:cs="Times New Roman"/>
          <w:b/>
          <w:sz w:val="24"/>
          <w:szCs w:val="24"/>
        </w:rPr>
      </w:pPr>
    </w:p>
    <w:p w14:paraId="0D94E0FC" w14:textId="77777777" w:rsidR="00E472F6" w:rsidRPr="00E472F6" w:rsidDel="00533C00" w:rsidRDefault="00E472F6" w:rsidP="00E472F6">
      <w:pPr>
        <w:spacing w:after="0" w:line="240" w:lineRule="auto"/>
        <w:jc w:val="both"/>
        <w:rPr>
          <w:rFonts w:ascii="Times New Roman" w:hAnsi="Times New Roman" w:cs="Times New Roman"/>
          <w:bCs/>
          <w:sz w:val="24"/>
          <w:szCs w:val="24"/>
        </w:rPr>
      </w:pPr>
      <w:r w:rsidRPr="00E472F6" w:rsidDel="00533C00">
        <w:rPr>
          <w:rFonts w:ascii="Times New Roman" w:hAnsi="Times New Roman" w:cs="Times New Roman"/>
          <w:bCs/>
          <w:sz w:val="24"/>
          <w:szCs w:val="24"/>
        </w:rPr>
        <w:t>Kõrgharidusseaduses tehakse järgmised muudatused:</w:t>
      </w:r>
    </w:p>
    <w:p w14:paraId="79DA7700" w14:textId="77777777" w:rsidR="00E472F6" w:rsidRPr="00E472F6" w:rsidRDefault="00E472F6" w:rsidP="00E472F6">
      <w:pPr>
        <w:spacing w:after="0" w:line="240" w:lineRule="auto"/>
        <w:jc w:val="both"/>
        <w:rPr>
          <w:rFonts w:ascii="Times New Roman" w:hAnsi="Times New Roman" w:cs="Times New Roman"/>
          <w:bCs/>
          <w:sz w:val="24"/>
          <w:szCs w:val="24"/>
        </w:rPr>
      </w:pPr>
    </w:p>
    <w:p w14:paraId="41F4A1DC" w14:textId="48D31152" w:rsidR="004A391F" w:rsidRDefault="00101479" w:rsidP="00E472F6">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1</w:t>
      </w:r>
      <w:r w:rsidR="00E472F6" w:rsidRPr="00E472F6">
        <w:rPr>
          <w:rFonts w:ascii="Times New Roman" w:hAnsi="Times New Roman" w:cs="Times New Roman"/>
          <w:b/>
          <w:sz w:val="24"/>
          <w:szCs w:val="24"/>
        </w:rPr>
        <w:t>)</w:t>
      </w:r>
      <w:r w:rsidR="00E472F6" w:rsidRPr="00E472F6">
        <w:rPr>
          <w:rFonts w:ascii="Times New Roman" w:hAnsi="Times New Roman" w:cs="Times New Roman"/>
          <w:bCs/>
          <w:sz w:val="24"/>
          <w:szCs w:val="24"/>
        </w:rPr>
        <w:t xml:space="preserve"> paragrahvi 38 lõige 1 muudetakse ja sõnastatakse järgmiselt:</w:t>
      </w:r>
    </w:p>
    <w:p w14:paraId="19B7A817" w14:textId="59EF7CE4" w:rsidR="00E472F6" w:rsidRPr="00E472F6" w:rsidRDefault="00E472F6" w:rsidP="00E472F6">
      <w:pPr>
        <w:spacing w:after="0" w:line="240" w:lineRule="auto"/>
        <w:jc w:val="both"/>
        <w:rPr>
          <w:rFonts w:ascii="Times New Roman" w:hAnsi="Times New Roman" w:cs="Times New Roman"/>
          <w:bCs/>
          <w:sz w:val="24"/>
          <w:szCs w:val="24"/>
        </w:rPr>
      </w:pPr>
      <w:r w:rsidRPr="00E472F6">
        <w:rPr>
          <w:rFonts w:ascii="Times New Roman" w:hAnsi="Times New Roman" w:cs="Times New Roman"/>
          <w:bCs/>
          <w:sz w:val="24"/>
          <w:szCs w:val="24"/>
        </w:rPr>
        <w:t xml:space="preserve">„(1) Institutsionaalne akrediteerimine on </w:t>
      </w:r>
      <w:proofErr w:type="spellStart"/>
      <w:r w:rsidRPr="00E472F6">
        <w:rPr>
          <w:rFonts w:ascii="Times New Roman" w:hAnsi="Times New Roman" w:cs="Times New Roman"/>
          <w:bCs/>
          <w:sz w:val="24"/>
          <w:szCs w:val="24"/>
        </w:rPr>
        <w:t>välishindamine</w:t>
      </w:r>
      <w:proofErr w:type="spellEnd"/>
      <w:r w:rsidRPr="00E472F6">
        <w:rPr>
          <w:rFonts w:ascii="Times New Roman" w:hAnsi="Times New Roman" w:cs="Times New Roman"/>
          <w:bCs/>
          <w:sz w:val="24"/>
          <w:szCs w:val="24"/>
        </w:rPr>
        <w:t>, mille käigus hinnatakse kõrgkooli juhtimise, töökorralduse, õppe-</w:t>
      </w:r>
      <w:r w:rsidR="00B51764">
        <w:rPr>
          <w:rFonts w:ascii="Times New Roman" w:hAnsi="Times New Roman" w:cs="Times New Roman"/>
          <w:bCs/>
          <w:sz w:val="24"/>
          <w:szCs w:val="24"/>
        </w:rPr>
        <w:t>,</w:t>
      </w:r>
      <w:r w:rsidRPr="00E472F6">
        <w:rPr>
          <w:rFonts w:ascii="Times New Roman" w:hAnsi="Times New Roman" w:cs="Times New Roman"/>
          <w:bCs/>
          <w:sz w:val="24"/>
          <w:szCs w:val="24"/>
        </w:rPr>
        <w:t xml:space="preserve"> teadus- ja arendustegevuse ning õppe-</w:t>
      </w:r>
      <w:r w:rsidR="00B51764">
        <w:rPr>
          <w:rFonts w:ascii="Times New Roman" w:hAnsi="Times New Roman" w:cs="Times New Roman"/>
          <w:bCs/>
          <w:sz w:val="24"/>
          <w:szCs w:val="24"/>
        </w:rPr>
        <w:t>,</w:t>
      </w:r>
      <w:r w:rsidRPr="00E472F6">
        <w:rPr>
          <w:rFonts w:ascii="Times New Roman" w:hAnsi="Times New Roman" w:cs="Times New Roman"/>
          <w:bCs/>
          <w:sz w:val="24"/>
          <w:szCs w:val="24"/>
        </w:rPr>
        <w:t xml:space="preserve"> teadus- ja arendustegevuse keskkonna piisavust õppe-</w:t>
      </w:r>
      <w:r w:rsidR="00B51764">
        <w:rPr>
          <w:rFonts w:ascii="Times New Roman" w:hAnsi="Times New Roman" w:cs="Times New Roman"/>
          <w:bCs/>
          <w:sz w:val="24"/>
          <w:szCs w:val="24"/>
        </w:rPr>
        <w:t>,</w:t>
      </w:r>
      <w:r w:rsidRPr="00E472F6">
        <w:rPr>
          <w:rFonts w:ascii="Times New Roman" w:hAnsi="Times New Roman" w:cs="Times New Roman"/>
          <w:bCs/>
          <w:sz w:val="24"/>
          <w:szCs w:val="24"/>
        </w:rPr>
        <w:t xml:space="preserve"> teadus- ja arendustegevuse kvaliteedi tagamiseks ning vastavust õigusaktidele, kõrgkooli eesmärkidele ja arengukavale.“;</w:t>
      </w:r>
    </w:p>
    <w:p w14:paraId="35B84CA1" w14:textId="77777777" w:rsidR="00E472F6" w:rsidRPr="00E472F6" w:rsidRDefault="00E472F6" w:rsidP="00E472F6">
      <w:pPr>
        <w:spacing w:after="0" w:line="240" w:lineRule="auto"/>
        <w:jc w:val="both"/>
        <w:rPr>
          <w:rFonts w:ascii="Times New Roman" w:hAnsi="Times New Roman" w:cs="Times New Roman"/>
          <w:bCs/>
          <w:sz w:val="24"/>
          <w:szCs w:val="24"/>
        </w:rPr>
      </w:pPr>
    </w:p>
    <w:p w14:paraId="633DCB2C" w14:textId="644C4E9A" w:rsidR="00E472F6" w:rsidRPr="00E472F6" w:rsidRDefault="00101479" w:rsidP="00E472F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2</w:t>
      </w:r>
      <w:r w:rsidR="00E472F6" w:rsidRPr="00E472F6">
        <w:rPr>
          <w:rFonts w:ascii="Times New Roman" w:hAnsi="Times New Roman" w:cs="Times New Roman"/>
          <w:b/>
          <w:sz w:val="24"/>
          <w:szCs w:val="24"/>
        </w:rPr>
        <w:t>)</w:t>
      </w:r>
      <w:r w:rsidR="00E472F6" w:rsidRPr="00E472F6">
        <w:rPr>
          <w:rFonts w:ascii="Times New Roman" w:hAnsi="Times New Roman" w:cs="Times New Roman"/>
          <w:bCs/>
          <w:sz w:val="24"/>
          <w:szCs w:val="24"/>
        </w:rPr>
        <w:t xml:space="preserve"> </w:t>
      </w:r>
      <w:bookmarkStart w:id="468" w:name="_Hlk124235247"/>
      <w:r w:rsidR="00E472F6" w:rsidRPr="00E472F6">
        <w:rPr>
          <w:rFonts w:ascii="Times New Roman" w:hAnsi="Times New Roman" w:cs="Times New Roman"/>
          <w:bCs/>
          <w:sz w:val="24"/>
          <w:szCs w:val="24"/>
        </w:rPr>
        <w:t xml:space="preserve">paragrahvi 38 lõike 3 </w:t>
      </w:r>
      <w:r w:rsidR="00736ECE">
        <w:rPr>
          <w:rFonts w:ascii="Times New Roman" w:hAnsi="Times New Roman" w:cs="Times New Roman"/>
          <w:bCs/>
          <w:sz w:val="24"/>
          <w:szCs w:val="24"/>
        </w:rPr>
        <w:t xml:space="preserve">sissejuhatavas lauseosas </w:t>
      </w:r>
      <w:r w:rsidR="00E472F6" w:rsidRPr="00E472F6">
        <w:rPr>
          <w:rFonts w:ascii="Times New Roman" w:hAnsi="Times New Roman" w:cs="Times New Roman"/>
          <w:bCs/>
          <w:sz w:val="24"/>
          <w:szCs w:val="24"/>
        </w:rPr>
        <w:t>asendatakse</w:t>
      </w:r>
      <w:bookmarkEnd w:id="468"/>
      <w:r w:rsidR="00E472F6" w:rsidRPr="00E472F6">
        <w:rPr>
          <w:rFonts w:ascii="Times New Roman" w:hAnsi="Times New Roman" w:cs="Times New Roman"/>
          <w:bCs/>
          <w:sz w:val="24"/>
          <w:szCs w:val="24"/>
        </w:rPr>
        <w:t xml:space="preserve"> sõnad „õppe- ja teadustegevus ning õppe- ja uurimiskeskkond“ sõnadega „õppe-</w:t>
      </w:r>
      <w:r w:rsidR="00B51764">
        <w:rPr>
          <w:rFonts w:ascii="Times New Roman" w:hAnsi="Times New Roman" w:cs="Times New Roman"/>
          <w:bCs/>
          <w:sz w:val="24"/>
          <w:szCs w:val="24"/>
        </w:rPr>
        <w:t>,</w:t>
      </w:r>
      <w:r w:rsidR="00E472F6" w:rsidRPr="00E472F6">
        <w:rPr>
          <w:rFonts w:ascii="Times New Roman" w:hAnsi="Times New Roman" w:cs="Times New Roman"/>
          <w:bCs/>
          <w:sz w:val="24"/>
          <w:szCs w:val="24"/>
        </w:rPr>
        <w:t xml:space="preserve"> teadus- ja arendustegevus ning õppe-</w:t>
      </w:r>
      <w:r w:rsidR="00B51764">
        <w:rPr>
          <w:rFonts w:ascii="Times New Roman" w:hAnsi="Times New Roman" w:cs="Times New Roman"/>
          <w:bCs/>
          <w:sz w:val="24"/>
          <w:szCs w:val="24"/>
        </w:rPr>
        <w:t>,</w:t>
      </w:r>
      <w:r w:rsidR="00E472F6" w:rsidRPr="00E472F6">
        <w:rPr>
          <w:rFonts w:ascii="Times New Roman" w:hAnsi="Times New Roman" w:cs="Times New Roman"/>
          <w:bCs/>
          <w:sz w:val="24"/>
          <w:szCs w:val="24"/>
        </w:rPr>
        <w:t xml:space="preserve"> teadus- ja arendustegevuse keskkond“</w:t>
      </w:r>
      <w:r w:rsidR="00B51764">
        <w:rPr>
          <w:rFonts w:ascii="Times New Roman" w:hAnsi="Times New Roman" w:cs="Times New Roman"/>
          <w:bCs/>
          <w:sz w:val="24"/>
          <w:szCs w:val="24"/>
        </w:rPr>
        <w:t>.</w:t>
      </w:r>
    </w:p>
    <w:p w14:paraId="3ABB6869" w14:textId="77777777" w:rsidR="00DF7D3E" w:rsidRDefault="00DF7D3E" w:rsidP="00E472F6">
      <w:pPr>
        <w:spacing w:after="0" w:line="240" w:lineRule="auto"/>
        <w:jc w:val="both"/>
        <w:rPr>
          <w:rFonts w:ascii="Times New Roman" w:hAnsi="Times New Roman" w:cs="Times New Roman"/>
          <w:b/>
          <w:sz w:val="24"/>
          <w:szCs w:val="24"/>
        </w:rPr>
      </w:pPr>
    </w:p>
    <w:p w14:paraId="30415ACC" w14:textId="40744F60" w:rsidR="00545B13" w:rsidRPr="00545B13" w:rsidRDefault="00545B13" w:rsidP="00545B13">
      <w:pPr>
        <w:spacing w:after="0" w:line="240" w:lineRule="auto"/>
        <w:jc w:val="both"/>
        <w:rPr>
          <w:rFonts w:ascii="Times New Roman" w:hAnsi="Times New Roman" w:cs="Times New Roman"/>
          <w:b/>
          <w:bCs/>
          <w:sz w:val="24"/>
          <w:szCs w:val="24"/>
        </w:rPr>
      </w:pPr>
      <w:r w:rsidRPr="00545B13">
        <w:rPr>
          <w:rFonts w:ascii="Times New Roman" w:hAnsi="Times New Roman" w:cs="Times New Roman"/>
          <w:b/>
          <w:bCs/>
          <w:sz w:val="24"/>
          <w:szCs w:val="24"/>
        </w:rPr>
        <w:t xml:space="preserve">§ </w:t>
      </w:r>
      <w:r w:rsidR="00384C8C">
        <w:rPr>
          <w:rFonts w:ascii="Times New Roman" w:hAnsi="Times New Roman" w:cs="Times New Roman"/>
          <w:b/>
          <w:bCs/>
          <w:sz w:val="24"/>
          <w:szCs w:val="24"/>
        </w:rPr>
        <w:t>42</w:t>
      </w:r>
      <w:r w:rsidRPr="00545B13">
        <w:rPr>
          <w:rFonts w:ascii="Times New Roman" w:hAnsi="Times New Roman" w:cs="Times New Roman"/>
          <w:b/>
          <w:bCs/>
          <w:sz w:val="24"/>
          <w:szCs w:val="24"/>
        </w:rPr>
        <w:t>. Looduskaitseseaduse muutmine</w:t>
      </w:r>
    </w:p>
    <w:p w14:paraId="5645104F" w14:textId="77777777" w:rsidR="00545B13" w:rsidRPr="00545B13" w:rsidRDefault="00545B13" w:rsidP="00545B13">
      <w:pPr>
        <w:spacing w:after="0" w:line="240" w:lineRule="auto"/>
        <w:jc w:val="both"/>
        <w:rPr>
          <w:rFonts w:ascii="Times New Roman" w:hAnsi="Times New Roman" w:cs="Times New Roman"/>
          <w:b/>
          <w:bCs/>
          <w:sz w:val="24"/>
          <w:szCs w:val="24"/>
        </w:rPr>
      </w:pPr>
    </w:p>
    <w:p w14:paraId="328F9C7D" w14:textId="77777777" w:rsidR="00545B13" w:rsidRPr="00545B13" w:rsidRDefault="00545B13" w:rsidP="00545B13">
      <w:pPr>
        <w:spacing w:after="0" w:line="240" w:lineRule="auto"/>
        <w:jc w:val="both"/>
        <w:rPr>
          <w:rFonts w:ascii="Times New Roman" w:hAnsi="Times New Roman" w:cs="Times New Roman"/>
          <w:bCs/>
          <w:sz w:val="24"/>
          <w:szCs w:val="24"/>
        </w:rPr>
      </w:pPr>
      <w:r w:rsidRPr="00545B13">
        <w:rPr>
          <w:rFonts w:ascii="Times New Roman" w:hAnsi="Times New Roman" w:cs="Times New Roman"/>
          <w:bCs/>
          <w:sz w:val="24"/>
          <w:szCs w:val="24"/>
        </w:rPr>
        <w:t>Looduskaitseseaduse § 68</w:t>
      </w:r>
      <w:r w:rsidRPr="00545B13">
        <w:rPr>
          <w:rFonts w:ascii="Times New Roman" w:hAnsi="Times New Roman" w:cs="Times New Roman"/>
          <w:bCs/>
          <w:sz w:val="24"/>
          <w:szCs w:val="24"/>
          <w:vertAlign w:val="superscript"/>
        </w:rPr>
        <w:t>3</w:t>
      </w:r>
      <w:r w:rsidRPr="00545B13">
        <w:rPr>
          <w:rFonts w:ascii="Times New Roman" w:hAnsi="Times New Roman" w:cs="Times New Roman"/>
          <w:bCs/>
          <w:sz w:val="24"/>
          <w:szCs w:val="24"/>
        </w:rPr>
        <w:t xml:space="preserve"> punkt 1 tunnistatakse kehtetuks.</w:t>
      </w:r>
    </w:p>
    <w:p w14:paraId="4A732F91" w14:textId="77777777" w:rsidR="00545B13" w:rsidRPr="00545B13" w:rsidRDefault="00545B13" w:rsidP="00545B13">
      <w:pPr>
        <w:spacing w:after="0" w:line="240" w:lineRule="auto"/>
        <w:jc w:val="both"/>
        <w:rPr>
          <w:rFonts w:ascii="Times New Roman" w:hAnsi="Times New Roman" w:cs="Times New Roman"/>
          <w:b/>
          <w:bCs/>
          <w:sz w:val="24"/>
          <w:szCs w:val="24"/>
        </w:rPr>
      </w:pPr>
    </w:p>
    <w:p w14:paraId="55A53E1A" w14:textId="225258E9" w:rsidR="00545B13" w:rsidRPr="00545B13" w:rsidRDefault="00545B13" w:rsidP="00545B13">
      <w:pPr>
        <w:spacing w:after="0" w:line="240" w:lineRule="auto"/>
        <w:jc w:val="both"/>
        <w:rPr>
          <w:rFonts w:ascii="Times New Roman" w:hAnsi="Times New Roman" w:cs="Times New Roman"/>
          <w:b/>
          <w:bCs/>
          <w:sz w:val="24"/>
          <w:szCs w:val="24"/>
        </w:rPr>
      </w:pPr>
      <w:r w:rsidRPr="00545B13">
        <w:rPr>
          <w:rFonts w:ascii="Times New Roman" w:hAnsi="Times New Roman" w:cs="Times New Roman"/>
          <w:b/>
          <w:bCs/>
          <w:sz w:val="24"/>
          <w:szCs w:val="24"/>
        </w:rPr>
        <w:t xml:space="preserve">§ </w:t>
      </w:r>
      <w:r w:rsidR="00384C8C">
        <w:rPr>
          <w:rFonts w:ascii="Times New Roman" w:hAnsi="Times New Roman" w:cs="Times New Roman"/>
          <w:b/>
          <w:bCs/>
          <w:sz w:val="24"/>
          <w:szCs w:val="24"/>
        </w:rPr>
        <w:t>43</w:t>
      </w:r>
      <w:r w:rsidRPr="00545B13">
        <w:rPr>
          <w:rFonts w:ascii="Times New Roman" w:hAnsi="Times New Roman" w:cs="Times New Roman"/>
          <w:b/>
          <w:bCs/>
          <w:sz w:val="24"/>
          <w:szCs w:val="24"/>
        </w:rPr>
        <w:t>. Maakatastriseaduse muutmine</w:t>
      </w:r>
    </w:p>
    <w:p w14:paraId="57CC059E" w14:textId="77777777" w:rsidR="00FF292D" w:rsidRPr="00545B13" w:rsidRDefault="00FF292D" w:rsidP="00545B13">
      <w:pPr>
        <w:spacing w:after="0" w:line="240" w:lineRule="auto"/>
        <w:jc w:val="both"/>
        <w:rPr>
          <w:rFonts w:ascii="Times New Roman" w:hAnsi="Times New Roman" w:cs="Times New Roman"/>
          <w:b/>
          <w:bCs/>
          <w:sz w:val="24"/>
          <w:szCs w:val="24"/>
        </w:rPr>
      </w:pPr>
    </w:p>
    <w:p w14:paraId="3F4C3E2B" w14:textId="7ECA6B66" w:rsidR="00545B13" w:rsidRPr="00545B13" w:rsidRDefault="00545B13" w:rsidP="00545B13">
      <w:pPr>
        <w:spacing w:after="0" w:line="240" w:lineRule="auto"/>
        <w:jc w:val="both"/>
        <w:rPr>
          <w:rFonts w:ascii="Times New Roman" w:hAnsi="Times New Roman" w:cs="Times New Roman"/>
          <w:bCs/>
          <w:sz w:val="24"/>
          <w:szCs w:val="24"/>
        </w:rPr>
      </w:pPr>
      <w:r w:rsidRPr="00545B13">
        <w:rPr>
          <w:rFonts w:ascii="Times New Roman" w:hAnsi="Times New Roman" w:cs="Times New Roman"/>
          <w:bCs/>
          <w:sz w:val="24"/>
          <w:szCs w:val="24"/>
        </w:rPr>
        <w:t xml:space="preserve">Maakatastriseaduse </w:t>
      </w:r>
      <w:r w:rsidR="00E823DD">
        <w:rPr>
          <w:rFonts w:ascii="Times New Roman" w:hAnsi="Times New Roman" w:cs="Times New Roman"/>
          <w:bCs/>
          <w:sz w:val="24"/>
          <w:szCs w:val="24"/>
        </w:rPr>
        <w:t>§</w:t>
      </w:r>
      <w:r w:rsidR="00E823DD" w:rsidRPr="00545B13">
        <w:rPr>
          <w:rFonts w:ascii="Times New Roman" w:hAnsi="Times New Roman" w:cs="Times New Roman"/>
          <w:bCs/>
          <w:sz w:val="24"/>
          <w:szCs w:val="24"/>
        </w:rPr>
        <w:t xml:space="preserve"> </w:t>
      </w:r>
      <w:r w:rsidRPr="00545B13">
        <w:rPr>
          <w:rFonts w:ascii="Times New Roman" w:hAnsi="Times New Roman" w:cs="Times New Roman"/>
          <w:bCs/>
          <w:sz w:val="24"/>
          <w:szCs w:val="24"/>
        </w:rPr>
        <w:t>6 lõike 11 punkt 2 muudetakse ja sõnastatakse järgmiselt:</w:t>
      </w:r>
      <w:r w:rsidRPr="00545B13">
        <w:rPr>
          <w:rFonts w:ascii="Times New Roman" w:hAnsi="Times New Roman" w:cs="Times New Roman"/>
          <w:bCs/>
          <w:sz w:val="24"/>
          <w:szCs w:val="24"/>
        </w:rPr>
        <w:br/>
        <w:t xml:space="preserve">„2) riikliku statistika tegija ning </w:t>
      </w:r>
      <w:r w:rsidR="00152B9A" w:rsidRPr="00D03892">
        <w:rPr>
          <w:rFonts w:ascii="Times New Roman" w:hAnsi="Times New Roman" w:cs="Times New Roman"/>
          <w:bCs/>
          <w:sz w:val="24"/>
          <w:szCs w:val="24"/>
        </w:rPr>
        <w:t>teadus- ja arendustegevuse ning innovatsiooni korralduse seaduse</w:t>
      </w:r>
      <w:r w:rsidR="00152B9A" w:rsidRPr="00545B13">
        <w:rPr>
          <w:rFonts w:ascii="Times New Roman" w:hAnsi="Times New Roman" w:cs="Times New Roman"/>
          <w:bCs/>
          <w:sz w:val="24"/>
          <w:szCs w:val="24"/>
        </w:rPr>
        <w:t xml:space="preserve"> </w:t>
      </w:r>
      <w:r w:rsidR="00152B9A">
        <w:rPr>
          <w:rFonts w:ascii="Times New Roman" w:hAnsi="Times New Roman" w:cs="Times New Roman"/>
          <w:bCs/>
          <w:sz w:val="24"/>
          <w:szCs w:val="24"/>
        </w:rPr>
        <w:t xml:space="preserve">§ 16 lõikes 1 sätestatud tingimustele vastav </w:t>
      </w:r>
      <w:r w:rsidRPr="00545B13">
        <w:rPr>
          <w:rFonts w:ascii="Times New Roman" w:hAnsi="Times New Roman" w:cs="Times New Roman"/>
          <w:bCs/>
          <w:sz w:val="24"/>
          <w:szCs w:val="24"/>
        </w:rPr>
        <w:t xml:space="preserve">avalik-õiguslikust juriidilisest isikust ülikool või teadus- ja arendusasutus </w:t>
      </w:r>
      <w:del w:id="469" w:author="Aili Sandre" w:date="2024-09-10T12:14:00Z">
        <w:r w:rsidR="00152B9A" w:rsidDel="008A02E0">
          <w:rPr>
            <w:rFonts w:ascii="Times New Roman" w:hAnsi="Times New Roman" w:cs="Times New Roman"/>
            <w:bCs/>
            <w:sz w:val="24"/>
            <w:szCs w:val="24"/>
          </w:rPr>
          <w:delText xml:space="preserve"> </w:delText>
        </w:r>
      </w:del>
      <w:r w:rsidRPr="00545B13">
        <w:rPr>
          <w:rFonts w:ascii="Times New Roman" w:hAnsi="Times New Roman" w:cs="Times New Roman"/>
          <w:bCs/>
          <w:sz w:val="24"/>
          <w:szCs w:val="24"/>
        </w:rPr>
        <w:t>seadusega pandud avalik-õigusliku ülesande täitmiseks;“.</w:t>
      </w:r>
      <w:r w:rsidRPr="00545B13">
        <w:rPr>
          <w:rFonts w:ascii="Times New Roman" w:hAnsi="Times New Roman" w:cs="Times New Roman"/>
          <w:bCs/>
          <w:sz w:val="24"/>
          <w:szCs w:val="24"/>
        </w:rPr>
        <w:br/>
      </w:r>
    </w:p>
    <w:p w14:paraId="6AF9BF7A" w14:textId="7ED09593" w:rsidR="00545B13" w:rsidRPr="00545B13" w:rsidRDefault="00545B13" w:rsidP="00545B13">
      <w:pPr>
        <w:spacing w:after="0" w:line="240" w:lineRule="auto"/>
        <w:jc w:val="both"/>
        <w:rPr>
          <w:rFonts w:ascii="Times New Roman" w:hAnsi="Times New Roman" w:cs="Times New Roman"/>
          <w:b/>
          <w:bCs/>
          <w:sz w:val="24"/>
          <w:szCs w:val="24"/>
        </w:rPr>
      </w:pPr>
      <w:r w:rsidRPr="00545B13">
        <w:rPr>
          <w:rFonts w:ascii="Times New Roman" w:hAnsi="Times New Roman" w:cs="Times New Roman"/>
          <w:b/>
          <w:bCs/>
          <w:sz w:val="24"/>
          <w:szCs w:val="24"/>
        </w:rPr>
        <w:t xml:space="preserve">§ </w:t>
      </w:r>
      <w:r w:rsidR="00384C8C">
        <w:rPr>
          <w:rFonts w:ascii="Times New Roman" w:hAnsi="Times New Roman" w:cs="Times New Roman"/>
          <w:b/>
          <w:bCs/>
          <w:sz w:val="24"/>
          <w:szCs w:val="24"/>
        </w:rPr>
        <w:t>44</w:t>
      </w:r>
      <w:r w:rsidRPr="00545B13">
        <w:rPr>
          <w:rFonts w:ascii="Times New Roman" w:hAnsi="Times New Roman" w:cs="Times New Roman"/>
          <w:b/>
          <w:bCs/>
          <w:sz w:val="24"/>
          <w:szCs w:val="24"/>
        </w:rPr>
        <w:t>. Muinsuskaitseseaduse muutmine</w:t>
      </w:r>
    </w:p>
    <w:p w14:paraId="0A338C95" w14:textId="77777777" w:rsidR="00545B13" w:rsidRPr="00545B13" w:rsidRDefault="00545B13" w:rsidP="00545B13">
      <w:pPr>
        <w:spacing w:after="0" w:line="240" w:lineRule="auto"/>
        <w:jc w:val="both"/>
        <w:rPr>
          <w:rFonts w:ascii="Times New Roman" w:hAnsi="Times New Roman" w:cs="Times New Roman"/>
          <w:b/>
          <w:bCs/>
          <w:sz w:val="24"/>
          <w:szCs w:val="24"/>
        </w:rPr>
      </w:pPr>
    </w:p>
    <w:p w14:paraId="76A4DAE9" w14:textId="5A22468D" w:rsidR="00545B13" w:rsidRPr="00545B13" w:rsidRDefault="00545B13" w:rsidP="00545B13">
      <w:pPr>
        <w:spacing w:after="0" w:line="240" w:lineRule="auto"/>
        <w:jc w:val="both"/>
        <w:rPr>
          <w:rFonts w:ascii="Times New Roman" w:hAnsi="Times New Roman" w:cs="Times New Roman"/>
          <w:bCs/>
          <w:sz w:val="24"/>
          <w:szCs w:val="24"/>
        </w:rPr>
      </w:pPr>
      <w:r w:rsidRPr="00545B13">
        <w:rPr>
          <w:rFonts w:ascii="Times New Roman" w:hAnsi="Times New Roman" w:cs="Times New Roman"/>
          <w:bCs/>
          <w:sz w:val="24"/>
          <w:szCs w:val="24"/>
        </w:rPr>
        <w:lastRenderedPageBreak/>
        <w:t xml:space="preserve">Muinsuskaitseseaduse </w:t>
      </w:r>
      <w:r w:rsidR="005A3C18">
        <w:rPr>
          <w:rFonts w:ascii="Times New Roman" w:hAnsi="Times New Roman" w:cs="Times New Roman"/>
          <w:bCs/>
          <w:sz w:val="24"/>
          <w:szCs w:val="24"/>
        </w:rPr>
        <w:t>§</w:t>
      </w:r>
      <w:r w:rsidR="005A3C18" w:rsidRPr="00545B13">
        <w:rPr>
          <w:rFonts w:ascii="Times New Roman" w:hAnsi="Times New Roman" w:cs="Times New Roman"/>
          <w:bCs/>
          <w:sz w:val="24"/>
          <w:szCs w:val="24"/>
        </w:rPr>
        <w:t xml:space="preserve"> </w:t>
      </w:r>
      <w:r w:rsidRPr="00545B13">
        <w:rPr>
          <w:rFonts w:ascii="Times New Roman" w:hAnsi="Times New Roman" w:cs="Times New Roman"/>
          <w:bCs/>
          <w:sz w:val="24"/>
          <w:szCs w:val="24"/>
        </w:rPr>
        <w:t>30 lõike 1 punkt 2 muudetakse ja sõnastatakse järgmiselt:</w:t>
      </w:r>
    </w:p>
    <w:p w14:paraId="2D6F11FC" w14:textId="7DB153E3" w:rsidR="00545B13" w:rsidRDefault="00545B13" w:rsidP="00545B13">
      <w:pPr>
        <w:spacing w:after="0" w:line="240" w:lineRule="auto"/>
        <w:jc w:val="both"/>
        <w:rPr>
          <w:rFonts w:ascii="Times New Roman" w:hAnsi="Times New Roman" w:cs="Times New Roman"/>
          <w:bCs/>
          <w:sz w:val="24"/>
          <w:szCs w:val="24"/>
        </w:rPr>
      </w:pPr>
      <w:r w:rsidRPr="00545B13">
        <w:rPr>
          <w:rFonts w:ascii="Times New Roman" w:hAnsi="Times New Roman" w:cs="Times New Roman"/>
          <w:bCs/>
          <w:sz w:val="24"/>
          <w:szCs w:val="24"/>
        </w:rPr>
        <w:t xml:space="preserve">„2) arheoloogia teaduskogu haldav </w:t>
      </w:r>
      <w:r w:rsidR="00C3790C" w:rsidRPr="00C3790C">
        <w:rPr>
          <w:rFonts w:ascii="Times New Roman" w:hAnsi="Times New Roman" w:cs="Times New Roman"/>
          <w:bCs/>
          <w:sz w:val="24"/>
          <w:szCs w:val="24"/>
        </w:rPr>
        <w:t xml:space="preserve">teadus- ja arendustegevuse ning innovatsiooni korralduse seaduse § 16 lõikes 1 sätestatud tingimustele vastav </w:t>
      </w:r>
      <w:r w:rsidR="00C3790C">
        <w:rPr>
          <w:rFonts w:ascii="Times New Roman" w:hAnsi="Times New Roman" w:cs="Times New Roman"/>
          <w:bCs/>
          <w:sz w:val="24"/>
          <w:szCs w:val="24"/>
        </w:rPr>
        <w:t>juriidiline isik või asutus</w:t>
      </w:r>
      <w:r w:rsidRPr="00545B13">
        <w:rPr>
          <w:rFonts w:ascii="Times New Roman" w:hAnsi="Times New Roman" w:cs="Times New Roman"/>
          <w:bCs/>
          <w:sz w:val="24"/>
          <w:szCs w:val="24"/>
        </w:rPr>
        <w:t>;“.</w:t>
      </w:r>
    </w:p>
    <w:p w14:paraId="0E3D2F43" w14:textId="77777777" w:rsidR="006A14F5" w:rsidRPr="00545B13" w:rsidRDefault="006A14F5" w:rsidP="00545B13">
      <w:pPr>
        <w:spacing w:after="0" w:line="240" w:lineRule="auto"/>
        <w:jc w:val="both"/>
        <w:rPr>
          <w:rFonts w:ascii="Times New Roman" w:hAnsi="Times New Roman" w:cs="Times New Roman"/>
          <w:bCs/>
          <w:sz w:val="24"/>
          <w:szCs w:val="24"/>
        </w:rPr>
      </w:pPr>
    </w:p>
    <w:p w14:paraId="6D8B80E3" w14:textId="5ACDEC22" w:rsidR="00545B13" w:rsidRPr="00545B13" w:rsidRDefault="00545B13" w:rsidP="00545B13">
      <w:pPr>
        <w:spacing w:after="0" w:line="240" w:lineRule="auto"/>
        <w:jc w:val="both"/>
        <w:rPr>
          <w:rFonts w:ascii="Times New Roman" w:hAnsi="Times New Roman" w:cs="Times New Roman"/>
          <w:b/>
          <w:bCs/>
          <w:sz w:val="24"/>
          <w:szCs w:val="24"/>
        </w:rPr>
      </w:pPr>
      <w:r w:rsidRPr="00A9589E">
        <w:rPr>
          <w:rFonts w:ascii="Times New Roman" w:hAnsi="Times New Roman" w:cs="Times New Roman"/>
          <w:b/>
          <w:sz w:val="24"/>
          <w:szCs w:val="24"/>
        </w:rPr>
        <w:t xml:space="preserve">§ </w:t>
      </w:r>
      <w:r w:rsidR="00384C8C" w:rsidRPr="00A9589E">
        <w:rPr>
          <w:rFonts w:ascii="Times New Roman" w:hAnsi="Times New Roman" w:cs="Times New Roman"/>
          <w:b/>
          <w:sz w:val="24"/>
          <w:szCs w:val="24"/>
        </w:rPr>
        <w:t>4</w:t>
      </w:r>
      <w:r w:rsidR="00384C8C">
        <w:rPr>
          <w:rFonts w:ascii="Times New Roman" w:hAnsi="Times New Roman" w:cs="Times New Roman"/>
          <w:b/>
          <w:sz w:val="24"/>
          <w:szCs w:val="24"/>
        </w:rPr>
        <w:t>5</w:t>
      </w:r>
      <w:r w:rsidRPr="00A9589E">
        <w:rPr>
          <w:rFonts w:ascii="Times New Roman" w:hAnsi="Times New Roman" w:cs="Times New Roman"/>
          <w:b/>
          <w:sz w:val="24"/>
          <w:szCs w:val="24"/>
        </w:rPr>
        <w:t>. Muuseumiseaduse muutmine</w:t>
      </w:r>
    </w:p>
    <w:p w14:paraId="1BDC6C18" w14:textId="77777777" w:rsidR="00545B13" w:rsidRPr="00545B13" w:rsidRDefault="00545B13" w:rsidP="00545B13">
      <w:pPr>
        <w:spacing w:after="0" w:line="240" w:lineRule="auto"/>
        <w:jc w:val="both"/>
        <w:rPr>
          <w:rFonts w:ascii="Times New Roman" w:hAnsi="Times New Roman" w:cs="Times New Roman"/>
          <w:bCs/>
          <w:sz w:val="24"/>
          <w:szCs w:val="24"/>
        </w:rPr>
      </w:pPr>
    </w:p>
    <w:p w14:paraId="722B9049" w14:textId="77777777" w:rsidR="00545B13" w:rsidRPr="00545B13" w:rsidRDefault="00545B13" w:rsidP="00545B13">
      <w:pPr>
        <w:spacing w:after="0" w:line="240" w:lineRule="auto"/>
        <w:jc w:val="both"/>
        <w:rPr>
          <w:rFonts w:ascii="Times New Roman" w:hAnsi="Times New Roman" w:cs="Times New Roman"/>
          <w:bCs/>
          <w:sz w:val="24"/>
          <w:szCs w:val="24"/>
        </w:rPr>
      </w:pPr>
      <w:r w:rsidRPr="00545B13">
        <w:rPr>
          <w:rFonts w:ascii="Times New Roman" w:hAnsi="Times New Roman" w:cs="Times New Roman"/>
          <w:bCs/>
          <w:sz w:val="24"/>
          <w:szCs w:val="24"/>
        </w:rPr>
        <w:t>Muuseumiseaduse § 1 lõige 4 muudetakse ja sõnastatakse järgmiselt:</w:t>
      </w:r>
    </w:p>
    <w:p w14:paraId="0C4B29DF" w14:textId="305D35DC" w:rsidR="00545B13" w:rsidRPr="00545B13" w:rsidRDefault="00C935AE" w:rsidP="00545B1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w:t>
      </w:r>
      <w:r w:rsidR="00545B13" w:rsidRPr="00545B13">
        <w:rPr>
          <w:rFonts w:ascii="Times New Roman" w:hAnsi="Times New Roman" w:cs="Times New Roman"/>
          <w:bCs/>
          <w:sz w:val="24"/>
          <w:szCs w:val="24"/>
        </w:rPr>
        <w:t xml:space="preserve">(4) Käesolevat seadust ei kohaldata </w:t>
      </w:r>
      <w:r w:rsidR="00943849" w:rsidRPr="00943849">
        <w:rPr>
          <w:rFonts w:ascii="Times New Roman" w:hAnsi="Times New Roman" w:cs="Times New Roman"/>
          <w:bCs/>
          <w:sz w:val="24"/>
          <w:szCs w:val="24"/>
        </w:rPr>
        <w:t>teadus- ja arendustegevuse ning innovatsiooni korralduse seaduse § 3 lõigete 2,</w:t>
      </w:r>
      <w:r w:rsidR="000E0D5C">
        <w:rPr>
          <w:rFonts w:ascii="Times New Roman" w:hAnsi="Times New Roman" w:cs="Times New Roman"/>
          <w:bCs/>
          <w:sz w:val="24"/>
          <w:szCs w:val="24"/>
        </w:rPr>
        <w:t xml:space="preserve"> </w:t>
      </w:r>
      <w:r w:rsidR="00943849" w:rsidRPr="00943849">
        <w:rPr>
          <w:rFonts w:ascii="Times New Roman" w:hAnsi="Times New Roman" w:cs="Times New Roman"/>
          <w:bCs/>
          <w:sz w:val="24"/>
          <w:szCs w:val="24"/>
        </w:rPr>
        <w:t xml:space="preserve">3 ja 4 tähenduses </w:t>
      </w:r>
      <w:r w:rsidR="00545B13" w:rsidRPr="00545B13">
        <w:rPr>
          <w:rFonts w:ascii="Times New Roman" w:hAnsi="Times New Roman" w:cs="Times New Roman"/>
          <w:bCs/>
          <w:sz w:val="24"/>
          <w:szCs w:val="24"/>
        </w:rPr>
        <w:t xml:space="preserve">ülikooli, </w:t>
      </w:r>
      <w:proofErr w:type="spellStart"/>
      <w:r w:rsidR="0049490A" w:rsidRPr="00545B13">
        <w:rPr>
          <w:rFonts w:ascii="Times New Roman" w:hAnsi="Times New Roman" w:cs="Times New Roman"/>
          <w:bCs/>
          <w:sz w:val="24"/>
          <w:szCs w:val="24"/>
        </w:rPr>
        <w:t>evalveeritud</w:t>
      </w:r>
      <w:proofErr w:type="spellEnd"/>
      <w:r w:rsidR="0049490A" w:rsidRPr="00545B13">
        <w:rPr>
          <w:rFonts w:ascii="Times New Roman" w:hAnsi="Times New Roman" w:cs="Times New Roman"/>
          <w:bCs/>
          <w:sz w:val="24"/>
          <w:szCs w:val="24"/>
        </w:rPr>
        <w:t xml:space="preserve"> </w:t>
      </w:r>
      <w:r w:rsidR="00545B13" w:rsidRPr="00545B13">
        <w:rPr>
          <w:rFonts w:ascii="Times New Roman" w:hAnsi="Times New Roman" w:cs="Times New Roman"/>
          <w:bCs/>
          <w:sz w:val="24"/>
          <w:szCs w:val="24"/>
        </w:rPr>
        <w:t>rakenduskõrgkooli või teadus- ja arendusasutuse hallatava teaduskollektsiooni suhtes.“</w:t>
      </w:r>
      <w:r w:rsidR="006F7B9B">
        <w:rPr>
          <w:rFonts w:ascii="Times New Roman" w:hAnsi="Times New Roman" w:cs="Times New Roman"/>
          <w:bCs/>
          <w:sz w:val="24"/>
          <w:szCs w:val="24"/>
        </w:rPr>
        <w:t>.</w:t>
      </w:r>
    </w:p>
    <w:p w14:paraId="21DB4A47" w14:textId="77777777" w:rsidR="00E472F6" w:rsidRPr="00E472F6" w:rsidRDefault="00E472F6" w:rsidP="00E472F6">
      <w:pPr>
        <w:spacing w:after="0" w:line="240" w:lineRule="auto"/>
        <w:jc w:val="both"/>
        <w:rPr>
          <w:rFonts w:ascii="Times New Roman" w:hAnsi="Times New Roman" w:cs="Times New Roman"/>
          <w:bCs/>
          <w:sz w:val="24"/>
          <w:szCs w:val="24"/>
        </w:rPr>
      </w:pPr>
    </w:p>
    <w:p w14:paraId="1D964FDA" w14:textId="42E44013" w:rsidR="00545B13" w:rsidRPr="00545B13" w:rsidRDefault="00545B13" w:rsidP="00545B13">
      <w:pPr>
        <w:spacing w:after="0" w:line="240" w:lineRule="auto"/>
        <w:contextualSpacing/>
        <w:jc w:val="both"/>
        <w:rPr>
          <w:rFonts w:ascii="Times New Roman" w:hAnsi="Times New Roman" w:cs="Times New Roman"/>
          <w:b/>
          <w:bCs/>
          <w:sz w:val="24"/>
          <w:szCs w:val="24"/>
        </w:rPr>
      </w:pPr>
      <w:r w:rsidRPr="00545B13">
        <w:rPr>
          <w:rFonts w:ascii="Times New Roman" w:hAnsi="Times New Roman" w:cs="Times New Roman"/>
          <w:b/>
          <w:bCs/>
          <w:sz w:val="24"/>
          <w:szCs w:val="24"/>
        </w:rPr>
        <w:t xml:space="preserve">§ </w:t>
      </w:r>
      <w:r w:rsidR="00384C8C">
        <w:rPr>
          <w:rFonts w:ascii="Times New Roman" w:hAnsi="Times New Roman" w:cs="Times New Roman"/>
          <w:b/>
          <w:bCs/>
          <w:sz w:val="24"/>
          <w:szCs w:val="24"/>
        </w:rPr>
        <w:t>46</w:t>
      </w:r>
      <w:r w:rsidRPr="00545B13">
        <w:rPr>
          <w:rFonts w:ascii="Times New Roman" w:hAnsi="Times New Roman" w:cs="Times New Roman"/>
          <w:b/>
          <w:bCs/>
          <w:sz w:val="24"/>
          <w:szCs w:val="24"/>
        </w:rPr>
        <w:t>. Meditsiiniseadme seaduse muutmine</w:t>
      </w:r>
    </w:p>
    <w:p w14:paraId="2A8226F4" w14:textId="77777777" w:rsidR="00545B13" w:rsidRPr="00545B13" w:rsidRDefault="00545B13" w:rsidP="00545B13">
      <w:pPr>
        <w:spacing w:after="0" w:line="240" w:lineRule="auto"/>
        <w:contextualSpacing/>
        <w:jc w:val="both"/>
        <w:rPr>
          <w:rFonts w:ascii="Times New Roman" w:hAnsi="Times New Roman" w:cs="Times New Roman"/>
          <w:b/>
          <w:bCs/>
          <w:sz w:val="24"/>
          <w:szCs w:val="24"/>
        </w:rPr>
      </w:pPr>
    </w:p>
    <w:p w14:paraId="604A514E" w14:textId="10433650" w:rsidR="000B2030" w:rsidRDefault="00545B13" w:rsidP="00545B13">
      <w:pPr>
        <w:spacing w:after="0" w:line="240" w:lineRule="auto"/>
        <w:contextualSpacing/>
        <w:jc w:val="both"/>
        <w:rPr>
          <w:rFonts w:ascii="Times New Roman" w:hAnsi="Times New Roman" w:cs="Times New Roman"/>
          <w:bCs/>
          <w:sz w:val="24"/>
          <w:szCs w:val="24"/>
        </w:rPr>
      </w:pPr>
      <w:r w:rsidRPr="005D0731">
        <w:rPr>
          <w:rFonts w:ascii="Times New Roman" w:hAnsi="Times New Roman" w:cs="Times New Roman"/>
          <w:bCs/>
          <w:sz w:val="24"/>
          <w:szCs w:val="24"/>
        </w:rPr>
        <w:t>Meditsiiniseadme seaduse</w:t>
      </w:r>
      <w:r w:rsidR="000B2030">
        <w:rPr>
          <w:rFonts w:ascii="Times New Roman" w:hAnsi="Times New Roman" w:cs="Times New Roman"/>
          <w:bCs/>
          <w:sz w:val="24"/>
          <w:szCs w:val="24"/>
        </w:rPr>
        <w:t>s tehakse järgmised muudatused:</w:t>
      </w:r>
    </w:p>
    <w:p w14:paraId="627BB124" w14:textId="61E7619A" w:rsidR="009152DB" w:rsidRPr="009152DB" w:rsidRDefault="00680878" w:rsidP="00FE6431">
      <w:pPr>
        <w:spacing w:after="0" w:line="240" w:lineRule="auto"/>
        <w:jc w:val="both"/>
        <w:rPr>
          <w:rFonts w:ascii="Times New Roman" w:hAnsi="Times New Roman" w:cs="Times New Roman"/>
          <w:sz w:val="24"/>
          <w:szCs w:val="24"/>
        </w:rPr>
      </w:pPr>
      <w:r w:rsidRPr="00AE2C32">
        <w:rPr>
          <w:rFonts w:ascii="Times New Roman" w:hAnsi="Times New Roman" w:cs="Times New Roman"/>
          <w:b/>
          <w:bCs/>
          <w:sz w:val="24"/>
          <w:szCs w:val="24"/>
          <w:rPrChange w:id="470" w:author="Mari Käbi" w:date="2024-09-17T21:26:00Z">
            <w:rPr>
              <w:rFonts w:ascii="Times New Roman" w:hAnsi="Times New Roman" w:cs="Times New Roman"/>
              <w:sz w:val="24"/>
              <w:szCs w:val="24"/>
            </w:rPr>
          </w:rPrChange>
        </w:rPr>
        <w:t>1)</w:t>
      </w:r>
      <w:r>
        <w:rPr>
          <w:rFonts w:ascii="Times New Roman" w:hAnsi="Times New Roman" w:cs="Times New Roman"/>
          <w:sz w:val="24"/>
          <w:szCs w:val="24"/>
        </w:rPr>
        <w:t xml:space="preserve"> </w:t>
      </w:r>
      <w:r w:rsidR="009152DB" w:rsidRPr="009152DB">
        <w:rPr>
          <w:rFonts w:ascii="Times New Roman" w:hAnsi="Times New Roman" w:cs="Times New Roman"/>
          <w:sz w:val="24"/>
          <w:szCs w:val="24"/>
        </w:rPr>
        <w:t>paragrahvi 21</w:t>
      </w:r>
      <w:r w:rsidR="009152DB" w:rsidRPr="009152DB">
        <w:rPr>
          <w:rFonts w:ascii="Times New Roman" w:hAnsi="Times New Roman" w:cs="Times New Roman"/>
          <w:sz w:val="24"/>
          <w:szCs w:val="24"/>
          <w:vertAlign w:val="superscript"/>
        </w:rPr>
        <w:t>3</w:t>
      </w:r>
      <w:r w:rsidR="009152DB" w:rsidRPr="009152DB">
        <w:rPr>
          <w:rFonts w:ascii="Times New Roman" w:hAnsi="Times New Roman" w:cs="Times New Roman"/>
          <w:sz w:val="24"/>
          <w:szCs w:val="24"/>
        </w:rPr>
        <w:t xml:space="preserve"> lõige 1 muudetakse ja sõnastatakse järgmiselt:</w:t>
      </w:r>
    </w:p>
    <w:p w14:paraId="5C2B2CE2" w14:textId="3AB6BB29" w:rsidR="009152DB" w:rsidRPr="00FE6431" w:rsidRDefault="009152DB" w:rsidP="00FE6431">
      <w:pPr>
        <w:spacing w:after="0" w:line="240" w:lineRule="auto"/>
        <w:jc w:val="both"/>
        <w:rPr>
          <w:rFonts w:ascii="Times New Roman" w:hAnsi="Times New Roman" w:cs="Times New Roman"/>
          <w:sz w:val="24"/>
          <w:szCs w:val="24"/>
        </w:rPr>
      </w:pPr>
      <w:r w:rsidRPr="00FE6431">
        <w:rPr>
          <w:rFonts w:ascii="Times New Roman" w:hAnsi="Times New Roman" w:cs="Times New Roman"/>
          <w:sz w:val="24"/>
          <w:szCs w:val="24"/>
        </w:rPr>
        <w:t>„(1) Sõltumatu eetikakomitee (edaspidi </w:t>
      </w:r>
      <w:r w:rsidRPr="00FE6431">
        <w:rPr>
          <w:rFonts w:ascii="Times New Roman" w:hAnsi="Times New Roman" w:cs="Times New Roman"/>
          <w:i/>
          <w:sz w:val="24"/>
          <w:szCs w:val="24"/>
        </w:rPr>
        <w:t>eetikakomitee</w:t>
      </w:r>
      <w:r w:rsidRPr="00FE6431">
        <w:rPr>
          <w:rFonts w:ascii="Times New Roman" w:hAnsi="Times New Roman" w:cs="Times New Roman"/>
          <w:sz w:val="24"/>
          <w:szCs w:val="24"/>
        </w:rPr>
        <w:t xml:space="preserve">) on </w:t>
      </w:r>
      <w:r w:rsidR="007D1F55" w:rsidRPr="007D1F55">
        <w:rPr>
          <w:rFonts w:ascii="Times New Roman" w:hAnsi="Times New Roman" w:cs="Times New Roman"/>
          <w:sz w:val="24"/>
          <w:szCs w:val="24"/>
        </w:rPr>
        <w:t>teadus- ja arendustegevuse ning innovatsiooni korralduse seaduse</w:t>
      </w:r>
      <w:r w:rsidR="007D1F55">
        <w:rPr>
          <w:rFonts w:ascii="Times New Roman" w:hAnsi="Times New Roman" w:cs="Times New Roman"/>
          <w:sz w:val="24"/>
          <w:szCs w:val="24"/>
        </w:rPr>
        <w:t xml:space="preserve"> § 3 lõigete 2,</w:t>
      </w:r>
      <w:ins w:id="471" w:author="Aili Sandre" w:date="2024-09-10T12:15:00Z">
        <w:r w:rsidR="008A02E0">
          <w:rPr>
            <w:rFonts w:ascii="Times New Roman" w:hAnsi="Times New Roman" w:cs="Times New Roman"/>
            <w:sz w:val="24"/>
            <w:szCs w:val="24"/>
          </w:rPr>
          <w:t xml:space="preserve"> </w:t>
        </w:r>
      </w:ins>
      <w:r w:rsidR="007D1F55">
        <w:rPr>
          <w:rFonts w:ascii="Times New Roman" w:hAnsi="Times New Roman" w:cs="Times New Roman"/>
          <w:sz w:val="24"/>
          <w:szCs w:val="24"/>
        </w:rPr>
        <w:t>3 ja 4</w:t>
      </w:r>
      <w:r w:rsidR="007D1F55" w:rsidRPr="007D1F55">
        <w:rPr>
          <w:rFonts w:ascii="Times New Roman" w:hAnsi="Times New Roman" w:cs="Times New Roman"/>
          <w:sz w:val="24"/>
          <w:szCs w:val="24"/>
        </w:rPr>
        <w:t xml:space="preserve"> tähenduses </w:t>
      </w:r>
      <w:r w:rsidRPr="00FE6431">
        <w:rPr>
          <w:rFonts w:ascii="Times New Roman" w:hAnsi="Times New Roman" w:cs="Times New Roman"/>
          <w:sz w:val="24"/>
          <w:szCs w:val="24"/>
        </w:rPr>
        <w:t xml:space="preserve">ülikooli, </w:t>
      </w:r>
      <w:proofErr w:type="spellStart"/>
      <w:r w:rsidRPr="00FE6431">
        <w:rPr>
          <w:rFonts w:ascii="Times New Roman" w:hAnsi="Times New Roman" w:cs="Times New Roman"/>
          <w:sz w:val="24"/>
          <w:szCs w:val="24"/>
        </w:rPr>
        <w:t>evalveeritud</w:t>
      </w:r>
      <w:proofErr w:type="spellEnd"/>
      <w:r w:rsidRPr="00FE6431">
        <w:rPr>
          <w:rFonts w:ascii="Times New Roman" w:hAnsi="Times New Roman" w:cs="Times New Roman"/>
          <w:sz w:val="24"/>
          <w:szCs w:val="24"/>
        </w:rPr>
        <w:t xml:space="preserve"> rakenduskõrgkooli või teadus- ja arendusasutuse juures tegutsev või </w:t>
      </w:r>
      <w:commentRangeStart w:id="472"/>
      <w:r w:rsidRPr="00D76EB3">
        <w:rPr>
          <w:rFonts w:ascii="Times New Roman" w:hAnsi="Times New Roman" w:cs="Times New Roman"/>
          <w:sz w:val="24"/>
          <w:szCs w:val="24"/>
        </w:rPr>
        <w:t xml:space="preserve">teadus- ja </w:t>
      </w:r>
      <w:r w:rsidRPr="00FE6431">
        <w:rPr>
          <w:rFonts w:ascii="Times New Roman" w:hAnsi="Times New Roman" w:cs="Times New Roman"/>
          <w:sz w:val="24"/>
          <w:szCs w:val="24"/>
        </w:rPr>
        <w:t xml:space="preserve">arendustegevuse </w:t>
      </w:r>
      <w:r w:rsidR="00D76EB3" w:rsidRPr="00FE6431">
        <w:rPr>
          <w:rFonts w:ascii="Times New Roman" w:hAnsi="Times New Roman" w:cs="Times New Roman"/>
          <w:sz w:val="24"/>
          <w:szCs w:val="24"/>
        </w:rPr>
        <w:t xml:space="preserve">ning innovatsiooni korralduse seaduse </w:t>
      </w:r>
      <w:commentRangeEnd w:id="472"/>
      <w:r w:rsidR="009A0BD1">
        <w:rPr>
          <w:rStyle w:val="Kommentaariviide"/>
        </w:rPr>
        <w:commentReference w:id="472"/>
      </w:r>
      <w:r w:rsidR="00D76EB3" w:rsidRPr="009F7607">
        <w:rPr>
          <w:rFonts w:ascii="Times New Roman" w:hAnsi="Times New Roman" w:cs="Times New Roman"/>
          <w:sz w:val="24"/>
          <w:szCs w:val="24"/>
        </w:rPr>
        <w:t>§</w:t>
      </w:r>
      <w:r w:rsidR="00D76EB3" w:rsidRPr="009F7607">
        <w:rPr>
          <w:rFonts w:ascii="Times New Roman" w:hAnsi="Times New Roman" w:cs="Times New Roman"/>
          <w:b/>
          <w:sz w:val="24"/>
          <w:szCs w:val="24"/>
        </w:rPr>
        <w:t xml:space="preserve"> </w:t>
      </w:r>
      <w:r w:rsidR="000844F7" w:rsidRPr="009F7607">
        <w:rPr>
          <w:rFonts w:ascii="Times New Roman" w:hAnsi="Times New Roman" w:cs="Times New Roman"/>
          <w:sz w:val="24"/>
          <w:szCs w:val="24"/>
        </w:rPr>
        <w:t>26</w:t>
      </w:r>
      <w:r w:rsidR="00D76EB3" w:rsidRPr="009F7607">
        <w:rPr>
          <w:rFonts w:ascii="Times New Roman" w:hAnsi="Times New Roman" w:cs="Times New Roman"/>
          <w:sz w:val="24"/>
          <w:szCs w:val="24"/>
        </w:rPr>
        <w:t xml:space="preserve"> </w:t>
      </w:r>
      <w:r w:rsidR="00D76EB3" w:rsidRPr="00FE6431">
        <w:rPr>
          <w:rFonts w:ascii="Times New Roman" w:hAnsi="Times New Roman" w:cs="Times New Roman"/>
          <w:sz w:val="24"/>
          <w:szCs w:val="24"/>
        </w:rPr>
        <w:t>alusel</w:t>
      </w:r>
      <w:r w:rsidRPr="00FE6431">
        <w:rPr>
          <w:rFonts w:ascii="Times New Roman" w:hAnsi="Times New Roman" w:cs="Times New Roman"/>
          <w:sz w:val="24"/>
          <w:szCs w:val="24"/>
        </w:rPr>
        <w:t xml:space="preserve"> moodustatud teadlaste ja eri elualade esindajate sõltumatu kogu, </w:t>
      </w:r>
      <w:ins w:id="473" w:author="Aili Sandre" w:date="2024-09-10T12:15:00Z">
        <w:r w:rsidR="008A02E0">
          <w:rPr>
            <w:rFonts w:ascii="Times New Roman" w:hAnsi="Times New Roman" w:cs="Times New Roman"/>
            <w:sz w:val="24"/>
            <w:szCs w:val="24"/>
          </w:rPr>
          <w:t>mis</w:t>
        </w:r>
      </w:ins>
      <w:del w:id="474" w:author="Aili Sandre" w:date="2024-09-10T12:15:00Z">
        <w:r w:rsidRPr="00FE6431" w:rsidDel="008A02E0">
          <w:rPr>
            <w:rFonts w:ascii="Times New Roman" w:hAnsi="Times New Roman" w:cs="Times New Roman"/>
            <w:sz w:val="24"/>
            <w:szCs w:val="24"/>
          </w:rPr>
          <w:delText>kes</w:delText>
        </w:r>
      </w:del>
      <w:r w:rsidRPr="00FE6431">
        <w:rPr>
          <w:rFonts w:ascii="Times New Roman" w:hAnsi="Times New Roman" w:cs="Times New Roman"/>
          <w:sz w:val="24"/>
          <w:szCs w:val="24"/>
        </w:rPr>
        <w:t xml:space="preserve"> annab uuringu tegemise kohta arvamusi ning kelle tegevuse eesmärk on tagada uuringus osalejate ohutus, heaolu ja õiguste kaitse.“;</w:t>
      </w:r>
    </w:p>
    <w:p w14:paraId="093FE691" w14:textId="77777777" w:rsidR="00680878" w:rsidRDefault="00680878" w:rsidP="00FE6431">
      <w:pPr>
        <w:spacing w:after="0" w:line="240" w:lineRule="auto"/>
        <w:jc w:val="both"/>
        <w:rPr>
          <w:rFonts w:ascii="Times New Roman" w:hAnsi="Times New Roman" w:cs="Times New Roman"/>
          <w:sz w:val="24"/>
          <w:szCs w:val="24"/>
        </w:rPr>
      </w:pPr>
    </w:p>
    <w:p w14:paraId="7F65C46C" w14:textId="438B56D9" w:rsidR="009152DB" w:rsidRPr="009152DB" w:rsidRDefault="00680878" w:rsidP="00FE6431">
      <w:pPr>
        <w:spacing w:after="0" w:line="240" w:lineRule="auto"/>
        <w:jc w:val="both"/>
        <w:rPr>
          <w:rFonts w:ascii="Times New Roman" w:hAnsi="Times New Roman" w:cs="Times New Roman"/>
          <w:sz w:val="24"/>
          <w:szCs w:val="24"/>
        </w:rPr>
      </w:pPr>
      <w:r w:rsidRPr="00AE2C32">
        <w:rPr>
          <w:rFonts w:ascii="Times New Roman" w:hAnsi="Times New Roman" w:cs="Times New Roman"/>
          <w:b/>
          <w:bCs/>
          <w:sz w:val="24"/>
          <w:szCs w:val="24"/>
          <w:rPrChange w:id="475" w:author="Mari Käbi" w:date="2024-09-17T21:26:00Z">
            <w:rPr>
              <w:rFonts w:ascii="Times New Roman" w:hAnsi="Times New Roman" w:cs="Times New Roman"/>
              <w:sz w:val="24"/>
              <w:szCs w:val="24"/>
            </w:rPr>
          </w:rPrChange>
        </w:rPr>
        <w:t>2)</w:t>
      </w:r>
      <w:r>
        <w:rPr>
          <w:rFonts w:ascii="Times New Roman" w:hAnsi="Times New Roman" w:cs="Times New Roman"/>
          <w:sz w:val="24"/>
          <w:szCs w:val="24"/>
        </w:rPr>
        <w:t xml:space="preserve"> </w:t>
      </w:r>
      <w:r w:rsidR="009152DB" w:rsidRPr="009152DB">
        <w:rPr>
          <w:rFonts w:ascii="Times New Roman" w:hAnsi="Times New Roman" w:cs="Times New Roman"/>
          <w:sz w:val="24"/>
          <w:szCs w:val="24"/>
        </w:rPr>
        <w:t>paragrahv</w:t>
      </w:r>
      <w:ins w:id="476" w:author="Aili Sandre" w:date="2024-09-10T12:16:00Z">
        <w:r w:rsidR="008A02E0">
          <w:rPr>
            <w:rFonts w:ascii="Times New Roman" w:hAnsi="Times New Roman" w:cs="Times New Roman"/>
            <w:sz w:val="24"/>
            <w:szCs w:val="24"/>
          </w:rPr>
          <w:t>i</w:t>
        </w:r>
      </w:ins>
      <w:r w:rsidR="009152DB" w:rsidRPr="009152DB">
        <w:rPr>
          <w:rFonts w:ascii="Times New Roman" w:hAnsi="Times New Roman" w:cs="Times New Roman"/>
          <w:sz w:val="24"/>
          <w:szCs w:val="24"/>
        </w:rPr>
        <w:t xml:space="preserve"> </w:t>
      </w:r>
      <w:r w:rsidR="009152DB" w:rsidRPr="00FE6431">
        <w:rPr>
          <w:rFonts w:ascii="Times New Roman" w:hAnsi="Times New Roman" w:cs="Times New Roman"/>
          <w:sz w:val="24"/>
          <w:szCs w:val="24"/>
        </w:rPr>
        <w:t>21</w:t>
      </w:r>
      <w:r w:rsidRPr="00FE6431">
        <w:rPr>
          <w:rFonts w:ascii="Times New Roman" w:hAnsi="Times New Roman" w:cs="Times New Roman"/>
          <w:sz w:val="24"/>
          <w:szCs w:val="24"/>
          <w:vertAlign w:val="superscript"/>
        </w:rPr>
        <w:t>3</w:t>
      </w:r>
      <w:r w:rsidR="009152DB" w:rsidRPr="009152DB">
        <w:rPr>
          <w:rFonts w:ascii="Times New Roman" w:hAnsi="Times New Roman" w:cs="Times New Roman"/>
          <w:sz w:val="24"/>
          <w:szCs w:val="24"/>
        </w:rPr>
        <w:t xml:space="preserve"> lõige 5 muudetakse ja sõnastatakse järgmiselt:</w:t>
      </w:r>
    </w:p>
    <w:p w14:paraId="38FBB3BC" w14:textId="304AEC61" w:rsidR="009152DB" w:rsidRPr="009152DB" w:rsidRDefault="009152DB" w:rsidP="00FE6431">
      <w:pPr>
        <w:spacing w:after="0" w:line="240" w:lineRule="auto"/>
        <w:jc w:val="both"/>
        <w:rPr>
          <w:rFonts w:ascii="Times New Roman" w:hAnsi="Times New Roman" w:cs="Times New Roman"/>
          <w:sz w:val="24"/>
          <w:szCs w:val="24"/>
        </w:rPr>
      </w:pPr>
      <w:r w:rsidRPr="00FE6431">
        <w:rPr>
          <w:rFonts w:ascii="Times New Roman" w:hAnsi="Times New Roman" w:cs="Times New Roman"/>
          <w:sz w:val="24"/>
          <w:szCs w:val="24"/>
        </w:rPr>
        <w:t>„(5) Valdkonna eest vastutav minister kehtestab määrusega</w:t>
      </w:r>
      <w:r w:rsidR="00680878">
        <w:rPr>
          <w:rFonts w:ascii="Times New Roman" w:hAnsi="Times New Roman" w:cs="Times New Roman"/>
          <w:sz w:val="24"/>
          <w:szCs w:val="24"/>
        </w:rPr>
        <w:t xml:space="preserve"> </w:t>
      </w:r>
      <w:r w:rsidR="00612360" w:rsidRPr="00612360">
        <w:rPr>
          <w:rFonts w:ascii="Times New Roman" w:hAnsi="Times New Roman" w:cs="Times New Roman"/>
          <w:sz w:val="24"/>
          <w:szCs w:val="24"/>
        </w:rPr>
        <w:t xml:space="preserve">teadus- ja </w:t>
      </w:r>
      <w:r w:rsidR="00680878" w:rsidRPr="0014551E">
        <w:rPr>
          <w:rFonts w:ascii="Times New Roman" w:hAnsi="Times New Roman" w:cs="Times New Roman"/>
          <w:sz w:val="24"/>
          <w:szCs w:val="24"/>
        </w:rPr>
        <w:t xml:space="preserve">arendustegevuse </w:t>
      </w:r>
      <w:r w:rsidR="00D76EB3" w:rsidRPr="00FE6431">
        <w:rPr>
          <w:rFonts w:ascii="Times New Roman" w:hAnsi="Times New Roman" w:cs="Times New Roman"/>
          <w:sz w:val="24"/>
          <w:szCs w:val="24"/>
        </w:rPr>
        <w:t xml:space="preserve">ning innovatsiooni korralduse seaduse </w:t>
      </w:r>
      <w:r w:rsidR="00D76EB3" w:rsidRPr="00612360">
        <w:rPr>
          <w:rFonts w:ascii="Times New Roman" w:hAnsi="Times New Roman" w:cs="Times New Roman"/>
          <w:sz w:val="24"/>
          <w:szCs w:val="24"/>
        </w:rPr>
        <w:t xml:space="preserve">§ </w:t>
      </w:r>
      <w:r w:rsidR="00612360" w:rsidRPr="00612360">
        <w:rPr>
          <w:rFonts w:ascii="Times New Roman" w:hAnsi="Times New Roman" w:cs="Times New Roman"/>
          <w:sz w:val="24"/>
          <w:szCs w:val="24"/>
        </w:rPr>
        <w:t>3 lõigete 2,</w:t>
      </w:r>
      <w:r w:rsidR="00EC3BD9">
        <w:rPr>
          <w:rFonts w:ascii="Times New Roman" w:hAnsi="Times New Roman" w:cs="Times New Roman"/>
          <w:sz w:val="24"/>
          <w:szCs w:val="24"/>
        </w:rPr>
        <w:t xml:space="preserve"> </w:t>
      </w:r>
      <w:r w:rsidR="00612360" w:rsidRPr="00612360">
        <w:rPr>
          <w:rFonts w:ascii="Times New Roman" w:hAnsi="Times New Roman" w:cs="Times New Roman"/>
          <w:sz w:val="24"/>
          <w:szCs w:val="24"/>
        </w:rPr>
        <w:t xml:space="preserve">3 ja 4 tähenduses </w:t>
      </w:r>
      <w:r w:rsidRPr="009152DB">
        <w:rPr>
          <w:rFonts w:ascii="Times New Roman" w:hAnsi="Times New Roman" w:cs="Times New Roman"/>
          <w:sz w:val="24"/>
          <w:szCs w:val="24"/>
        </w:rPr>
        <w:t xml:space="preserve">ülikooli, </w:t>
      </w:r>
      <w:proofErr w:type="spellStart"/>
      <w:r w:rsidRPr="009152DB">
        <w:rPr>
          <w:rFonts w:ascii="Times New Roman" w:hAnsi="Times New Roman" w:cs="Times New Roman"/>
          <w:sz w:val="24"/>
          <w:szCs w:val="24"/>
        </w:rPr>
        <w:t>evalveeritud</w:t>
      </w:r>
      <w:proofErr w:type="spellEnd"/>
      <w:r w:rsidRPr="009152DB">
        <w:rPr>
          <w:rFonts w:ascii="Times New Roman" w:hAnsi="Times New Roman" w:cs="Times New Roman"/>
          <w:sz w:val="24"/>
          <w:szCs w:val="24"/>
        </w:rPr>
        <w:t xml:space="preserve"> rakenduskõrgkooli</w:t>
      </w:r>
      <w:r w:rsidR="002545CC">
        <w:rPr>
          <w:rFonts w:ascii="Times New Roman" w:hAnsi="Times New Roman" w:cs="Times New Roman"/>
          <w:sz w:val="24"/>
          <w:szCs w:val="24"/>
        </w:rPr>
        <w:t xml:space="preserve"> või </w:t>
      </w:r>
      <w:r w:rsidRPr="009152DB">
        <w:rPr>
          <w:rFonts w:ascii="Times New Roman" w:hAnsi="Times New Roman" w:cs="Times New Roman"/>
          <w:sz w:val="24"/>
          <w:szCs w:val="24"/>
        </w:rPr>
        <w:t xml:space="preserve">teadus- </w:t>
      </w:r>
      <w:r w:rsidRPr="009F7607">
        <w:rPr>
          <w:rFonts w:ascii="Times New Roman" w:hAnsi="Times New Roman" w:cs="Times New Roman"/>
          <w:sz w:val="24"/>
          <w:szCs w:val="24"/>
        </w:rPr>
        <w:t>ja arendusasutuse</w:t>
      </w:r>
      <w:r w:rsidR="00D3511D">
        <w:rPr>
          <w:rFonts w:ascii="Times New Roman" w:hAnsi="Times New Roman" w:cs="Times New Roman"/>
          <w:sz w:val="24"/>
          <w:szCs w:val="24"/>
        </w:rPr>
        <w:t xml:space="preserve"> juures tegutseva</w:t>
      </w:r>
      <w:r w:rsidR="00D76EB3" w:rsidRPr="009F7607">
        <w:rPr>
          <w:rFonts w:ascii="Times New Roman" w:hAnsi="Times New Roman" w:cs="Times New Roman"/>
          <w:sz w:val="24"/>
          <w:szCs w:val="24"/>
        </w:rPr>
        <w:t xml:space="preserve"> </w:t>
      </w:r>
      <w:r w:rsidRPr="009152DB">
        <w:rPr>
          <w:rFonts w:ascii="Times New Roman" w:hAnsi="Times New Roman" w:cs="Times New Roman"/>
          <w:sz w:val="24"/>
          <w:szCs w:val="24"/>
        </w:rPr>
        <w:t>eetikakomitee töökorra, liikmete arvu ja koosseisu määramise korra ning liikmete volituste tähtaja</w:t>
      </w:r>
      <w:r w:rsidR="00680878">
        <w:rPr>
          <w:rFonts w:ascii="Times New Roman" w:hAnsi="Times New Roman" w:cs="Times New Roman"/>
          <w:sz w:val="24"/>
          <w:szCs w:val="24"/>
        </w:rPr>
        <w:t>.“</w:t>
      </w:r>
      <w:r w:rsidRPr="00FE6431">
        <w:rPr>
          <w:rFonts w:ascii="Times New Roman" w:hAnsi="Times New Roman" w:cs="Times New Roman"/>
          <w:sz w:val="24"/>
          <w:szCs w:val="24"/>
        </w:rPr>
        <w:t>;</w:t>
      </w:r>
    </w:p>
    <w:p w14:paraId="2B2AF649" w14:textId="77777777" w:rsidR="009152DB" w:rsidRPr="00FE6431" w:rsidRDefault="009152DB" w:rsidP="00FE6431">
      <w:pPr>
        <w:spacing w:after="0" w:line="240" w:lineRule="auto"/>
        <w:jc w:val="both"/>
        <w:rPr>
          <w:rFonts w:ascii="Times New Roman" w:hAnsi="Times New Roman" w:cs="Times New Roman"/>
          <w:sz w:val="24"/>
          <w:szCs w:val="24"/>
        </w:rPr>
      </w:pPr>
    </w:p>
    <w:p w14:paraId="2A3710D5" w14:textId="05096A30" w:rsidR="009152DB" w:rsidRPr="009152DB" w:rsidRDefault="00680878" w:rsidP="00FE6431">
      <w:pPr>
        <w:spacing w:after="0" w:line="240" w:lineRule="auto"/>
        <w:jc w:val="both"/>
        <w:rPr>
          <w:rFonts w:ascii="Times New Roman" w:hAnsi="Times New Roman" w:cs="Times New Roman"/>
          <w:sz w:val="24"/>
          <w:szCs w:val="24"/>
        </w:rPr>
      </w:pPr>
      <w:r w:rsidRPr="00AE2C32">
        <w:rPr>
          <w:rFonts w:ascii="Times New Roman" w:hAnsi="Times New Roman" w:cs="Times New Roman"/>
          <w:b/>
          <w:bCs/>
          <w:sz w:val="24"/>
          <w:szCs w:val="24"/>
          <w:rPrChange w:id="477" w:author="Mari Käbi" w:date="2024-09-17T21:26:00Z">
            <w:rPr>
              <w:rFonts w:ascii="Times New Roman" w:hAnsi="Times New Roman" w:cs="Times New Roman"/>
              <w:sz w:val="24"/>
              <w:szCs w:val="24"/>
            </w:rPr>
          </w:rPrChange>
        </w:rPr>
        <w:t>3)</w:t>
      </w:r>
      <w:r>
        <w:rPr>
          <w:rFonts w:ascii="Times New Roman" w:hAnsi="Times New Roman" w:cs="Times New Roman"/>
          <w:b/>
          <w:bCs/>
          <w:sz w:val="24"/>
          <w:szCs w:val="24"/>
        </w:rPr>
        <w:t xml:space="preserve"> </w:t>
      </w:r>
      <w:r w:rsidR="009152DB" w:rsidRPr="005D4F38">
        <w:rPr>
          <w:rFonts w:ascii="Times New Roman" w:hAnsi="Times New Roman" w:cs="Times New Roman"/>
          <w:sz w:val="24"/>
          <w:szCs w:val="24"/>
        </w:rPr>
        <w:t>paragrahv</w:t>
      </w:r>
      <w:r w:rsidR="004E7636">
        <w:rPr>
          <w:rFonts w:ascii="Times New Roman" w:hAnsi="Times New Roman" w:cs="Times New Roman"/>
          <w:sz w:val="24"/>
          <w:szCs w:val="24"/>
        </w:rPr>
        <w:t>i</w:t>
      </w:r>
      <w:r w:rsidR="009152DB" w:rsidRPr="005D4F38">
        <w:rPr>
          <w:rFonts w:ascii="Times New Roman" w:hAnsi="Times New Roman" w:cs="Times New Roman"/>
          <w:sz w:val="24"/>
          <w:szCs w:val="24"/>
        </w:rPr>
        <w:t xml:space="preserve"> 22 </w:t>
      </w:r>
      <w:r w:rsidR="00716C5C">
        <w:rPr>
          <w:rFonts w:ascii="Times New Roman" w:hAnsi="Times New Roman" w:cs="Times New Roman"/>
          <w:sz w:val="24"/>
          <w:szCs w:val="24"/>
        </w:rPr>
        <w:t>täiendatakse</w:t>
      </w:r>
      <w:r w:rsidR="004E7636">
        <w:rPr>
          <w:rFonts w:ascii="Times New Roman" w:hAnsi="Times New Roman" w:cs="Times New Roman"/>
          <w:sz w:val="24"/>
          <w:szCs w:val="24"/>
        </w:rPr>
        <w:t xml:space="preserve"> </w:t>
      </w:r>
      <w:r w:rsidR="009152DB" w:rsidRPr="005D4F38">
        <w:rPr>
          <w:rFonts w:ascii="Times New Roman" w:hAnsi="Times New Roman" w:cs="Times New Roman"/>
          <w:sz w:val="24"/>
          <w:szCs w:val="24"/>
        </w:rPr>
        <w:t>lõi</w:t>
      </w:r>
      <w:r w:rsidR="00716C5C">
        <w:rPr>
          <w:rFonts w:ascii="Times New Roman" w:hAnsi="Times New Roman" w:cs="Times New Roman"/>
          <w:sz w:val="24"/>
          <w:szCs w:val="24"/>
        </w:rPr>
        <w:t>kega</w:t>
      </w:r>
      <w:r w:rsidR="009152DB" w:rsidRPr="005D4F38">
        <w:rPr>
          <w:rFonts w:ascii="Times New Roman" w:hAnsi="Times New Roman" w:cs="Times New Roman"/>
          <w:sz w:val="24"/>
          <w:szCs w:val="24"/>
        </w:rPr>
        <w:t xml:space="preserve"> </w:t>
      </w:r>
      <w:r w:rsidR="009152DB" w:rsidRPr="00CA0993">
        <w:rPr>
          <w:rFonts w:ascii="Times New Roman" w:hAnsi="Times New Roman" w:cs="Times New Roman"/>
          <w:sz w:val="24"/>
          <w:szCs w:val="24"/>
        </w:rPr>
        <w:t>3</w:t>
      </w:r>
      <w:r w:rsidR="004E7636" w:rsidRPr="00CA0993">
        <w:rPr>
          <w:rFonts w:ascii="Times New Roman" w:hAnsi="Times New Roman" w:cs="Times New Roman"/>
          <w:sz w:val="24"/>
          <w:szCs w:val="24"/>
          <w:vertAlign w:val="superscript"/>
        </w:rPr>
        <w:t>1</w:t>
      </w:r>
      <w:r w:rsidR="00CA0993">
        <w:rPr>
          <w:rFonts w:ascii="Times New Roman" w:hAnsi="Times New Roman" w:cs="Times New Roman"/>
          <w:sz w:val="24"/>
          <w:szCs w:val="24"/>
        </w:rPr>
        <w:t xml:space="preserve"> </w:t>
      </w:r>
      <w:r w:rsidR="004E7636" w:rsidRPr="00CA0993">
        <w:rPr>
          <w:rFonts w:ascii="Times New Roman" w:hAnsi="Times New Roman" w:cs="Times New Roman"/>
          <w:sz w:val="24"/>
          <w:szCs w:val="24"/>
        </w:rPr>
        <w:t>järgmises</w:t>
      </w:r>
      <w:r w:rsidR="004E7636">
        <w:rPr>
          <w:rFonts w:ascii="Times New Roman" w:hAnsi="Times New Roman" w:cs="Times New Roman"/>
          <w:sz w:val="24"/>
          <w:szCs w:val="24"/>
        </w:rPr>
        <w:t xml:space="preserve"> sõnastuses</w:t>
      </w:r>
      <w:r w:rsidR="009152DB" w:rsidRPr="005D4F38">
        <w:rPr>
          <w:rFonts w:ascii="Times New Roman" w:hAnsi="Times New Roman" w:cs="Times New Roman"/>
          <w:sz w:val="24"/>
          <w:szCs w:val="24"/>
        </w:rPr>
        <w:t>:</w:t>
      </w:r>
    </w:p>
    <w:p w14:paraId="31E9443F" w14:textId="35216927" w:rsidR="004E7636" w:rsidDel="008A02E0" w:rsidRDefault="004E7636" w:rsidP="00FE6431">
      <w:pPr>
        <w:spacing w:after="0" w:line="240" w:lineRule="auto"/>
        <w:jc w:val="both"/>
        <w:rPr>
          <w:del w:id="478" w:author="Aili Sandre" w:date="2024-09-10T12:16:00Z"/>
          <w:rFonts w:ascii="Times New Roman" w:hAnsi="Times New Roman" w:cs="Times New Roman"/>
          <w:sz w:val="24"/>
          <w:szCs w:val="24"/>
        </w:rPr>
      </w:pPr>
    </w:p>
    <w:p w14:paraId="15A59D5A" w14:textId="1E03175A" w:rsidR="004E7636" w:rsidRPr="005D4F38" w:rsidRDefault="000D0292" w:rsidP="00FE643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4E7636" w:rsidRPr="004E7636">
        <w:rPr>
          <w:rFonts w:ascii="Times New Roman" w:hAnsi="Times New Roman" w:cs="Times New Roman"/>
          <w:sz w:val="24"/>
          <w:szCs w:val="24"/>
        </w:rPr>
        <w:t>(3</w:t>
      </w:r>
      <w:r w:rsidR="004E7636" w:rsidRPr="00FE6431">
        <w:rPr>
          <w:rFonts w:ascii="Times New Roman" w:hAnsi="Times New Roman" w:cs="Times New Roman"/>
          <w:sz w:val="24"/>
          <w:szCs w:val="24"/>
          <w:vertAlign w:val="superscript"/>
        </w:rPr>
        <w:t>1</w:t>
      </w:r>
      <w:r w:rsidR="004E7636" w:rsidRPr="004E7636">
        <w:rPr>
          <w:rFonts w:ascii="Times New Roman" w:hAnsi="Times New Roman" w:cs="Times New Roman"/>
          <w:sz w:val="24"/>
          <w:szCs w:val="24"/>
        </w:rPr>
        <w:t>) Kui käesoleva seaduse § 21</w:t>
      </w:r>
      <w:r w:rsidR="004E7636" w:rsidRPr="00FE6431">
        <w:rPr>
          <w:rFonts w:ascii="Times New Roman" w:hAnsi="Times New Roman" w:cs="Times New Roman"/>
          <w:sz w:val="24"/>
          <w:szCs w:val="24"/>
          <w:vertAlign w:val="superscript"/>
        </w:rPr>
        <w:t>3</w:t>
      </w:r>
      <w:r w:rsidR="004E7636" w:rsidRPr="004E7636">
        <w:rPr>
          <w:rFonts w:ascii="Times New Roman" w:hAnsi="Times New Roman" w:cs="Times New Roman"/>
          <w:sz w:val="24"/>
          <w:szCs w:val="24"/>
        </w:rPr>
        <w:t xml:space="preserve"> lõikes 1 nimetatud eetikakomitee ülesandeid täidab teadus-ja arendustegevuse ning innovatsiooni korralduse seaduse </w:t>
      </w:r>
      <w:r w:rsidR="004E7636" w:rsidRPr="00601EEB">
        <w:rPr>
          <w:rFonts w:ascii="Times New Roman" w:hAnsi="Times New Roman" w:cs="Times New Roman"/>
          <w:sz w:val="24"/>
          <w:szCs w:val="24"/>
        </w:rPr>
        <w:t xml:space="preserve">§ </w:t>
      </w:r>
      <w:r w:rsidR="000844F7">
        <w:rPr>
          <w:rFonts w:ascii="Times New Roman" w:hAnsi="Times New Roman" w:cs="Times New Roman"/>
          <w:sz w:val="24"/>
          <w:szCs w:val="24"/>
        </w:rPr>
        <w:t>26</w:t>
      </w:r>
      <w:r w:rsidR="004E7636" w:rsidRPr="00601EEB">
        <w:rPr>
          <w:rFonts w:ascii="Times New Roman" w:hAnsi="Times New Roman" w:cs="Times New Roman"/>
          <w:sz w:val="24"/>
          <w:szCs w:val="24"/>
        </w:rPr>
        <w:t xml:space="preserve"> </w:t>
      </w:r>
      <w:r w:rsidR="004E7636" w:rsidRPr="004E7636">
        <w:rPr>
          <w:rFonts w:ascii="Times New Roman" w:hAnsi="Times New Roman" w:cs="Times New Roman"/>
          <w:sz w:val="24"/>
          <w:szCs w:val="24"/>
        </w:rPr>
        <w:t xml:space="preserve">alusel moodustatud teaduseetika komitee, kehtestab eetikakomitee tasuliste teenuste loetelu, tasu suuruse ning tasu küsimise korra teadus- ja arendustegevuse valdkonna eest vastutav minister </w:t>
      </w:r>
      <w:commentRangeStart w:id="479"/>
      <w:r w:rsidR="004E7636" w:rsidRPr="004E7636">
        <w:rPr>
          <w:rFonts w:ascii="Times New Roman" w:hAnsi="Times New Roman" w:cs="Times New Roman"/>
          <w:sz w:val="24"/>
          <w:szCs w:val="24"/>
        </w:rPr>
        <w:t>teadus-ja arendustegevuse ning innovatsiooni korralduse seaduse</w:t>
      </w:r>
      <w:commentRangeEnd w:id="479"/>
      <w:r w:rsidR="009A0BD1">
        <w:rPr>
          <w:rStyle w:val="Kommentaariviide"/>
        </w:rPr>
        <w:commentReference w:id="479"/>
      </w:r>
      <w:r w:rsidR="004E7636" w:rsidRPr="004E7636">
        <w:rPr>
          <w:rFonts w:ascii="Times New Roman" w:hAnsi="Times New Roman" w:cs="Times New Roman"/>
          <w:sz w:val="24"/>
          <w:szCs w:val="24"/>
        </w:rPr>
        <w:t xml:space="preserve"> § </w:t>
      </w:r>
      <w:r w:rsidR="000844F7">
        <w:rPr>
          <w:rFonts w:ascii="Times New Roman" w:hAnsi="Times New Roman" w:cs="Times New Roman"/>
          <w:sz w:val="24"/>
          <w:szCs w:val="24"/>
        </w:rPr>
        <w:t>26</w:t>
      </w:r>
      <w:r w:rsidR="004E7636" w:rsidRPr="004E7636">
        <w:rPr>
          <w:rFonts w:ascii="Times New Roman" w:hAnsi="Times New Roman" w:cs="Times New Roman"/>
          <w:sz w:val="24"/>
          <w:szCs w:val="24"/>
        </w:rPr>
        <w:t xml:space="preserve"> lõikes 7 sätestatud määrusega.</w:t>
      </w:r>
      <w:r>
        <w:rPr>
          <w:rFonts w:ascii="Times New Roman" w:hAnsi="Times New Roman" w:cs="Times New Roman"/>
          <w:sz w:val="24"/>
          <w:szCs w:val="24"/>
        </w:rPr>
        <w:t>“;</w:t>
      </w:r>
    </w:p>
    <w:p w14:paraId="5A354770" w14:textId="77777777" w:rsidR="009152DB" w:rsidRPr="009152DB" w:rsidRDefault="009152DB" w:rsidP="00FE6431">
      <w:pPr>
        <w:spacing w:after="0" w:line="240" w:lineRule="auto"/>
        <w:jc w:val="both"/>
        <w:rPr>
          <w:rFonts w:ascii="Times New Roman" w:hAnsi="Times New Roman" w:cs="Times New Roman"/>
          <w:sz w:val="24"/>
          <w:szCs w:val="24"/>
        </w:rPr>
      </w:pPr>
    </w:p>
    <w:p w14:paraId="490285BA" w14:textId="20C92E07" w:rsidR="009152DB" w:rsidRPr="009152DB" w:rsidRDefault="009152DB" w:rsidP="00FE6431">
      <w:pPr>
        <w:spacing w:after="0" w:line="240" w:lineRule="auto"/>
        <w:jc w:val="both"/>
        <w:rPr>
          <w:rFonts w:ascii="Times New Roman" w:hAnsi="Times New Roman" w:cs="Times New Roman"/>
          <w:sz w:val="24"/>
          <w:szCs w:val="24"/>
        </w:rPr>
      </w:pPr>
      <w:r w:rsidRPr="00AE2C32">
        <w:rPr>
          <w:rFonts w:ascii="Times New Roman" w:hAnsi="Times New Roman" w:cs="Times New Roman"/>
          <w:b/>
          <w:bCs/>
          <w:sz w:val="24"/>
          <w:szCs w:val="24"/>
          <w:rPrChange w:id="480" w:author="Mari Käbi" w:date="2024-09-17T21:26:00Z">
            <w:rPr>
              <w:rFonts w:ascii="Times New Roman" w:hAnsi="Times New Roman" w:cs="Times New Roman"/>
              <w:sz w:val="24"/>
              <w:szCs w:val="24"/>
            </w:rPr>
          </w:rPrChange>
        </w:rPr>
        <w:t>4)</w:t>
      </w:r>
      <w:r>
        <w:rPr>
          <w:rFonts w:ascii="Times New Roman" w:hAnsi="Times New Roman" w:cs="Times New Roman"/>
          <w:b/>
          <w:sz w:val="24"/>
          <w:szCs w:val="24"/>
        </w:rPr>
        <w:t xml:space="preserve"> </w:t>
      </w:r>
      <w:r w:rsidRPr="009152DB">
        <w:rPr>
          <w:rFonts w:ascii="Times New Roman" w:hAnsi="Times New Roman" w:cs="Times New Roman"/>
          <w:sz w:val="24"/>
          <w:szCs w:val="24"/>
        </w:rPr>
        <w:t>paragrahv</w:t>
      </w:r>
      <w:ins w:id="481" w:author="Aili Sandre" w:date="2024-09-10T12:17:00Z">
        <w:r w:rsidR="008A02E0">
          <w:rPr>
            <w:rFonts w:ascii="Times New Roman" w:hAnsi="Times New Roman" w:cs="Times New Roman"/>
            <w:sz w:val="24"/>
            <w:szCs w:val="24"/>
          </w:rPr>
          <w:t>i</w:t>
        </w:r>
      </w:ins>
      <w:r w:rsidRPr="009152DB">
        <w:rPr>
          <w:rFonts w:ascii="Times New Roman" w:hAnsi="Times New Roman" w:cs="Times New Roman"/>
          <w:sz w:val="24"/>
          <w:szCs w:val="24"/>
        </w:rPr>
        <w:t xml:space="preserve"> 26 lõige 1 muudetakse ja sõnastatakse järgmiselt:</w:t>
      </w:r>
    </w:p>
    <w:p w14:paraId="4255AAF1" w14:textId="511F957A" w:rsidR="009152DB" w:rsidRPr="00FE6431" w:rsidRDefault="009152DB" w:rsidP="00CE3B14">
      <w:pPr>
        <w:spacing w:after="0" w:line="240" w:lineRule="auto"/>
        <w:jc w:val="both"/>
        <w:rPr>
          <w:rFonts w:ascii="Times New Roman" w:hAnsi="Times New Roman" w:cs="Times New Roman"/>
          <w:sz w:val="24"/>
          <w:szCs w:val="24"/>
        </w:rPr>
      </w:pPr>
      <w:r w:rsidRPr="009152DB">
        <w:rPr>
          <w:rFonts w:ascii="Times New Roman" w:hAnsi="Times New Roman" w:cs="Times New Roman"/>
          <w:sz w:val="24"/>
          <w:szCs w:val="24"/>
        </w:rPr>
        <w:t xml:space="preserve">„(1) Tervishoiuteenuse osutaja või ülikool, </w:t>
      </w:r>
      <w:proofErr w:type="spellStart"/>
      <w:r w:rsidRPr="009152DB">
        <w:rPr>
          <w:rFonts w:ascii="Times New Roman" w:hAnsi="Times New Roman" w:cs="Times New Roman"/>
          <w:sz w:val="24"/>
          <w:szCs w:val="24"/>
        </w:rPr>
        <w:t>evalveeritud</w:t>
      </w:r>
      <w:proofErr w:type="spellEnd"/>
      <w:r w:rsidRPr="009152DB">
        <w:rPr>
          <w:rFonts w:ascii="Times New Roman" w:hAnsi="Times New Roman" w:cs="Times New Roman"/>
          <w:sz w:val="24"/>
          <w:szCs w:val="24"/>
        </w:rPr>
        <w:t xml:space="preserve"> rakenduskõrgkool või teadus- ja arendusasutus</w:t>
      </w:r>
      <w:r w:rsidR="004369E3">
        <w:rPr>
          <w:rFonts w:ascii="Times New Roman" w:hAnsi="Times New Roman" w:cs="Times New Roman"/>
          <w:sz w:val="24"/>
          <w:szCs w:val="24"/>
        </w:rPr>
        <w:t xml:space="preserve"> </w:t>
      </w:r>
      <w:r w:rsidR="004369E3" w:rsidRPr="004369E3">
        <w:rPr>
          <w:rFonts w:ascii="Times New Roman" w:hAnsi="Times New Roman" w:cs="Times New Roman"/>
          <w:sz w:val="24"/>
          <w:szCs w:val="24"/>
        </w:rPr>
        <w:t>teadus- ja arendustegevuse ning innovatsiooni korralduse seaduse § 3 lõigete 2,</w:t>
      </w:r>
      <w:r w:rsidR="00EC3BD9">
        <w:rPr>
          <w:rFonts w:ascii="Times New Roman" w:hAnsi="Times New Roman" w:cs="Times New Roman"/>
          <w:sz w:val="24"/>
          <w:szCs w:val="24"/>
        </w:rPr>
        <w:t xml:space="preserve"> </w:t>
      </w:r>
      <w:r w:rsidR="004369E3" w:rsidRPr="004369E3">
        <w:rPr>
          <w:rFonts w:ascii="Times New Roman" w:hAnsi="Times New Roman" w:cs="Times New Roman"/>
          <w:sz w:val="24"/>
          <w:szCs w:val="24"/>
        </w:rPr>
        <w:t>3 ja 4 tähenduses</w:t>
      </w:r>
      <w:r w:rsidRPr="009152DB">
        <w:rPr>
          <w:rFonts w:ascii="Times New Roman" w:hAnsi="Times New Roman" w:cs="Times New Roman"/>
          <w:sz w:val="24"/>
          <w:szCs w:val="24"/>
        </w:rPr>
        <w:t xml:space="preserve">, </w:t>
      </w:r>
      <w:ins w:id="482" w:author="Aili Sandre" w:date="2024-09-10T12:18:00Z">
        <w:r w:rsidR="008A02E0">
          <w:rPr>
            <w:rFonts w:ascii="Times New Roman" w:hAnsi="Times New Roman" w:cs="Times New Roman"/>
            <w:sz w:val="24"/>
            <w:szCs w:val="24"/>
          </w:rPr>
          <w:t>mis</w:t>
        </w:r>
      </w:ins>
      <w:del w:id="483" w:author="Aili Sandre" w:date="2024-09-10T12:18:00Z">
        <w:r w:rsidRPr="009152DB" w:rsidDel="008A02E0">
          <w:rPr>
            <w:rFonts w:ascii="Times New Roman" w:hAnsi="Times New Roman" w:cs="Times New Roman"/>
            <w:sz w:val="24"/>
            <w:szCs w:val="24"/>
          </w:rPr>
          <w:delText>kes</w:delText>
        </w:r>
      </w:del>
      <w:r w:rsidRPr="009152DB">
        <w:rPr>
          <w:rFonts w:ascii="Times New Roman" w:hAnsi="Times New Roman" w:cs="Times New Roman"/>
          <w:sz w:val="24"/>
          <w:szCs w:val="24"/>
        </w:rPr>
        <w:t xml:space="preserve"> Euroopa Parlamendi ja nõukogu määruse (EL) 2017/745 artikli 5 lõike 5 kohaselt või määruse (EL) 2017/746 artikli 5 lõike 5 kohaselt valmistab </w:t>
      </w:r>
      <w:commentRangeStart w:id="484"/>
      <w:r w:rsidRPr="009152DB">
        <w:rPr>
          <w:rFonts w:ascii="Times New Roman" w:hAnsi="Times New Roman" w:cs="Times New Roman"/>
          <w:sz w:val="24"/>
          <w:szCs w:val="24"/>
        </w:rPr>
        <w:t>asutuses</w:t>
      </w:r>
      <w:del w:id="485" w:author="Aili Sandre" w:date="2024-09-10T12:18:00Z">
        <w:r w:rsidRPr="009152DB" w:rsidDel="005D0904">
          <w:rPr>
            <w:rFonts w:ascii="Times New Roman" w:hAnsi="Times New Roman" w:cs="Times New Roman"/>
            <w:sz w:val="24"/>
            <w:szCs w:val="24"/>
          </w:rPr>
          <w:delText>iseselt</w:delText>
        </w:r>
      </w:del>
      <w:commentRangeEnd w:id="484"/>
      <w:r w:rsidR="005D0904">
        <w:rPr>
          <w:rStyle w:val="Kommentaariviide"/>
        </w:rPr>
        <w:commentReference w:id="484"/>
      </w:r>
      <w:r w:rsidRPr="009152DB">
        <w:rPr>
          <w:rFonts w:ascii="Times New Roman" w:hAnsi="Times New Roman" w:cs="Times New Roman"/>
          <w:sz w:val="24"/>
          <w:szCs w:val="24"/>
        </w:rPr>
        <w:t xml:space="preserve"> meditsiiniseadmeid (edaspidi </w:t>
      </w:r>
      <w:r w:rsidRPr="007F2C4E">
        <w:rPr>
          <w:rFonts w:ascii="Times New Roman" w:hAnsi="Times New Roman" w:cs="Times New Roman"/>
          <w:i/>
          <w:sz w:val="24"/>
          <w:szCs w:val="24"/>
        </w:rPr>
        <w:t>asutusesisene valmistaja</w:t>
      </w:r>
      <w:r w:rsidRPr="009152DB">
        <w:rPr>
          <w:rFonts w:ascii="Times New Roman" w:hAnsi="Times New Roman" w:cs="Times New Roman"/>
          <w:sz w:val="24"/>
          <w:szCs w:val="24"/>
        </w:rPr>
        <w:t>), avalikustab nende meditsiiniseadmete loetelu oma veebilehel</w:t>
      </w:r>
      <w:r w:rsidR="00CE3B14">
        <w:rPr>
          <w:rFonts w:ascii="Times New Roman" w:hAnsi="Times New Roman" w:cs="Times New Roman"/>
          <w:sz w:val="24"/>
          <w:szCs w:val="24"/>
        </w:rPr>
        <w:t xml:space="preserve"> ja </w:t>
      </w:r>
      <w:r w:rsidR="00CE3B14" w:rsidRPr="00CE3B14">
        <w:rPr>
          <w:rFonts w:ascii="Times New Roman" w:hAnsi="Times New Roman" w:cs="Times New Roman"/>
          <w:sz w:val="24"/>
          <w:szCs w:val="24"/>
        </w:rPr>
        <w:t>esitab loetelu</w:t>
      </w:r>
      <w:r w:rsidR="00CE3B14">
        <w:rPr>
          <w:rFonts w:ascii="Times New Roman" w:hAnsi="Times New Roman" w:cs="Times New Roman"/>
          <w:sz w:val="24"/>
          <w:szCs w:val="24"/>
        </w:rPr>
        <w:t xml:space="preserve"> </w:t>
      </w:r>
      <w:r w:rsidR="00CE3B14" w:rsidRPr="00CE3B14">
        <w:rPr>
          <w:rFonts w:ascii="Times New Roman" w:hAnsi="Times New Roman" w:cs="Times New Roman"/>
          <w:sz w:val="24"/>
          <w:szCs w:val="24"/>
        </w:rPr>
        <w:t>Ravimiametile kümne tööpäeva jooksul veebilehel avaldamisest arvates</w:t>
      </w:r>
      <w:r w:rsidR="00DA1FA7">
        <w:rPr>
          <w:rFonts w:ascii="Times New Roman" w:hAnsi="Times New Roman" w:cs="Times New Roman"/>
          <w:sz w:val="24"/>
          <w:szCs w:val="24"/>
        </w:rPr>
        <w:t>.</w:t>
      </w:r>
      <w:r w:rsidRPr="005D4F38">
        <w:rPr>
          <w:rFonts w:ascii="Times New Roman" w:hAnsi="Times New Roman" w:cs="Times New Roman"/>
          <w:sz w:val="24"/>
          <w:szCs w:val="24"/>
        </w:rPr>
        <w:t>“.</w:t>
      </w:r>
      <w:del w:id="486" w:author="Aili Sandre" w:date="2024-09-10T12:18:00Z">
        <w:r w:rsidRPr="005D4F38" w:rsidDel="005D0904">
          <w:rPr>
            <w:rFonts w:ascii="Times New Roman" w:hAnsi="Times New Roman" w:cs="Times New Roman"/>
            <w:sz w:val="24"/>
            <w:szCs w:val="24"/>
          </w:rPr>
          <w:delText>“</w:delText>
        </w:r>
      </w:del>
    </w:p>
    <w:p w14:paraId="3F781F67" w14:textId="77777777" w:rsidR="00E472F6" w:rsidRPr="00E472F6" w:rsidRDefault="00E472F6" w:rsidP="00E472F6">
      <w:pPr>
        <w:spacing w:after="0" w:line="240" w:lineRule="auto"/>
        <w:contextualSpacing/>
        <w:jc w:val="both"/>
        <w:rPr>
          <w:rFonts w:ascii="Times New Roman" w:hAnsi="Times New Roman" w:cs="Times New Roman"/>
          <w:b/>
          <w:sz w:val="24"/>
          <w:szCs w:val="24"/>
        </w:rPr>
      </w:pPr>
    </w:p>
    <w:p w14:paraId="1AE021E2" w14:textId="542D7878" w:rsidR="00545B13" w:rsidRPr="00545B13" w:rsidRDefault="00545B13" w:rsidP="00545B13">
      <w:pPr>
        <w:spacing w:after="0" w:line="240" w:lineRule="auto"/>
        <w:contextualSpacing/>
        <w:jc w:val="both"/>
        <w:rPr>
          <w:rFonts w:ascii="Times New Roman" w:hAnsi="Times New Roman" w:cs="Times New Roman"/>
          <w:b/>
          <w:bCs/>
          <w:sz w:val="24"/>
          <w:szCs w:val="24"/>
        </w:rPr>
      </w:pPr>
      <w:r w:rsidRPr="00545B13">
        <w:rPr>
          <w:rFonts w:ascii="Times New Roman" w:hAnsi="Times New Roman" w:cs="Times New Roman"/>
          <w:b/>
          <w:bCs/>
          <w:sz w:val="24"/>
          <w:szCs w:val="24"/>
        </w:rPr>
        <w:t xml:space="preserve">§ </w:t>
      </w:r>
      <w:r w:rsidR="00384C8C">
        <w:rPr>
          <w:rFonts w:ascii="Times New Roman" w:hAnsi="Times New Roman" w:cs="Times New Roman"/>
          <w:b/>
          <w:bCs/>
          <w:sz w:val="24"/>
          <w:szCs w:val="24"/>
        </w:rPr>
        <w:t>47</w:t>
      </w:r>
      <w:r w:rsidRPr="00545B13">
        <w:rPr>
          <w:rFonts w:ascii="Times New Roman" w:hAnsi="Times New Roman" w:cs="Times New Roman"/>
          <w:b/>
          <w:bCs/>
          <w:sz w:val="24"/>
          <w:szCs w:val="24"/>
        </w:rPr>
        <w:t>. Ravimiseaduse muutmine</w:t>
      </w:r>
    </w:p>
    <w:p w14:paraId="23808A9C" w14:textId="77777777" w:rsidR="00545B13" w:rsidRPr="00545B13" w:rsidRDefault="00545B13" w:rsidP="00545B13">
      <w:pPr>
        <w:spacing w:after="0" w:line="240" w:lineRule="auto"/>
        <w:contextualSpacing/>
        <w:jc w:val="both"/>
        <w:rPr>
          <w:rFonts w:ascii="Times New Roman" w:hAnsi="Times New Roman" w:cs="Times New Roman"/>
          <w:b/>
          <w:bCs/>
          <w:sz w:val="24"/>
          <w:szCs w:val="24"/>
        </w:rPr>
      </w:pPr>
    </w:p>
    <w:p w14:paraId="15523C4B" w14:textId="77777777" w:rsidR="00545B13" w:rsidRPr="00645976" w:rsidRDefault="00545B13" w:rsidP="00545B13">
      <w:pPr>
        <w:spacing w:after="0" w:line="240" w:lineRule="auto"/>
        <w:contextualSpacing/>
        <w:jc w:val="both"/>
        <w:rPr>
          <w:rFonts w:ascii="Times New Roman" w:hAnsi="Times New Roman" w:cs="Times New Roman"/>
          <w:bCs/>
          <w:sz w:val="24"/>
          <w:szCs w:val="24"/>
        </w:rPr>
      </w:pPr>
      <w:r w:rsidRPr="00645976">
        <w:rPr>
          <w:rFonts w:ascii="Times New Roman" w:hAnsi="Times New Roman" w:cs="Times New Roman"/>
          <w:bCs/>
          <w:sz w:val="24"/>
          <w:szCs w:val="24"/>
        </w:rPr>
        <w:t>Ravimiseaduse § 16</w:t>
      </w:r>
      <w:r w:rsidRPr="00645976">
        <w:rPr>
          <w:rFonts w:ascii="Times New Roman" w:hAnsi="Times New Roman" w:cs="Times New Roman"/>
          <w:bCs/>
          <w:sz w:val="24"/>
          <w:szCs w:val="24"/>
          <w:vertAlign w:val="superscript"/>
        </w:rPr>
        <w:t>2</w:t>
      </w:r>
      <w:r w:rsidRPr="00645976">
        <w:rPr>
          <w:rFonts w:ascii="Times New Roman" w:hAnsi="Times New Roman" w:cs="Times New Roman"/>
          <w:bCs/>
          <w:sz w:val="24"/>
          <w:szCs w:val="24"/>
        </w:rPr>
        <w:t xml:space="preserve"> lõike 2 punkt 2 muudetakse ja sõnastatakse järgmiselt:</w:t>
      </w:r>
    </w:p>
    <w:p w14:paraId="0EDFD6E0" w14:textId="17439143" w:rsidR="00545B13" w:rsidRDefault="00545B13" w:rsidP="00545B13">
      <w:pPr>
        <w:spacing w:after="0" w:line="240" w:lineRule="auto"/>
        <w:contextualSpacing/>
        <w:jc w:val="both"/>
        <w:rPr>
          <w:rFonts w:ascii="Times New Roman" w:hAnsi="Times New Roman" w:cs="Times New Roman"/>
          <w:bCs/>
          <w:sz w:val="24"/>
          <w:szCs w:val="24"/>
        </w:rPr>
      </w:pPr>
      <w:r w:rsidRPr="00645976">
        <w:rPr>
          <w:rFonts w:ascii="Times New Roman" w:hAnsi="Times New Roman" w:cs="Times New Roman"/>
          <w:bCs/>
          <w:sz w:val="24"/>
          <w:szCs w:val="24"/>
        </w:rPr>
        <w:t xml:space="preserve">„2) </w:t>
      </w:r>
      <w:r w:rsidR="0050491A" w:rsidRPr="0050491A">
        <w:rPr>
          <w:rFonts w:ascii="Times New Roman" w:hAnsi="Times New Roman" w:cs="Times New Roman"/>
          <w:bCs/>
          <w:sz w:val="24"/>
          <w:szCs w:val="24"/>
        </w:rPr>
        <w:t>teadus- ja arendustegevuse ning innovatsiooni korralduse seaduse § 3 lõigete 2,</w:t>
      </w:r>
      <w:r w:rsidR="00832BEB">
        <w:rPr>
          <w:rFonts w:ascii="Times New Roman" w:hAnsi="Times New Roman" w:cs="Times New Roman"/>
          <w:bCs/>
          <w:sz w:val="24"/>
          <w:szCs w:val="24"/>
        </w:rPr>
        <w:t xml:space="preserve"> </w:t>
      </w:r>
      <w:r w:rsidR="0050491A" w:rsidRPr="0050491A">
        <w:rPr>
          <w:rFonts w:ascii="Times New Roman" w:hAnsi="Times New Roman" w:cs="Times New Roman"/>
          <w:bCs/>
          <w:sz w:val="24"/>
          <w:szCs w:val="24"/>
        </w:rPr>
        <w:t>3 ja 4 tähenduses</w:t>
      </w:r>
      <w:r w:rsidRPr="00645976">
        <w:rPr>
          <w:rFonts w:ascii="Times New Roman" w:hAnsi="Times New Roman" w:cs="Times New Roman"/>
          <w:bCs/>
          <w:sz w:val="24"/>
          <w:szCs w:val="24"/>
        </w:rPr>
        <w:t xml:space="preserve"> ülikool, </w:t>
      </w:r>
      <w:proofErr w:type="spellStart"/>
      <w:r w:rsidR="0049490A" w:rsidRPr="00645976">
        <w:rPr>
          <w:rFonts w:ascii="Times New Roman" w:hAnsi="Times New Roman" w:cs="Times New Roman"/>
          <w:bCs/>
          <w:sz w:val="24"/>
          <w:szCs w:val="24"/>
        </w:rPr>
        <w:t>evalveeritud</w:t>
      </w:r>
      <w:proofErr w:type="spellEnd"/>
      <w:r w:rsidR="0049490A" w:rsidRPr="00645976">
        <w:rPr>
          <w:rFonts w:ascii="Times New Roman" w:hAnsi="Times New Roman" w:cs="Times New Roman"/>
          <w:bCs/>
          <w:sz w:val="24"/>
          <w:szCs w:val="24"/>
        </w:rPr>
        <w:t xml:space="preserve"> </w:t>
      </w:r>
      <w:r w:rsidRPr="00645976">
        <w:rPr>
          <w:rFonts w:ascii="Times New Roman" w:hAnsi="Times New Roman" w:cs="Times New Roman"/>
          <w:bCs/>
          <w:sz w:val="24"/>
          <w:szCs w:val="24"/>
        </w:rPr>
        <w:t xml:space="preserve">rakenduskõrgkool või teadus- ja arendusasutus </w:t>
      </w:r>
      <w:r w:rsidRPr="00DC1546">
        <w:rPr>
          <w:rFonts w:ascii="Times New Roman" w:hAnsi="Times New Roman" w:cs="Times New Roman"/>
          <w:sz w:val="24"/>
          <w:szCs w:val="24"/>
        </w:rPr>
        <w:t>või sellega seotud äriühing</w:t>
      </w:r>
      <w:r w:rsidRPr="00645976">
        <w:rPr>
          <w:rFonts w:ascii="Times New Roman" w:hAnsi="Times New Roman" w:cs="Times New Roman"/>
          <w:bCs/>
          <w:sz w:val="24"/>
          <w:szCs w:val="24"/>
        </w:rPr>
        <w:t>;“.</w:t>
      </w:r>
    </w:p>
    <w:p w14:paraId="4A4F30E8" w14:textId="77777777" w:rsidR="00545B13" w:rsidRPr="00645976" w:rsidRDefault="00545B13" w:rsidP="00545B13">
      <w:pPr>
        <w:spacing w:after="0" w:line="240" w:lineRule="auto"/>
        <w:contextualSpacing/>
        <w:jc w:val="both"/>
        <w:rPr>
          <w:rFonts w:ascii="Times New Roman" w:hAnsi="Times New Roman" w:cs="Times New Roman"/>
          <w:bCs/>
          <w:sz w:val="24"/>
          <w:szCs w:val="24"/>
        </w:rPr>
      </w:pPr>
    </w:p>
    <w:p w14:paraId="4D7EAE5B" w14:textId="291EAEF5" w:rsidR="00545B13" w:rsidRPr="00545B13" w:rsidRDefault="00545B13" w:rsidP="00545B13">
      <w:pPr>
        <w:spacing w:after="0" w:line="240" w:lineRule="auto"/>
        <w:contextualSpacing/>
        <w:jc w:val="both"/>
        <w:rPr>
          <w:rFonts w:ascii="Times New Roman" w:hAnsi="Times New Roman" w:cs="Times New Roman"/>
          <w:b/>
          <w:sz w:val="24"/>
          <w:szCs w:val="24"/>
        </w:rPr>
      </w:pPr>
      <w:r w:rsidRPr="00545B13">
        <w:rPr>
          <w:rFonts w:ascii="Times New Roman" w:hAnsi="Times New Roman" w:cs="Times New Roman"/>
          <w:b/>
          <w:sz w:val="24"/>
          <w:szCs w:val="24"/>
        </w:rPr>
        <w:t xml:space="preserve">§ </w:t>
      </w:r>
      <w:r w:rsidR="00384C8C">
        <w:rPr>
          <w:rFonts w:ascii="Times New Roman" w:hAnsi="Times New Roman" w:cs="Times New Roman"/>
          <w:b/>
          <w:sz w:val="24"/>
          <w:szCs w:val="24"/>
        </w:rPr>
        <w:t>48</w:t>
      </w:r>
      <w:r w:rsidRPr="00545B13">
        <w:rPr>
          <w:rFonts w:ascii="Times New Roman" w:hAnsi="Times New Roman" w:cs="Times New Roman"/>
          <w:b/>
          <w:sz w:val="24"/>
          <w:szCs w:val="24"/>
        </w:rPr>
        <w:t>. Riigihangete seaduse muutmine</w:t>
      </w:r>
    </w:p>
    <w:p w14:paraId="0FF3C316" w14:textId="77777777" w:rsidR="00545B13" w:rsidRPr="00545B13" w:rsidRDefault="00545B13" w:rsidP="00545B13">
      <w:pPr>
        <w:spacing w:after="0" w:line="240" w:lineRule="auto"/>
        <w:contextualSpacing/>
        <w:jc w:val="both"/>
        <w:rPr>
          <w:rFonts w:ascii="Times New Roman" w:hAnsi="Times New Roman" w:cs="Times New Roman"/>
          <w:b/>
          <w:sz w:val="24"/>
          <w:szCs w:val="24"/>
        </w:rPr>
      </w:pPr>
    </w:p>
    <w:p w14:paraId="158FD74C" w14:textId="0AEA272C" w:rsidR="00545B13" w:rsidRPr="005D0731" w:rsidRDefault="00545B13" w:rsidP="00545B13">
      <w:pPr>
        <w:spacing w:after="0" w:line="240" w:lineRule="auto"/>
        <w:contextualSpacing/>
        <w:jc w:val="both"/>
        <w:rPr>
          <w:rFonts w:ascii="Times New Roman" w:hAnsi="Times New Roman" w:cs="Times New Roman"/>
          <w:sz w:val="24"/>
          <w:szCs w:val="24"/>
        </w:rPr>
      </w:pPr>
      <w:r w:rsidRPr="005D0731">
        <w:rPr>
          <w:rFonts w:ascii="Times New Roman" w:hAnsi="Times New Roman" w:cs="Times New Roman"/>
          <w:sz w:val="24"/>
          <w:szCs w:val="24"/>
        </w:rPr>
        <w:t>Riigihangete seaduse § 50 punkt 7 muudetakse ja sõnastatakse järgmiselt:</w:t>
      </w:r>
    </w:p>
    <w:p w14:paraId="4A4329D8" w14:textId="0FADD9AD" w:rsidR="00545B13" w:rsidRPr="005D0731" w:rsidRDefault="00545B13" w:rsidP="00545B13">
      <w:pPr>
        <w:spacing w:after="0" w:line="240" w:lineRule="auto"/>
        <w:contextualSpacing/>
        <w:jc w:val="both"/>
        <w:rPr>
          <w:rFonts w:ascii="Times New Roman" w:hAnsi="Times New Roman" w:cs="Times New Roman"/>
          <w:sz w:val="24"/>
          <w:szCs w:val="24"/>
        </w:rPr>
      </w:pPr>
      <w:r w:rsidRPr="005D0731">
        <w:rPr>
          <w:rFonts w:ascii="Times New Roman" w:hAnsi="Times New Roman" w:cs="Times New Roman"/>
          <w:sz w:val="24"/>
          <w:szCs w:val="24"/>
        </w:rPr>
        <w:t xml:space="preserve">„7) hankelepingu ese on teadus- ja arendustegevuseks otseselt kasutatav asi ning hankija on </w:t>
      </w:r>
      <w:r w:rsidR="007713AE">
        <w:rPr>
          <w:rFonts w:ascii="Times New Roman" w:hAnsi="Times New Roman" w:cs="Times New Roman"/>
          <w:sz w:val="24"/>
          <w:szCs w:val="24"/>
        </w:rPr>
        <w:t xml:space="preserve">juriidiline isik või asutus, mis vastab </w:t>
      </w:r>
      <w:r w:rsidR="007713AE" w:rsidRPr="007713AE">
        <w:rPr>
          <w:rFonts w:ascii="Times New Roman" w:hAnsi="Times New Roman" w:cs="Times New Roman"/>
          <w:bCs/>
          <w:sz w:val="24"/>
          <w:szCs w:val="24"/>
        </w:rPr>
        <w:t>teadus- ja arendustegevuse ning innovatsiooni korralduse seaduse</w:t>
      </w:r>
      <w:r w:rsidR="007713AE">
        <w:rPr>
          <w:rFonts w:ascii="Times New Roman" w:hAnsi="Times New Roman" w:cs="Times New Roman"/>
          <w:bCs/>
          <w:sz w:val="24"/>
          <w:szCs w:val="24"/>
        </w:rPr>
        <w:t xml:space="preserve"> § 16 lõikes 1 sätestatud tingimustele</w:t>
      </w:r>
      <w:r w:rsidRPr="005D0731">
        <w:rPr>
          <w:rFonts w:ascii="Times New Roman" w:hAnsi="Times New Roman" w:cs="Times New Roman"/>
          <w:sz w:val="24"/>
          <w:szCs w:val="24"/>
        </w:rPr>
        <w:t>;“.</w:t>
      </w:r>
    </w:p>
    <w:p w14:paraId="0A151417" w14:textId="77777777" w:rsidR="00545B13" w:rsidRPr="00545B13" w:rsidRDefault="00545B13" w:rsidP="00545B13">
      <w:pPr>
        <w:spacing w:after="0" w:line="240" w:lineRule="auto"/>
        <w:contextualSpacing/>
        <w:jc w:val="both"/>
        <w:rPr>
          <w:rFonts w:ascii="Times New Roman" w:hAnsi="Times New Roman" w:cs="Times New Roman"/>
          <w:b/>
          <w:bCs/>
          <w:sz w:val="24"/>
          <w:szCs w:val="24"/>
        </w:rPr>
      </w:pPr>
    </w:p>
    <w:p w14:paraId="575DB479" w14:textId="77777777" w:rsidR="00545B13" w:rsidRPr="00E472F6" w:rsidRDefault="00545B13" w:rsidP="00E472F6">
      <w:pPr>
        <w:spacing w:after="0" w:line="240" w:lineRule="auto"/>
        <w:contextualSpacing/>
        <w:jc w:val="both"/>
        <w:rPr>
          <w:rFonts w:ascii="Times New Roman" w:hAnsi="Times New Roman" w:cs="Times New Roman"/>
          <w:b/>
          <w:sz w:val="24"/>
          <w:szCs w:val="24"/>
        </w:rPr>
      </w:pPr>
    </w:p>
    <w:p w14:paraId="7D4CB935" w14:textId="5A7E5187" w:rsidR="00E472F6" w:rsidRPr="00E472F6" w:rsidRDefault="00E472F6" w:rsidP="00E472F6">
      <w:pPr>
        <w:spacing w:after="0" w:line="240" w:lineRule="auto"/>
        <w:jc w:val="both"/>
        <w:rPr>
          <w:rFonts w:ascii="Times New Roman" w:hAnsi="Times New Roman" w:cs="Times New Roman"/>
          <w:b/>
          <w:sz w:val="24"/>
          <w:szCs w:val="24"/>
        </w:rPr>
      </w:pPr>
      <w:r w:rsidRPr="00E472F6">
        <w:rPr>
          <w:rFonts w:ascii="Times New Roman" w:hAnsi="Times New Roman" w:cs="Times New Roman"/>
          <w:b/>
          <w:sz w:val="24"/>
          <w:szCs w:val="24"/>
        </w:rPr>
        <w:t xml:space="preserve">§ </w:t>
      </w:r>
      <w:r w:rsidR="00931078">
        <w:rPr>
          <w:rFonts w:ascii="Times New Roman" w:hAnsi="Times New Roman" w:cs="Times New Roman"/>
          <w:b/>
          <w:sz w:val="24"/>
          <w:szCs w:val="24"/>
        </w:rPr>
        <w:t>49</w:t>
      </w:r>
      <w:r w:rsidRPr="00E472F6">
        <w:rPr>
          <w:rFonts w:ascii="Times New Roman" w:hAnsi="Times New Roman" w:cs="Times New Roman"/>
          <w:b/>
          <w:sz w:val="24"/>
          <w:szCs w:val="24"/>
        </w:rPr>
        <w:t>. Tallinna Tehnikaülikooli seaduse muutmine</w:t>
      </w:r>
    </w:p>
    <w:p w14:paraId="036A14A1" w14:textId="77777777" w:rsidR="00E472F6" w:rsidRPr="00E472F6" w:rsidRDefault="00E472F6" w:rsidP="00E472F6">
      <w:pPr>
        <w:spacing w:after="0" w:line="240" w:lineRule="auto"/>
        <w:jc w:val="both"/>
        <w:rPr>
          <w:rFonts w:ascii="Times New Roman" w:hAnsi="Times New Roman" w:cs="Times New Roman"/>
          <w:bCs/>
          <w:sz w:val="24"/>
          <w:szCs w:val="24"/>
        </w:rPr>
      </w:pPr>
    </w:p>
    <w:p w14:paraId="17A60708" w14:textId="77777777" w:rsidR="00E472F6" w:rsidRPr="00E472F6" w:rsidRDefault="00E472F6" w:rsidP="00E472F6">
      <w:pPr>
        <w:spacing w:after="0" w:line="240" w:lineRule="auto"/>
        <w:jc w:val="both"/>
        <w:rPr>
          <w:rFonts w:ascii="Times New Roman" w:hAnsi="Times New Roman" w:cs="Times New Roman"/>
          <w:bCs/>
          <w:sz w:val="24"/>
          <w:szCs w:val="24"/>
        </w:rPr>
      </w:pPr>
      <w:r w:rsidRPr="00E472F6">
        <w:rPr>
          <w:rFonts w:ascii="Times New Roman" w:hAnsi="Times New Roman" w:cs="Times New Roman"/>
          <w:bCs/>
          <w:sz w:val="24"/>
          <w:szCs w:val="24"/>
        </w:rPr>
        <w:t>Tallinna Tehnikaülikooli seaduses tehakse järgmised muudatused:</w:t>
      </w:r>
    </w:p>
    <w:p w14:paraId="610E3D84" w14:textId="4CFAF588" w:rsidR="00E472F6" w:rsidRPr="00E472F6" w:rsidRDefault="001834B8" w:rsidP="00E472F6">
      <w:pPr>
        <w:spacing w:after="0" w:line="240" w:lineRule="auto"/>
        <w:jc w:val="both"/>
        <w:rPr>
          <w:rFonts w:ascii="Times New Roman" w:hAnsi="Times New Roman" w:cs="Times New Roman"/>
          <w:bCs/>
          <w:sz w:val="24"/>
          <w:szCs w:val="24"/>
        </w:rPr>
      </w:pPr>
      <w:r w:rsidRPr="005D0904">
        <w:rPr>
          <w:rFonts w:ascii="Times New Roman" w:hAnsi="Times New Roman" w:cs="Times New Roman"/>
          <w:b/>
          <w:sz w:val="24"/>
          <w:szCs w:val="24"/>
          <w:rPrChange w:id="487" w:author="Aili Sandre" w:date="2024-09-10T12:22:00Z">
            <w:rPr>
              <w:rFonts w:ascii="Times New Roman" w:hAnsi="Times New Roman" w:cs="Times New Roman"/>
              <w:bCs/>
              <w:sz w:val="24"/>
              <w:szCs w:val="24"/>
            </w:rPr>
          </w:rPrChange>
        </w:rPr>
        <w:t>1</w:t>
      </w:r>
      <w:r w:rsidR="009E5E5D">
        <w:rPr>
          <w:rFonts w:ascii="Times New Roman" w:hAnsi="Times New Roman" w:cs="Times New Roman"/>
          <w:bCs/>
          <w:sz w:val="24"/>
          <w:szCs w:val="24"/>
        </w:rPr>
        <w:t xml:space="preserve">) </w:t>
      </w:r>
      <w:r w:rsidR="00E472F6" w:rsidRPr="00E472F6">
        <w:rPr>
          <w:rFonts w:ascii="Times New Roman" w:hAnsi="Times New Roman" w:cs="Times New Roman"/>
          <w:bCs/>
          <w:sz w:val="24"/>
          <w:szCs w:val="24"/>
        </w:rPr>
        <w:t>paragrahvi 9 lõikes 2 asendatakse sõnad „teadus- ja arendustegevuse korralduse seaduse</w:t>
      </w:r>
      <w:r w:rsidR="001D717E">
        <w:rPr>
          <w:rFonts w:ascii="Times New Roman" w:hAnsi="Times New Roman" w:cs="Times New Roman"/>
          <w:bCs/>
          <w:sz w:val="24"/>
          <w:szCs w:val="24"/>
        </w:rPr>
        <w:t>st</w:t>
      </w:r>
      <w:r w:rsidR="00E472F6" w:rsidRPr="00E472F6">
        <w:rPr>
          <w:rFonts w:ascii="Times New Roman" w:hAnsi="Times New Roman" w:cs="Times New Roman"/>
          <w:bCs/>
          <w:sz w:val="24"/>
          <w:szCs w:val="24"/>
        </w:rPr>
        <w:t>“ sõnadega „teadus- ja arendustegevuse ning innovatsiooni korralduse seaduse</w:t>
      </w:r>
      <w:r w:rsidR="001D717E">
        <w:rPr>
          <w:rFonts w:ascii="Times New Roman" w:hAnsi="Times New Roman" w:cs="Times New Roman"/>
          <w:bCs/>
          <w:sz w:val="24"/>
          <w:szCs w:val="24"/>
        </w:rPr>
        <w:t>st</w:t>
      </w:r>
      <w:r w:rsidR="00E472F6" w:rsidRPr="00E472F6">
        <w:rPr>
          <w:rFonts w:ascii="Times New Roman" w:hAnsi="Times New Roman" w:cs="Times New Roman"/>
          <w:bCs/>
          <w:sz w:val="24"/>
          <w:szCs w:val="24"/>
        </w:rPr>
        <w:t>“;</w:t>
      </w:r>
    </w:p>
    <w:p w14:paraId="17523DDC" w14:textId="77777777" w:rsidR="005D0904" w:rsidRDefault="005D0904" w:rsidP="00E472F6">
      <w:pPr>
        <w:spacing w:after="0" w:line="240" w:lineRule="auto"/>
        <w:jc w:val="both"/>
        <w:rPr>
          <w:ins w:id="488" w:author="Aili Sandre" w:date="2024-09-10T12:22:00Z"/>
          <w:rFonts w:ascii="Times New Roman" w:hAnsi="Times New Roman" w:cs="Times New Roman"/>
          <w:b/>
          <w:sz w:val="24"/>
          <w:szCs w:val="24"/>
        </w:rPr>
      </w:pPr>
    </w:p>
    <w:p w14:paraId="0AF41EF6" w14:textId="6C5A5CDD" w:rsidR="00E472F6" w:rsidRPr="00E472F6" w:rsidRDefault="001834B8" w:rsidP="00E472F6">
      <w:pPr>
        <w:spacing w:after="0" w:line="240" w:lineRule="auto"/>
        <w:jc w:val="both"/>
        <w:rPr>
          <w:rFonts w:ascii="Times New Roman" w:hAnsi="Times New Roman" w:cs="Times New Roman"/>
          <w:bCs/>
          <w:sz w:val="24"/>
          <w:szCs w:val="24"/>
        </w:rPr>
      </w:pPr>
      <w:r w:rsidRPr="005D0904">
        <w:rPr>
          <w:rFonts w:ascii="Times New Roman" w:hAnsi="Times New Roman" w:cs="Times New Roman"/>
          <w:b/>
          <w:sz w:val="24"/>
          <w:szCs w:val="24"/>
          <w:rPrChange w:id="489" w:author="Aili Sandre" w:date="2024-09-10T12:22:00Z">
            <w:rPr>
              <w:rFonts w:ascii="Times New Roman" w:hAnsi="Times New Roman" w:cs="Times New Roman"/>
              <w:bCs/>
              <w:sz w:val="24"/>
              <w:szCs w:val="24"/>
            </w:rPr>
          </w:rPrChange>
        </w:rPr>
        <w:t>2</w:t>
      </w:r>
      <w:r w:rsidR="009E5E5D">
        <w:rPr>
          <w:rFonts w:ascii="Times New Roman" w:hAnsi="Times New Roman" w:cs="Times New Roman"/>
          <w:bCs/>
          <w:sz w:val="24"/>
          <w:szCs w:val="24"/>
        </w:rPr>
        <w:t xml:space="preserve">) </w:t>
      </w:r>
      <w:r w:rsidR="00E472F6" w:rsidRPr="00E472F6">
        <w:rPr>
          <w:rFonts w:ascii="Times New Roman" w:hAnsi="Times New Roman" w:cs="Times New Roman"/>
          <w:bCs/>
          <w:sz w:val="24"/>
          <w:szCs w:val="24"/>
        </w:rPr>
        <w:t xml:space="preserve">paragrahvi 9 lõikes 4 asendatakse </w:t>
      </w:r>
      <w:r w:rsidR="00610A59">
        <w:rPr>
          <w:rFonts w:ascii="Times New Roman" w:hAnsi="Times New Roman" w:cs="Times New Roman"/>
          <w:bCs/>
          <w:sz w:val="24"/>
          <w:szCs w:val="24"/>
        </w:rPr>
        <w:t>tekstiosa</w:t>
      </w:r>
      <w:r w:rsidR="00610A59" w:rsidRPr="00E472F6">
        <w:rPr>
          <w:rFonts w:ascii="Times New Roman" w:hAnsi="Times New Roman" w:cs="Times New Roman"/>
          <w:bCs/>
          <w:sz w:val="24"/>
          <w:szCs w:val="24"/>
        </w:rPr>
        <w:t xml:space="preserve"> </w:t>
      </w:r>
      <w:r w:rsidR="00E472F6" w:rsidRPr="00E472F6">
        <w:rPr>
          <w:rFonts w:ascii="Times New Roman" w:hAnsi="Times New Roman" w:cs="Times New Roman"/>
          <w:bCs/>
          <w:sz w:val="24"/>
          <w:szCs w:val="24"/>
        </w:rPr>
        <w:t>„</w:t>
      </w:r>
      <w:proofErr w:type="spellStart"/>
      <w:r w:rsidR="00E472F6" w:rsidRPr="00E472F6">
        <w:rPr>
          <w:rFonts w:ascii="Times New Roman" w:hAnsi="Times New Roman" w:cs="Times New Roman"/>
          <w:bCs/>
          <w:sz w:val="24"/>
          <w:szCs w:val="24"/>
        </w:rPr>
        <w:t>sihtevalveeritakse</w:t>
      </w:r>
      <w:proofErr w:type="spellEnd"/>
      <w:r w:rsidR="00E472F6" w:rsidRPr="00E472F6">
        <w:rPr>
          <w:rFonts w:ascii="Times New Roman" w:hAnsi="Times New Roman" w:cs="Times New Roman"/>
          <w:bCs/>
          <w:sz w:val="24"/>
          <w:szCs w:val="24"/>
        </w:rPr>
        <w:t xml:space="preserve"> ülikooli teadus- ja arendustegevust teadus- ja arendustegevuse korralduse seaduse §-s 20</w:t>
      </w:r>
      <w:r w:rsidR="00E472F6" w:rsidRPr="00E472F6">
        <w:rPr>
          <w:rFonts w:ascii="Times New Roman" w:hAnsi="Times New Roman" w:cs="Times New Roman"/>
          <w:bCs/>
          <w:sz w:val="24"/>
          <w:szCs w:val="24"/>
          <w:vertAlign w:val="superscript"/>
        </w:rPr>
        <w:t>2</w:t>
      </w:r>
      <w:r w:rsidR="00E472F6" w:rsidRPr="00E472F6">
        <w:rPr>
          <w:rFonts w:ascii="Times New Roman" w:hAnsi="Times New Roman" w:cs="Times New Roman"/>
          <w:bCs/>
          <w:sz w:val="24"/>
          <w:szCs w:val="24"/>
        </w:rPr>
        <w:t xml:space="preserve">“ </w:t>
      </w:r>
      <w:r w:rsidR="00612700">
        <w:rPr>
          <w:rFonts w:ascii="Times New Roman" w:hAnsi="Times New Roman" w:cs="Times New Roman"/>
          <w:bCs/>
          <w:sz w:val="24"/>
          <w:szCs w:val="24"/>
        </w:rPr>
        <w:t>tekstiosaga</w:t>
      </w:r>
      <w:r w:rsidR="00612700" w:rsidRPr="00E472F6">
        <w:rPr>
          <w:rFonts w:ascii="Times New Roman" w:hAnsi="Times New Roman" w:cs="Times New Roman"/>
          <w:bCs/>
          <w:sz w:val="24"/>
          <w:szCs w:val="24"/>
        </w:rPr>
        <w:t xml:space="preserve"> </w:t>
      </w:r>
      <w:r w:rsidR="00E472F6" w:rsidRPr="00E472F6">
        <w:rPr>
          <w:rFonts w:ascii="Times New Roman" w:hAnsi="Times New Roman" w:cs="Times New Roman"/>
          <w:bCs/>
          <w:sz w:val="24"/>
          <w:szCs w:val="24"/>
        </w:rPr>
        <w:t xml:space="preserve">„läbib ülikool temaatilise hindamise </w:t>
      </w:r>
      <w:del w:id="490" w:author="Aili Sandre" w:date="2024-09-10T12:22:00Z">
        <w:r w:rsidR="00F107D6" w:rsidDel="005D0904">
          <w:rPr>
            <w:rFonts w:ascii="Times New Roman" w:hAnsi="Times New Roman" w:cs="Times New Roman"/>
            <w:bCs/>
            <w:sz w:val="24"/>
            <w:szCs w:val="24"/>
          </w:rPr>
          <w:delText xml:space="preserve">vastavalt </w:delText>
        </w:r>
      </w:del>
      <w:r w:rsidR="00E472F6" w:rsidRPr="00E472F6">
        <w:rPr>
          <w:rFonts w:ascii="Times New Roman" w:hAnsi="Times New Roman" w:cs="Times New Roman"/>
          <w:bCs/>
          <w:sz w:val="24"/>
          <w:szCs w:val="24"/>
        </w:rPr>
        <w:t xml:space="preserve">teadus- ja arendustegevuse </w:t>
      </w:r>
      <w:r w:rsidR="00E0192A">
        <w:rPr>
          <w:rFonts w:ascii="Times New Roman" w:hAnsi="Times New Roman" w:cs="Times New Roman"/>
          <w:bCs/>
          <w:sz w:val="24"/>
          <w:szCs w:val="24"/>
        </w:rPr>
        <w:t xml:space="preserve">ning innovatsiooni </w:t>
      </w:r>
      <w:r w:rsidR="00E472F6" w:rsidRPr="00E472F6">
        <w:rPr>
          <w:rFonts w:ascii="Times New Roman" w:hAnsi="Times New Roman" w:cs="Times New Roman"/>
          <w:bCs/>
          <w:sz w:val="24"/>
          <w:szCs w:val="24"/>
        </w:rPr>
        <w:t>korralduse seaduse §</w:t>
      </w:r>
      <w:del w:id="491" w:author="Aili Sandre" w:date="2024-09-10T12:23:00Z">
        <w:r w:rsidR="00E472F6" w:rsidRPr="00E472F6" w:rsidDel="005D0904">
          <w:rPr>
            <w:rFonts w:ascii="Times New Roman" w:hAnsi="Times New Roman" w:cs="Times New Roman"/>
            <w:bCs/>
            <w:sz w:val="24"/>
            <w:szCs w:val="24"/>
          </w:rPr>
          <w:delText>-s</w:delText>
        </w:r>
      </w:del>
      <w:r w:rsidR="00E472F6" w:rsidRPr="00E472F6">
        <w:rPr>
          <w:rFonts w:ascii="Times New Roman" w:hAnsi="Times New Roman" w:cs="Times New Roman"/>
          <w:bCs/>
          <w:sz w:val="24"/>
          <w:szCs w:val="24"/>
        </w:rPr>
        <w:t xml:space="preserve"> 1</w:t>
      </w:r>
      <w:r w:rsidR="00DE62DF">
        <w:rPr>
          <w:rFonts w:ascii="Times New Roman" w:hAnsi="Times New Roman" w:cs="Times New Roman"/>
          <w:bCs/>
          <w:sz w:val="24"/>
          <w:szCs w:val="24"/>
        </w:rPr>
        <w:t>8</w:t>
      </w:r>
      <w:r w:rsidR="00F107D6">
        <w:rPr>
          <w:rFonts w:ascii="Times New Roman" w:hAnsi="Times New Roman" w:cs="Times New Roman"/>
          <w:bCs/>
          <w:sz w:val="24"/>
          <w:szCs w:val="24"/>
        </w:rPr>
        <w:t xml:space="preserve"> </w:t>
      </w:r>
      <w:ins w:id="492" w:author="Aili Sandre" w:date="2024-09-10T12:23:00Z">
        <w:r w:rsidR="005D0904">
          <w:rPr>
            <w:rFonts w:ascii="Times New Roman" w:hAnsi="Times New Roman" w:cs="Times New Roman"/>
            <w:bCs/>
            <w:sz w:val="24"/>
            <w:szCs w:val="24"/>
          </w:rPr>
          <w:t>kohaselt</w:t>
        </w:r>
      </w:ins>
      <w:del w:id="493" w:author="Aili Sandre" w:date="2024-09-10T12:23:00Z">
        <w:r w:rsidR="00F107D6" w:rsidDel="005D0904">
          <w:rPr>
            <w:rFonts w:ascii="Times New Roman" w:hAnsi="Times New Roman" w:cs="Times New Roman"/>
            <w:bCs/>
            <w:sz w:val="24"/>
            <w:szCs w:val="24"/>
          </w:rPr>
          <w:delText>sätestatule</w:delText>
        </w:r>
      </w:del>
      <w:r w:rsidR="00E472F6" w:rsidRPr="00E472F6">
        <w:rPr>
          <w:rFonts w:ascii="Times New Roman" w:hAnsi="Times New Roman" w:cs="Times New Roman"/>
          <w:bCs/>
          <w:sz w:val="24"/>
          <w:szCs w:val="24"/>
        </w:rPr>
        <w:t>“.</w:t>
      </w:r>
    </w:p>
    <w:p w14:paraId="33DAE992" w14:textId="77777777" w:rsidR="00545B13" w:rsidRPr="0030017D" w:rsidRDefault="00545B13" w:rsidP="00545B13">
      <w:pPr>
        <w:spacing w:after="0" w:line="240" w:lineRule="auto"/>
        <w:jc w:val="both"/>
        <w:rPr>
          <w:rFonts w:ascii="Times New Roman" w:hAnsi="Times New Roman" w:cs="Times New Roman"/>
          <w:sz w:val="24"/>
          <w:szCs w:val="24"/>
        </w:rPr>
      </w:pPr>
    </w:p>
    <w:p w14:paraId="0D884C55" w14:textId="6E3071C1" w:rsidR="00E472F6" w:rsidRPr="00E472F6" w:rsidRDefault="00E472F6" w:rsidP="00E472F6">
      <w:pPr>
        <w:spacing w:after="0" w:line="240" w:lineRule="auto"/>
        <w:jc w:val="both"/>
        <w:rPr>
          <w:rFonts w:ascii="Times New Roman" w:hAnsi="Times New Roman" w:cs="Times New Roman"/>
          <w:b/>
          <w:sz w:val="24"/>
          <w:szCs w:val="24"/>
        </w:rPr>
      </w:pPr>
      <w:r w:rsidRPr="00E472F6">
        <w:rPr>
          <w:rFonts w:ascii="Times New Roman" w:hAnsi="Times New Roman" w:cs="Times New Roman"/>
          <w:b/>
          <w:sz w:val="24"/>
          <w:szCs w:val="24"/>
        </w:rPr>
        <w:t xml:space="preserve">§ </w:t>
      </w:r>
      <w:r w:rsidR="00384C8C">
        <w:rPr>
          <w:rFonts w:ascii="Times New Roman" w:hAnsi="Times New Roman" w:cs="Times New Roman"/>
          <w:b/>
          <w:sz w:val="24"/>
          <w:szCs w:val="24"/>
        </w:rPr>
        <w:t>5</w:t>
      </w:r>
      <w:r w:rsidR="00931078">
        <w:rPr>
          <w:rFonts w:ascii="Times New Roman" w:hAnsi="Times New Roman" w:cs="Times New Roman"/>
          <w:b/>
          <w:sz w:val="24"/>
          <w:szCs w:val="24"/>
        </w:rPr>
        <w:t>0</w:t>
      </w:r>
      <w:r w:rsidRPr="00E472F6">
        <w:rPr>
          <w:rFonts w:ascii="Times New Roman" w:hAnsi="Times New Roman" w:cs="Times New Roman"/>
          <w:b/>
          <w:sz w:val="24"/>
          <w:szCs w:val="24"/>
        </w:rPr>
        <w:t>. Tartu Ülikooli seaduse muutmine</w:t>
      </w:r>
    </w:p>
    <w:p w14:paraId="40E51EF0" w14:textId="77777777" w:rsidR="00E472F6" w:rsidRPr="00E472F6" w:rsidRDefault="00E472F6" w:rsidP="00E472F6">
      <w:pPr>
        <w:spacing w:after="0" w:line="240" w:lineRule="auto"/>
        <w:jc w:val="both"/>
        <w:rPr>
          <w:rFonts w:ascii="Times New Roman" w:hAnsi="Times New Roman" w:cs="Times New Roman"/>
          <w:bCs/>
          <w:sz w:val="24"/>
          <w:szCs w:val="24"/>
        </w:rPr>
      </w:pPr>
    </w:p>
    <w:p w14:paraId="30E0B0A9" w14:textId="77777777" w:rsidR="00E472F6" w:rsidRPr="003C5DB7" w:rsidRDefault="00E472F6" w:rsidP="00E472F6">
      <w:pPr>
        <w:spacing w:after="0" w:line="240" w:lineRule="auto"/>
        <w:jc w:val="both"/>
        <w:rPr>
          <w:rFonts w:ascii="Times New Roman" w:hAnsi="Times New Roman" w:cs="Times New Roman"/>
          <w:bCs/>
          <w:sz w:val="24"/>
          <w:szCs w:val="24"/>
        </w:rPr>
      </w:pPr>
      <w:r w:rsidRPr="003C5DB7">
        <w:rPr>
          <w:rFonts w:ascii="Times New Roman" w:hAnsi="Times New Roman" w:cs="Times New Roman"/>
          <w:bCs/>
          <w:sz w:val="24"/>
          <w:szCs w:val="24"/>
        </w:rPr>
        <w:t>Tartu Ülikooli seaduses tehakse järgmised muudatused:</w:t>
      </w:r>
    </w:p>
    <w:p w14:paraId="6FFCA580" w14:textId="797E6EB0" w:rsidR="00E472F6" w:rsidRPr="003C5DB7" w:rsidRDefault="001834B8" w:rsidP="00E472F6">
      <w:pPr>
        <w:spacing w:after="0" w:line="240" w:lineRule="auto"/>
        <w:jc w:val="both"/>
        <w:rPr>
          <w:rFonts w:ascii="Times New Roman" w:hAnsi="Times New Roman" w:cs="Times New Roman"/>
          <w:bCs/>
          <w:sz w:val="24"/>
          <w:szCs w:val="24"/>
        </w:rPr>
      </w:pPr>
      <w:r w:rsidRPr="005D0904">
        <w:rPr>
          <w:rFonts w:ascii="Times New Roman" w:hAnsi="Times New Roman" w:cs="Times New Roman"/>
          <w:b/>
          <w:sz w:val="24"/>
          <w:szCs w:val="24"/>
          <w:rPrChange w:id="494" w:author="Aili Sandre" w:date="2024-09-10T12:23:00Z">
            <w:rPr>
              <w:rFonts w:ascii="Times New Roman" w:hAnsi="Times New Roman" w:cs="Times New Roman"/>
              <w:bCs/>
              <w:sz w:val="24"/>
              <w:szCs w:val="24"/>
            </w:rPr>
          </w:rPrChange>
        </w:rPr>
        <w:t>1</w:t>
      </w:r>
      <w:r w:rsidR="00E472F6" w:rsidRPr="005D0904">
        <w:rPr>
          <w:rFonts w:ascii="Times New Roman" w:hAnsi="Times New Roman" w:cs="Times New Roman"/>
          <w:b/>
          <w:sz w:val="24"/>
          <w:szCs w:val="24"/>
          <w:rPrChange w:id="495" w:author="Aili Sandre" w:date="2024-09-10T12:23:00Z">
            <w:rPr>
              <w:rFonts w:ascii="Times New Roman" w:hAnsi="Times New Roman" w:cs="Times New Roman"/>
              <w:bCs/>
              <w:sz w:val="24"/>
              <w:szCs w:val="24"/>
            </w:rPr>
          </w:rPrChange>
        </w:rPr>
        <w:t>)</w:t>
      </w:r>
      <w:r w:rsidR="00E472F6" w:rsidRPr="003C5DB7">
        <w:rPr>
          <w:rFonts w:ascii="Times New Roman" w:hAnsi="Times New Roman" w:cs="Times New Roman"/>
          <w:bCs/>
          <w:sz w:val="24"/>
          <w:szCs w:val="24"/>
        </w:rPr>
        <w:t xml:space="preserve"> paragrahvi 11 lõikes 1</w:t>
      </w:r>
      <w:r w:rsidR="00E472F6" w:rsidRPr="003C5DB7">
        <w:rPr>
          <w:rFonts w:ascii="Times New Roman" w:hAnsi="Times New Roman" w:cs="Times New Roman"/>
          <w:bCs/>
          <w:sz w:val="24"/>
          <w:szCs w:val="24"/>
          <w:vertAlign w:val="superscript"/>
        </w:rPr>
        <w:t>2</w:t>
      </w:r>
      <w:r w:rsidR="00E472F6" w:rsidRPr="003C5DB7">
        <w:rPr>
          <w:rFonts w:ascii="Times New Roman" w:hAnsi="Times New Roman" w:cs="Times New Roman"/>
          <w:bCs/>
          <w:sz w:val="24"/>
          <w:szCs w:val="24"/>
        </w:rPr>
        <w:t xml:space="preserve"> asendatakse </w:t>
      </w:r>
      <w:r w:rsidR="00A923A2">
        <w:rPr>
          <w:rFonts w:ascii="Times New Roman" w:hAnsi="Times New Roman" w:cs="Times New Roman"/>
          <w:bCs/>
          <w:sz w:val="24"/>
          <w:szCs w:val="24"/>
        </w:rPr>
        <w:t>tekstiosa</w:t>
      </w:r>
      <w:r w:rsidR="00A923A2" w:rsidRPr="003C5DB7">
        <w:rPr>
          <w:rFonts w:ascii="Times New Roman" w:hAnsi="Times New Roman" w:cs="Times New Roman"/>
          <w:bCs/>
          <w:sz w:val="24"/>
          <w:szCs w:val="24"/>
        </w:rPr>
        <w:t xml:space="preserve"> </w:t>
      </w:r>
      <w:r w:rsidR="00E472F6" w:rsidRPr="003C5DB7">
        <w:rPr>
          <w:rFonts w:ascii="Times New Roman" w:hAnsi="Times New Roman" w:cs="Times New Roman"/>
          <w:bCs/>
          <w:sz w:val="24"/>
          <w:szCs w:val="24"/>
        </w:rPr>
        <w:t>„</w:t>
      </w:r>
      <w:proofErr w:type="spellStart"/>
      <w:r w:rsidR="00E472F6" w:rsidRPr="003C5DB7">
        <w:rPr>
          <w:rFonts w:ascii="Times New Roman" w:hAnsi="Times New Roman" w:cs="Times New Roman"/>
          <w:bCs/>
          <w:sz w:val="24"/>
          <w:szCs w:val="24"/>
        </w:rPr>
        <w:t>sihtevalveeritakse</w:t>
      </w:r>
      <w:proofErr w:type="spellEnd"/>
      <w:r w:rsidR="00E472F6" w:rsidRPr="003C5DB7">
        <w:rPr>
          <w:rFonts w:ascii="Times New Roman" w:hAnsi="Times New Roman" w:cs="Times New Roman"/>
          <w:bCs/>
          <w:sz w:val="24"/>
          <w:szCs w:val="24"/>
        </w:rPr>
        <w:t xml:space="preserve"> ülikooli teadus- ja arendustegevust teadus- ja arendustegevuse korralduse seaduse §-s 20</w:t>
      </w:r>
      <w:r w:rsidR="00E472F6" w:rsidRPr="003C5DB7">
        <w:rPr>
          <w:rFonts w:ascii="Times New Roman" w:hAnsi="Times New Roman" w:cs="Times New Roman"/>
          <w:bCs/>
          <w:sz w:val="24"/>
          <w:szCs w:val="24"/>
          <w:vertAlign w:val="superscript"/>
        </w:rPr>
        <w:t>2</w:t>
      </w:r>
      <w:r w:rsidR="00E472F6" w:rsidRPr="003C5DB7">
        <w:rPr>
          <w:rFonts w:ascii="Times New Roman" w:hAnsi="Times New Roman" w:cs="Times New Roman"/>
          <w:bCs/>
          <w:sz w:val="24"/>
          <w:szCs w:val="24"/>
        </w:rPr>
        <w:t xml:space="preserve">“ </w:t>
      </w:r>
      <w:r w:rsidR="00A923A2">
        <w:rPr>
          <w:rFonts w:ascii="Times New Roman" w:hAnsi="Times New Roman" w:cs="Times New Roman"/>
          <w:bCs/>
          <w:sz w:val="24"/>
          <w:szCs w:val="24"/>
        </w:rPr>
        <w:t>tekstiosaga</w:t>
      </w:r>
      <w:r w:rsidR="00A923A2" w:rsidRPr="003C5DB7">
        <w:rPr>
          <w:rFonts w:ascii="Times New Roman" w:hAnsi="Times New Roman" w:cs="Times New Roman"/>
          <w:bCs/>
          <w:sz w:val="24"/>
          <w:szCs w:val="24"/>
        </w:rPr>
        <w:t xml:space="preserve"> </w:t>
      </w:r>
      <w:r w:rsidR="00E472F6" w:rsidRPr="003C5DB7">
        <w:rPr>
          <w:rFonts w:ascii="Times New Roman" w:hAnsi="Times New Roman" w:cs="Times New Roman"/>
          <w:bCs/>
          <w:sz w:val="24"/>
          <w:szCs w:val="24"/>
        </w:rPr>
        <w:t xml:space="preserve">„läbib Tartu Ülikool temaatilise hindamise </w:t>
      </w:r>
      <w:del w:id="496" w:author="Aili Sandre" w:date="2024-09-10T12:23:00Z">
        <w:r w:rsidR="003C5DB7" w:rsidDel="005D0904">
          <w:rPr>
            <w:rFonts w:ascii="Times New Roman" w:hAnsi="Times New Roman" w:cs="Times New Roman"/>
            <w:bCs/>
            <w:sz w:val="24"/>
            <w:szCs w:val="24"/>
          </w:rPr>
          <w:delText xml:space="preserve">vastavalt </w:delText>
        </w:r>
      </w:del>
      <w:r w:rsidR="00E472F6" w:rsidRPr="003C5DB7">
        <w:rPr>
          <w:rFonts w:ascii="Times New Roman" w:hAnsi="Times New Roman" w:cs="Times New Roman"/>
          <w:bCs/>
          <w:sz w:val="24"/>
          <w:szCs w:val="24"/>
        </w:rPr>
        <w:t xml:space="preserve">teadus- ja arendustegevuse </w:t>
      </w:r>
      <w:r w:rsidR="00E0192A" w:rsidRPr="003C5DB7">
        <w:rPr>
          <w:rFonts w:ascii="Times New Roman" w:hAnsi="Times New Roman" w:cs="Times New Roman"/>
          <w:bCs/>
          <w:sz w:val="24"/>
          <w:szCs w:val="24"/>
        </w:rPr>
        <w:t xml:space="preserve">ning innovatsiooni </w:t>
      </w:r>
      <w:r w:rsidR="00E472F6" w:rsidRPr="003C5DB7">
        <w:rPr>
          <w:rFonts w:ascii="Times New Roman" w:hAnsi="Times New Roman" w:cs="Times New Roman"/>
          <w:bCs/>
          <w:sz w:val="24"/>
          <w:szCs w:val="24"/>
        </w:rPr>
        <w:t>korralduse seaduse §</w:t>
      </w:r>
      <w:del w:id="497" w:author="Aili Sandre" w:date="2024-09-10T12:23:00Z">
        <w:r w:rsidR="00E472F6" w:rsidRPr="003C5DB7" w:rsidDel="005D0904">
          <w:rPr>
            <w:rFonts w:ascii="Times New Roman" w:hAnsi="Times New Roman" w:cs="Times New Roman"/>
            <w:bCs/>
            <w:sz w:val="24"/>
            <w:szCs w:val="24"/>
          </w:rPr>
          <w:delText>-s</w:delText>
        </w:r>
      </w:del>
      <w:r w:rsidR="00E472F6" w:rsidRPr="003C5DB7">
        <w:rPr>
          <w:rFonts w:ascii="Times New Roman" w:hAnsi="Times New Roman" w:cs="Times New Roman"/>
          <w:bCs/>
          <w:sz w:val="24"/>
          <w:szCs w:val="24"/>
        </w:rPr>
        <w:t xml:space="preserve"> 1</w:t>
      </w:r>
      <w:r w:rsidR="00DE62DF">
        <w:rPr>
          <w:rFonts w:ascii="Times New Roman" w:hAnsi="Times New Roman" w:cs="Times New Roman"/>
          <w:bCs/>
          <w:sz w:val="24"/>
          <w:szCs w:val="24"/>
        </w:rPr>
        <w:t>8</w:t>
      </w:r>
      <w:r w:rsidR="003C5DB7">
        <w:rPr>
          <w:rFonts w:ascii="Times New Roman" w:hAnsi="Times New Roman" w:cs="Times New Roman"/>
          <w:bCs/>
          <w:sz w:val="24"/>
          <w:szCs w:val="24"/>
        </w:rPr>
        <w:t xml:space="preserve"> </w:t>
      </w:r>
      <w:ins w:id="498" w:author="Aili Sandre" w:date="2024-09-10T12:23:00Z">
        <w:r w:rsidR="005D0904">
          <w:rPr>
            <w:rFonts w:ascii="Times New Roman" w:hAnsi="Times New Roman" w:cs="Times New Roman"/>
            <w:bCs/>
            <w:sz w:val="24"/>
            <w:szCs w:val="24"/>
          </w:rPr>
          <w:t>koha</w:t>
        </w:r>
      </w:ins>
      <w:ins w:id="499" w:author="Aili Sandre" w:date="2024-09-10T12:24:00Z">
        <w:r w:rsidR="005D0904">
          <w:rPr>
            <w:rFonts w:ascii="Times New Roman" w:hAnsi="Times New Roman" w:cs="Times New Roman"/>
            <w:bCs/>
            <w:sz w:val="24"/>
            <w:szCs w:val="24"/>
          </w:rPr>
          <w:t>selt</w:t>
        </w:r>
      </w:ins>
      <w:del w:id="500" w:author="Aili Sandre" w:date="2024-09-10T12:24:00Z">
        <w:r w:rsidR="003C5DB7" w:rsidDel="005D0904">
          <w:rPr>
            <w:rFonts w:ascii="Times New Roman" w:hAnsi="Times New Roman" w:cs="Times New Roman"/>
            <w:bCs/>
            <w:sz w:val="24"/>
            <w:szCs w:val="24"/>
          </w:rPr>
          <w:delText>sätestatule</w:delText>
        </w:r>
      </w:del>
      <w:r w:rsidR="00E472F6" w:rsidRPr="003C5DB7">
        <w:rPr>
          <w:rFonts w:ascii="Times New Roman" w:hAnsi="Times New Roman" w:cs="Times New Roman"/>
          <w:bCs/>
          <w:sz w:val="24"/>
          <w:szCs w:val="24"/>
        </w:rPr>
        <w:t>“</w:t>
      </w:r>
      <w:r w:rsidR="00A923A2">
        <w:rPr>
          <w:rFonts w:ascii="Times New Roman" w:hAnsi="Times New Roman" w:cs="Times New Roman"/>
          <w:bCs/>
          <w:sz w:val="24"/>
          <w:szCs w:val="24"/>
        </w:rPr>
        <w:t>;</w:t>
      </w:r>
    </w:p>
    <w:p w14:paraId="5F381497" w14:textId="77777777" w:rsidR="005D0904" w:rsidRDefault="005D0904" w:rsidP="00E472F6">
      <w:pPr>
        <w:spacing w:after="0" w:line="240" w:lineRule="auto"/>
        <w:jc w:val="both"/>
        <w:rPr>
          <w:ins w:id="501" w:author="Aili Sandre" w:date="2024-09-10T12:23:00Z"/>
          <w:rFonts w:ascii="Times New Roman" w:hAnsi="Times New Roman" w:cs="Times New Roman"/>
          <w:bCs/>
          <w:sz w:val="24"/>
          <w:szCs w:val="24"/>
        </w:rPr>
      </w:pPr>
    </w:p>
    <w:p w14:paraId="479C5396" w14:textId="596DAAA3" w:rsidR="00E472F6" w:rsidRPr="003C5DB7" w:rsidRDefault="001834B8" w:rsidP="00E472F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w:t>
      </w:r>
      <w:r w:rsidR="00E472F6" w:rsidRPr="003C5DB7">
        <w:rPr>
          <w:rFonts w:ascii="Times New Roman" w:hAnsi="Times New Roman" w:cs="Times New Roman"/>
          <w:bCs/>
          <w:sz w:val="24"/>
          <w:szCs w:val="24"/>
        </w:rPr>
        <w:t>) paragrahvi 11 lõikes 2 asendatakse sõnad „teadus- ja arendustegevuse korralduse seaduses“ sõnadega „teadus- ja arendustegevuse ning innovatsiooni korralduse seaduses“;</w:t>
      </w:r>
    </w:p>
    <w:p w14:paraId="4FF4CE8C" w14:textId="77777777" w:rsidR="005D0904" w:rsidRDefault="005D0904" w:rsidP="00E472F6">
      <w:pPr>
        <w:spacing w:after="0" w:line="240" w:lineRule="auto"/>
        <w:jc w:val="both"/>
        <w:rPr>
          <w:ins w:id="502" w:author="Aili Sandre" w:date="2024-09-10T12:23:00Z"/>
          <w:rFonts w:ascii="Times New Roman" w:hAnsi="Times New Roman" w:cs="Times New Roman"/>
          <w:bCs/>
          <w:sz w:val="24"/>
          <w:szCs w:val="24"/>
        </w:rPr>
      </w:pPr>
    </w:p>
    <w:p w14:paraId="533F8A8A" w14:textId="64669F29" w:rsidR="00E472F6" w:rsidRPr="003C5DB7" w:rsidRDefault="001834B8" w:rsidP="00E472F6">
      <w:pPr>
        <w:spacing w:after="0" w:line="240" w:lineRule="auto"/>
        <w:jc w:val="both"/>
        <w:rPr>
          <w:rFonts w:ascii="Times New Roman" w:hAnsi="Times New Roman" w:cs="Times New Roman"/>
          <w:bCs/>
          <w:sz w:val="24"/>
          <w:szCs w:val="24"/>
        </w:rPr>
      </w:pPr>
      <w:r w:rsidRPr="005D0904">
        <w:rPr>
          <w:rFonts w:ascii="Times New Roman" w:hAnsi="Times New Roman" w:cs="Times New Roman"/>
          <w:b/>
          <w:sz w:val="24"/>
          <w:szCs w:val="24"/>
          <w:rPrChange w:id="503" w:author="Aili Sandre" w:date="2024-09-10T12:23:00Z">
            <w:rPr>
              <w:rFonts w:ascii="Times New Roman" w:hAnsi="Times New Roman" w:cs="Times New Roman"/>
              <w:bCs/>
              <w:sz w:val="24"/>
              <w:szCs w:val="24"/>
            </w:rPr>
          </w:rPrChange>
        </w:rPr>
        <w:t>3</w:t>
      </w:r>
      <w:r w:rsidR="00E472F6" w:rsidRPr="003C5DB7">
        <w:rPr>
          <w:rFonts w:ascii="Times New Roman" w:hAnsi="Times New Roman" w:cs="Times New Roman"/>
          <w:bCs/>
          <w:sz w:val="24"/>
          <w:szCs w:val="24"/>
        </w:rPr>
        <w:t>) paragrahvi 12 lõikes 1 asendatakse sõnad „teadus- ja arendustegevuse korralduse seaduse“ sõnadega „teadus- ja arendustegevuse ning innovatsiooni korralduse seaduse“.</w:t>
      </w:r>
    </w:p>
    <w:p w14:paraId="47B2C34C" w14:textId="77777777" w:rsidR="00E472F6" w:rsidRPr="00E472F6" w:rsidRDefault="00E472F6" w:rsidP="00E472F6">
      <w:pPr>
        <w:spacing w:after="0" w:line="240" w:lineRule="auto"/>
        <w:contextualSpacing/>
        <w:jc w:val="both"/>
        <w:rPr>
          <w:rFonts w:ascii="Times New Roman" w:hAnsi="Times New Roman" w:cs="Times New Roman"/>
          <w:b/>
          <w:sz w:val="24"/>
          <w:szCs w:val="24"/>
        </w:rPr>
      </w:pPr>
    </w:p>
    <w:p w14:paraId="7E426C3C" w14:textId="5165D0DC" w:rsidR="00DC0160" w:rsidRPr="0030017D" w:rsidRDefault="00DC0160" w:rsidP="00DC0160">
      <w:pPr>
        <w:spacing w:after="0" w:line="240" w:lineRule="auto"/>
        <w:jc w:val="both"/>
        <w:rPr>
          <w:rFonts w:ascii="Times New Roman" w:hAnsi="Times New Roman" w:cs="Times New Roman"/>
          <w:b/>
          <w:bCs/>
          <w:sz w:val="24"/>
          <w:szCs w:val="24"/>
        </w:rPr>
      </w:pPr>
      <w:r w:rsidRPr="0030017D">
        <w:rPr>
          <w:rFonts w:ascii="Times New Roman" w:hAnsi="Times New Roman" w:cs="Times New Roman"/>
          <w:b/>
          <w:bCs/>
          <w:sz w:val="24"/>
          <w:szCs w:val="24"/>
        </w:rPr>
        <w:t xml:space="preserve">§ </w:t>
      </w:r>
      <w:r w:rsidR="00384C8C">
        <w:rPr>
          <w:rFonts w:ascii="Times New Roman" w:hAnsi="Times New Roman" w:cs="Times New Roman"/>
          <w:b/>
          <w:bCs/>
          <w:sz w:val="24"/>
          <w:szCs w:val="24"/>
        </w:rPr>
        <w:t>5</w:t>
      </w:r>
      <w:r w:rsidR="00931078">
        <w:rPr>
          <w:rFonts w:ascii="Times New Roman" w:hAnsi="Times New Roman" w:cs="Times New Roman"/>
          <w:b/>
          <w:bCs/>
          <w:sz w:val="24"/>
          <w:szCs w:val="24"/>
        </w:rPr>
        <w:t>1</w:t>
      </w:r>
      <w:r w:rsidRPr="0030017D">
        <w:rPr>
          <w:rFonts w:ascii="Times New Roman" w:hAnsi="Times New Roman" w:cs="Times New Roman"/>
          <w:b/>
          <w:bCs/>
          <w:sz w:val="24"/>
          <w:szCs w:val="24"/>
        </w:rPr>
        <w:t>. Tulumaksuseaduse muutmine</w:t>
      </w:r>
    </w:p>
    <w:p w14:paraId="553F264B" w14:textId="77777777" w:rsidR="00DC0160" w:rsidRPr="0030017D" w:rsidRDefault="00DC0160" w:rsidP="00DC0160">
      <w:pPr>
        <w:spacing w:after="0" w:line="240" w:lineRule="auto"/>
        <w:jc w:val="both"/>
        <w:rPr>
          <w:rFonts w:ascii="Times New Roman" w:hAnsi="Times New Roman" w:cs="Times New Roman"/>
          <w:b/>
          <w:bCs/>
          <w:sz w:val="24"/>
          <w:szCs w:val="24"/>
        </w:rPr>
      </w:pPr>
    </w:p>
    <w:p w14:paraId="72ACE5AF" w14:textId="2E9CF2A8" w:rsidR="00DC0160" w:rsidRPr="0030017D" w:rsidRDefault="00DC0160" w:rsidP="00DC0160">
      <w:pPr>
        <w:spacing w:after="0" w:line="240" w:lineRule="auto"/>
        <w:jc w:val="both"/>
        <w:rPr>
          <w:rFonts w:ascii="Times New Roman" w:hAnsi="Times New Roman" w:cs="Times New Roman"/>
          <w:sz w:val="24"/>
          <w:szCs w:val="24"/>
        </w:rPr>
      </w:pPr>
      <w:r w:rsidRPr="0030017D">
        <w:rPr>
          <w:rFonts w:ascii="Times New Roman" w:hAnsi="Times New Roman" w:cs="Times New Roman"/>
          <w:sz w:val="24"/>
          <w:szCs w:val="24"/>
        </w:rPr>
        <w:t xml:space="preserve">Tulumaksuseaduse </w:t>
      </w:r>
      <w:ins w:id="504" w:author="Aili Sandre" w:date="2024-09-10T12:24:00Z">
        <w:r w:rsidR="005D0904" w:rsidRPr="003C5DB7">
          <w:rPr>
            <w:rFonts w:ascii="Times New Roman" w:hAnsi="Times New Roman" w:cs="Times New Roman"/>
            <w:bCs/>
            <w:sz w:val="24"/>
            <w:szCs w:val="24"/>
          </w:rPr>
          <w:t>§</w:t>
        </w:r>
      </w:ins>
      <w:del w:id="505" w:author="Aili Sandre" w:date="2024-09-10T12:24:00Z">
        <w:r w:rsidRPr="0030017D" w:rsidDel="005D0904">
          <w:rPr>
            <w:rFonts w:ascii="Times New Roman" w:hAnsi="Times New Roman" w:cs="Times New Roman"/>
            <w:sz w:val="24"/>
            <w:szCs w:val="24"/>
          </w:rPr>
          <w:delText>paragrahvi</w:delText>
        </w:r>
      </w:del>
      <w:r w:rsidRPr="0030017D">
        <w:rPr>
          <w:rFonts w:ascii="Times New Roman" w:hAnsi="Times New Roman" w:cs="Times New Roman"/>
          <w:sz w:val="24"/>
          <w:szCs w:val="24"/>
        </w:rPr>
        <w:t xml:space="preserve"> 19 lõike 5 punkt 3 muudetakse ja sõnastatakse järgmiselt:</w:t>
      </w:r>
    </w:p>
    <w:p w14:paraId="6DF44DA1" w14:textId="4DEBBD86" w:rsidR="00DC0160" w:rsidRDefault="00DC0160" w:rsidP="00DC0160">
      <w:pPr>
        <w:spacing w:after="0" w:line="240" w:lineRule="auto"/>
        <w:jc w:val="both"/>
        <w:rPr>
          <w:rFonts w:ascii="Times New Roman" w:hAnsi="Times New Roman" w:cs="Times New Roman"/>
          <w:sz w:val="24"/>
          <w:szCs w:val="24"/>
        </w:rPr>
      </w:pPr>
      <w:r w:rsidRPr="009A0BD1">
        <w:rPr>
          <w:rFonts w:ascii="Times New Roman" w:hAnsi="Times New Roman" w:cs="Times New Roman"/>
          <w:sz w:val="24"/>
          <w:szCs w:val="24"/>
        </w:rPr>
        <w:t xml:space="preserve">„3) </w:t>
      </w:r>
      <w:r w:rsidR="00F60B56" w:rsidRPr="009A0BD1">
        <w:rPr>
          <w:rFonts w:ascii="Times New Roman" w:hAnsi="Times New Roman" w:cs="Times New Roman"/>
          <w:sz w:val="24"/>
          <w:szCs w:val="24"/>
        </w:rPr>
        <w:t>mida maksab üliõpilasele avalik-õigusliku juriidilise isikuna tegutsev ülikool</w:t>
      </w:r>
      <w:r w:rsidR="00C133DB" w:rsidRPr="009A0BD1">
        <w:rPr>
          <w:rFonts w:ascii="Times New Roman" w:hAnsi="Times New Roman" w:cs="Times New Roman"/>
          <w:sz w:val="24"/>
          <w:szCs w:val="24"/>
        </w:rPr>
        <w:t>;</w:t>
      </w:r>
      <w:r w:rsidR="00F60B56" w:rsidRPr="009A0BD1">
        <w:rPr>
          <w:rFonts w:ascii="Times New Roman" w:hAnsi="Times New Roman" w:cs="Times New Roman"/>
          <w:sz w:val="24"/>
          <w:szCs w:val="24"/>
        </w:rPr>
        <w:t xml:space="preserve"> riigi või kohaliku omavalitsuse asutusena tegutsev rakenduskõrgkool või riigi või kohaliku omavalitsuse asutusena tegutsev teadus- ja arendustegevuse ning innovatsiooni korralduse seaduse § 16 lõikes 1 </w:t>
      </w:r>
      <w:ins w:id="506" w:author="Aili Sandre" w:date="2024-09-10T12:24:00Z">
        <w:r w:rsidR="005D0904" w:rsidRPr="009A0BD1">
          <w:rPr>
            <w:rFonts w:ascii="Times New Roman" w:hAnsi="Times New Roman" w:cs="Times New Roman"/>
            <w:sz w:val="24"/>
            <w:szCs w:val="24"/>
          </w:rPr>
          <w:t>sä</w:t>
        </w:r>
      </w:ins>
      <w:ins w:id="507" w:author="Aili Sandre" w:date="2024-09-10T12:25:00Z">
        <w:r w:rsidR="005D0904" w:rsidRPr="009A0BD1">
          <w:rPr>
            <w:rFonts w:ascii="Times New Roman" w:hAnsi="Times New Roman" w:cs="Times New Roman"/>
            <w:sz w:val="24"/>
            <w:szCs w:val="24"/>
          </w:rPr>
          <w:t>testatud</w:t>
        </w:r>
      </w:ins>
      <w:del w:id="508" w:author="Aili Sandre" w:date="2024-09-10T12:25:00Z">
        <w:r w:rsidR="00F60B56" w:rsidRPr="009A0BD1" w:rsidDel="005D0904">
          <w:rPr>
            <w:rFonts w:ascii="Times New Roman" w:hAnsi="Times New Roman" w:cs="Times New Roman"/>
            <w:sz w:val="24"/>
            <w:szCs w:val="24"/>
          </w:rPr>
          <w:delText>toodud</w:delText>
        </w:r>
      </w:del>
      <w:r w:rsidR="00F60B56" w:rsidRPr="009A0BD1">
        <w:rPr>
          <w:rFonts w:ascii="Times New Roman" w:hAnsi="Times New Roman" w:cs="Times New Roman"/>
          <w:sz w:val="24"/>
          <w:szCs w:val="24"/>
        </w:rPr>
        <w:t xml:space="preserve"> tingimustele vastav asutus, seoses tema õppe- ja </w:t>
      </w:r>
      <w:commentRangeStart w:id="509"/>
      <w:r w:rsidR="00F60B56" w:rsidRPr="009A0BD1">
        <w:rPr>
          <w:rFonts w:ascii="Times New Roman" w:hAnsi="Times New Roman" w:cs="Times New Roman"/>
          <w:sz w:val="24"/>
          <w:szCs w:val="24"/>
        </w:rPr>
        <w:t>teadustööga</w:t>
      </w:r>
      <w:commentRangeEnd w:id="509"/>
      <w:r w:rsidR="00FD4FDD" w:rsidRPr="009A0BD1">
        <w:rPr>
          <w:rStyle w:val="Kommentaariviide"/>
        </w:rPr>
        <w:commentReference w:id="509"/>
      </w:r>
      <w:r w:rsidRPr="009A0BD1">
        <w:rPr>
          <w:rFonts w:ascii="Times New Roman" w:hAnsi="Times New Roman" w:cs="Times New Roman"/>
          <w:sz w:val="24"/>
          <w:szCs w:val="24"/>
        </w:rPr>
        <w:t>;“.</w:t>
      </w:r>
    </w:p>
    <w:p w14:paraId="5309CF2B" w14:textId="77777777" w:rsidR="00DC0160" w:rsidRPr="0030017D" w:rsidRDefault="00DC0160" w:rsidP="00DC0160">
      <w:pPr>
        <w:spacing w:after="0" w:line="240" w:lineRule="auto"/>
        <w:jc w:val="both"/>
        <w:rPr>
          <w:rFonts w:ascii="Times New Roman" w:hAnsi="Times New Roman" w:cs="Times New Roman"/>
          <w:sz w:val="24"/>
          <w:szCs w:val="24"/>
        </w:rPr>
      </w:pPr>
    </w:p>
    <w:p w14:paraId="16450B76" w14:textId="5CCE9974" w:rsidR="00E472F6" w:rsidRPr="00E472F6" w:rsidRDefault="00E472F6" w:rsidP="00E472F6">
      <w:pPr>
        <w:spacing w:after="0" w:line="240" w:lineRule="auto"/>
        <w:jc w:val="both"/>
        <w:rPr>
          <w:rFonts w:ascii="Times New Roman" w:hAnsi="Times New Roman" w:cs="Times New Roman"/>
          <w:b/>
          <w:sz w:val="24"/>
          <w:szCs w:val="24"/>
        </w:rPr>
      </w:pPr>
      <w:r w:rsidRPr="00E472F6">
        <w:rPr>
          <w:rFonts w:ascii="Times New Roman" w:hAnsi="Times New Roman" w:cs="Times New Roman"/>
          <w:b/>
          <w:sz w:val="24"/>
          <w:szCs w:val="24"/>
        </w:rPr>
        <w:t xml:space="preserve">§ </w:t>
      </w:r>
      <w:r w:rsidR="00384C8C">
        <w:rPr>
          <w:rFonts w:ascii="Times New Roman" w:hAnsi="Times New Roman" w:cs="Times New Roman"/>
          <w:b/>
          <w:sz w:val="24"/>
          <w:szCs w:val="24"/>
        </w:rPr>
        <w:t>5</w:t>
      </w:r>
      <w:r w:rsidR="00931078">
        <w:rPr>
          <w:rFonts w:ascii="Times New Roman" w:hAnsi="Times New Roman" w:cs="Times New Roman"/>
          <w:b/>
          <w:sz w:val="24"/>
          <w:szCs w:val="24"/>
        </w:rPr>
        <w:t>2</w:t>
      </w:r>
      <w:r w:rsidRPr="00E472F6">
        <w:rPr>
          <w:rFonts w:ascii="Times New Roman" w:hAnsi="Times New Roman" w:cs="Times New Roman"/>
          <w:b/>
          <w:sz w:val="24"/>
          <w:szCs w:val="24"/>
        </w:rPr>
        <w:t>. Välismaalaste seaduse muutmine</w:t>
      </w:r>
    </w:p>
    <w:p w14:paraId="71D56E27" w14:textId="77777777" w:rsidR="00E472F6" w:rsidRPr="00E472F6" w:rsidRDefault="00E472F6" w:rsidP="00E472F6">
      <w:pPr>
        <w:spacing w:after="0" w:line="240" w:lineRule="auto"/>
        <w:jc w:val="both"/>
        <w:rPr>
          <w:rFonts w:ascii="Times New Roman" w:hAnsi="Times New Roman" w:cs="Times New Roman"/>
          <w:b/>
          <w:bCs/>
          <w:sz w:val="24"/>
          <w:szCs w:val="24"/>
        </w:rPr>
      </w:pPr>
    </w:p>
    <w:p w14:paraId="0FA9E1E4" w14:textId="3582060D" w:rsidR="009E5E5D" w:rsidRPr="009E5E5D" w:rsidRDefault="00E472F6" w:rsidP="009E5E5D">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 xml:space="preserve">Välismaalaste </w:t>
      </w:r>
      <w:r w:rsidR="009E5E5D" w:rsidRPr="009E5E5D">
        <w:rPr>
          <w:rFonts w:ascii="Times New Roman" w:hAnsi="Times New Roman" w:cs="Times New Roman"/>
          <w:sz w:val="24"/>
          <w:szCs w:val="24"/>
        </w:rPr>
        <w:t>seaduses tehakse järgmised muudatused:</w:t>
      </w:r>
    </w:p>
    <w:p w14:paraId="034BAF77" w14:textId="77777777" w:rsidR="009E5E5D" w:rsidRPr="009E5E5D" w:rsidRDefault="009E5E5D" w:rsidP="009E5E5D">
      <w:pPr>
        <w:spacing w:after="0" w:line="240" w:lineRule="auto"/>
        <w:jc w:val="both"/>
        <w:rPr>
          <w:rFonts w:ascii="Times New Roman" w:hAnsi="Times New Roman" w:cs="Times New Roman"/>
          <w:sz w:val="24"/>
          <w:szCs w:val="24"/>
        </w:rPr>
      </w:pPr>
      <w:r w:rsidRPr="009E5E5D">
        <w:rPr>
          <w:rFonts w:ascii="Times New Roman" w:hAnsi="Times New Roman" w:cs="Times New Roman"/>
          <w:b/>
          <w:bCs/>
          <w:sz w:val="24"/>
          <w:szCs w:val="24"/>
        </w:rPr>
        <w:t>1)</w:t>
      </w:r>
      <w:r w:rsidRPr="009E5E5D">
        <w:rPr>
          <w:rFonts w:ascii="Times New Roman" w:hAnsi="Times New Roman" w:cs="Times New Roman"/>
          <w:sz w:val="24"/>
          <w:szCs w:val="24"/>
        </w:rPr>
        <w:t xml:space="preserve"> paragrahvi 182 lõike 1 punkt 1 muudetakse ja sõnastatakse järgmiselt:</w:t>
      </w:r>
    </w:p>
    <w:p w14:paraId="09970E39" w14:textId="0EAD62F2" w:rsidR="009E5E5D" w:rsidRPr="009E5E5D" w:rsidRDefault="009E5E5D" w:rsidP="009E5E5D">
      <w:pPr>
        <w:spacing w:after="0" w:line="240" w:lineRule="auto"/>
        <w:jc w:val="both"/>
        <w:rPr>
          <w:rFonts w:ascii="Times New Roman" w:hAnsi="Times New Roman" w:cs="Times New Roman"/>
          <w:sz w:val="24"/>
          <w:szCs w:val="24"/>
        </w:rPr>
      </w:pPr>
      <w:r w:rsidRPr="009E5E5D">
        <w:rPr>
          <w:rFonts w:ascii="Times New Roman" w:hAnsi="Times New Roman" w:cs="Times New Roman"/>
          <w:sz w:val="24"/>
          <w:szCs w:val="24"/>
        </w:rPr>
        <w:t xml:space="preserve">„1) </w:t>
      </w:r>
      <w:r w:rsidR="00816EAA">
        <w:rPr>
          <w:rFonts w:ascii="Times New Roman" w:hAnsi="Times New Roman" w:cs="Times New Roman"/>
          <w:sz w:val="24"/>
          <w:szCs w:val="24"/>
        </w:rPr>
        <w:t>t</w:t>
      </w:r>
      <w:r w:rsidR="00F107D6">
        <w:rPr>
          <w:rFonts w:ascii="Times New Roman" w:hAnsi="Times New Roman" w:cs="Times New Roman"/>
          <w:sz w:val="24"/>
          <w:szCs w:val="24"/>
        </w:rPr>
        <w:t>eadus- ja arendustegevuse eest vastutava</w:t>
      </w:r>
      <w:ins w:id="510" w:author="Aili Sandre" w:date="2024-09-10T12:45:00Z">
        <w:r w:rsidR="00FD4FDD">
          <w:rPr>
            <w:rFonts w:ascii="Times New Roman" w:hAnsi="Times New Roman" w:cs="Times New Roman"/>
            <w:sz w:val="24"/>
            <w:szCs w:val="24"/>
          </w:rPr>
          <w:t>lt</w:t>
        </w:r>
      </w:ins>
      <w:r w:rsidR="00F107D6">
        <w:rPr>
          <w:rFonts w:ascii="Times New Roman" w:hAnsi="Times New Roman" w:cs="Times New Roman"/>
          <w:sz w:val="24"/>
          <w:szCs w:val="24"/>
        </w:rPr>
        <w:t xml:space="preserve"> </w:t>
      </w:r>
      <w:r w:rsidRPr="009E5E5D">
        <w:rPr>
          <w:rFonts w:ascii="Times New Roman" w:hAnsi="Times New Roman" w:cs="Times New Roman"/>
          <w:sz w:val="24"/>
          <w:szCs w:val="24"/>
        </w:rPr>
        <w:t>ministeeriumi</w:t>
      </w:r>
      <w:ins w:id="511" w:author="Aili Sandre" w:date="2024-09-10T12:45:00Z">
        <w:r w:rsidR="00FD4FDD">
          <w:rPr>
            <w:rFonts w:ascii="Times New Roman" w:hAnsi="Times New Roman" w:cs="Times New Roman"/>
            <w:sz w:val="24"/>
            <w:szCs w:val="24"/>
          </w:rPr>
          <w:t>lt</w:t>
        </w:r>
      </w:ins>
      <w:del w:id="512" w:author="Aili Sandre" w:date="2024-09-10T12:45:00Z">
        <w:r w:rsidRPr="009E5E5D" w:rsidDel="00FD4FDD">
          <w:rPr>
            <w:rFonts w:ascii="Times New Roman" w:hAnsi="Times New Roman" w:cs="Times New Roman"/>
            <w:sz w:val="24"/>
            <w:szCs w:val="24"/>
          </w:rPr>
          <w:delText xml:space="preserve"> poolt</w:delText>
        </w:r>
      </w:del>
      <w:r w:rsidRPr="009E5E5D">
        <w:rPr>
          <w:rFonts w:ascii="Times New Roman" w:hAnsi="Times New Roman" w:cs="Times New Roman"/>
          <w:sz w:val="24"/>
          <w:szCs w:val="24"/>
        </w:rPr>
        <w:t xml:space="preserve"> </w:t>
      </w:r>
      <w:r w:rsidR="00E70BF6">
        <w:rPr>
          <w:rFonts w:ascii="Times New Roman" w:hAnsi="Times New Roman" w:cs="Times New Roman"/>
          <w:sz w:val="24"/>
          <w:szCs w:val="24"/>
        </w:rPr>
        <w:t>teadus- ja arendusasutuse</w:t>
      </w:r>
      <w:r w:rsidR="00F107D6">
        <w:rPr>
          <w:rFonts w:ascii="Times New Roman" w:hAnsi="Times New Roman" w:cs="Times New Roman"/>
          <w:sz w:val="24"/>
          <w:szCs w:val="24"/>
        </w:rPr>
        <w:t xml:space="preserve">, </w:t>
      </w:r>
      <w:proofErr w:type="spellStart"/>
      <w:r w:rsidR="00E70BF6">
        <w:rPr>
          <w:rFonts w:ascii="Times New Roman" w:hAnsi="Times New Roman" w:cs="Times New Roman"/>
          <w:sz w:val="24"/>
          <w:szCs w:val="24"/>
        </w:rPr>
        <w:t>evalveeritud</w:t>
      </w:r>
      <w:proofErr w:type="spellEnd"/>
      <w:r w:rsidR="00E70BF6">
        <w:rPr>
          <w:rFonts w:ascii="Times New Roman" w:hAnsi="Times New Roman" w:cs="Times New Roman"/>
          <w:sz w:val="24"/>
          <w:szCs w:val="24"/>
        </w:rPr>
        <w:t xml:space="preserve"> </w:t>
      </w:r>
      <w:r w:rsidR="00F107D6">
        <w:rPr>
          <w:rFonts w:ascii="Times New Roman" w:hAnsi="Times New Roman" w:cs="Times New Roman"/>
          <w:sz w:val="24"/>
          <w:szCs w:val="24"/>
        </w:rPr>
        <w:t>rakendus</w:t>
      </w:r>
      <w:r w:rsidR="00E70BF6">
        <w:rPr>
          <w:rFonts w:ascii="Times New Roman" w:hAnsi="Times New Roman" w:cs="Times New Roman"/>
          <w:sz w:val="24"/>
          <w:szCs w:val="24"/>
        </w:rPr>
        <w:t>kõrgkooli</w:t>
      </w:r>
      <w:r w:rsidRPr="009E5E5D">
        <w:rPr>
          <w:rFonts w:ascii="Times New Roman" w:hAnsi="Times New Roman" w:cs="Times New Roman"/>
          <w:sz w:val="24"/>
          <w:szCs w:val="24"/>
        </w:rPr>
        <w:t xml:space="preserve"> staatuse saanud asutus </w:t>
      </w:r>
      <w:r w:rsidR="00F107D6">
        <w:rPr>
          <w:rFonts w:ascii="Times New Roman" w:hAnsi="Times New Roman" w:cs="Times New Roman"/>
          <w:sz w:val="24"/>
          <w:szCs w:val="24"/>
        </w:rPr>
        <w:t xml:space="preserve">või ülikool </w:t>
      </w:r>
      <w:r w:rsidRPr="009E5E5D">
        <w:rPr>
          <w:rFonts w:ascii="Times New Roman" w:hAnsi="Times New Roman" w:cs="Times New Roman"/>
          <w:sz w:val="24"/>
          <w:szCs w:val="24"/>
        </w:rPr>
        <w:t>või“;</w:t>
      </w:r>
    </w:p>
    <w:p w14:paraId="4DC67238" w14:textId="77777777" w:rsidR="00FD4FDD" w:rsidRDefault="00FD4FDD" w:rsidP="009E5E5D">
      <w:pPr>
        <w:numPr>
          <w:ilvl w:val="0"/>
          <w:numId w:val="7"/>
        </w:numPr>
        <w:spacing w:after="0" w:line="240" w:lineRule="auto"/>
        <w:jc w:val="both"/>
        <w:rPr>
          <w:ins w:id="513" w:author="Aili Sandre" w:date="2024-09-10T12:46:00Z"/>
          <w:rFonts w:ascii="Times New Roman" w:hAnsi="Times New Roman" w:cs="Times New Roman"/>
          <w:sz w:val="24"/>
          <w:szCs w:val="24"/>
        </w:rPr>
      </w:pPr>
    </w:p>
    <w:p w14:paraId="030957B6" w14:textId="058155D5" w:rsidR="009E5E5D" w:rsidRPr="009E5E5D" w:rsidRDefault="009E5E5D">
      <w:pPr>
        <w:spacing w:after="0" w:line="240" w:lineRule="auto"/>
        <w:ind w:left="50"/>
        <w:jc w:val="both"/>
        <w:rPr>
          <w:rFonts w:ascii="Times New Roman" w:hAnsi="Times New Roman" w:cs="Times New Roman"/>
          <w:sz w:val="24"/>
          <w:szCs w:val="24"/>
        </w:rPr>
        <w:pPrChange w:id="514" w:author="Aili Sandre" w:date="2024-09-10T12:46:00Z">
          <w:pPr>
            <w:numPr>
              <w:numId w:val="7"/>
            </w:numPr>
            <w:spacing w:after="0" w:line="240" w:lineRule="auto"/>
            <w:ind w:left="410" w:hanging="360"/>
            <w:jc w:val="both"/>
          </w:pPr>
        </w:pPrChange>
      </w:pPr>
      <w:r w:rsidRPr="009E5E5D">
        <w:rPr>
          <w:rFonts w:ascii="Times New Roman" w:hAnsi="Times New Roman" w:cs="Times New Roman"/>
          <w:sz w:val="24"/>
          <w:szCs w:val="24"/>
        </w:rPr>
        <w:t>paragrahvi 190 lõige 2 muudetakse ja sõnastatakse järgmiselt:</w:t>
      </w:r>
    </w:p>
    <w:p w14:paraId="187691AA" w14:textId="4560103B" w:rsidR="009E5E5D" w:rsidRDefault="00F92F0D" w:rsidP="009E5E5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E5E5D" w:rsidRPr="009E5E5D">
        <w:rPr>
          <w:rFonts w:ascii="Times New Roman" w:hAnsi="Times New Roman" w:cs="Times New Roman"/>
          <w:sz w:val="24"/>
          <w:szCs w:val="24"/>
        </w:rPr>
        <w:t xml:space="preserve">(2) Teadus- ja </w:t>
      </w:r>
      <w:r w:rsidR="00393B53" w:rsidRPr="00393B53">
        <w:rPr>
          <w:rFonts w:ascii="Times New Roman" w:hAnsi="Times New Roman" w:cs="Times New Roman"/>
          <w:sz w:val="24"/>
          <w:szCs w:val="24"/>
        </w:rPr>
        <w:t>arendustegevuse ning innovatsiooni korralduse seaduse § 3 lõigete 2,</w:t>
      </w:r>
      <w:r w:rsidR="00F60B56">
        <w:rPr>
          <w:rFonts w:ascii="Times New Roman" w:hAnsi="Times New Roman" w:cs="Times New Roman"/>
          <w:sz w:val="24"/>
          <w:szCs w:val="24"/>
        </w:rPr>
        <w:t xml:space="preserve"> </w:t>
      </w:r>
      <w:r w:rsidR="00393B53" w:rsidRPr="00393B53">
        <w:rPr>
          <w:rFonts w:ascii="Times New Roman" w:hAnsi="Times New Roman" w:cs="Times New Roman"/>
          <w:sz w:val="24"/>
          <w:szCs w:val="24"/>
        </w:rPr>
        <w:t xml:space="preserve">3 ja 4 tähenduses </w:t>
      </w:r>
      <w:r w:rsidR="007D780E">
        <w:rPr>
          <w:rFonts w:ascii="Times New Roman" w:hAnsi="Times New Roman" w:cs="Times New Roman"/>
          <w:sz w:val="24"/>
          <w:szCs w:val="24"/>
        </w:rPr>
        <w:t>t</w:t>
      </w:r>
      <w:r w:rsidR="009E5E5D" w:rsidRPr="009E5E5D">
        <w:rPr>
          <w:rFonts w:ascii="Times New Roman" w:hAnsi="Times New Roman" w:cs="Times New Roman"/>
          <w:sz w:val="24"/>
          <w:szCs w:val="24"/>
        </w:rPr>
        <w:t>eadus- ja arendusasutuse</w:t>
      </w:r>
      <w:r w:rsidR="00EF2B8C">
        <w:rPr>
          <w:rFonts w:ascii="Times New Roman" w:hAnsi="Times New Roman" w:cs="Times New Roman"/>
          <w:sz w:val="24"/>
          <w:szCs w:val="24"/>
        </w:rPr>
        <w:t>,</w:t>
      </w:r>
      <w:r w:rsidR="005D2FA8">
        <w:rPr>
          <w:rFonts w:ascii="Times New Roman" w:hAnsi="Times New Roman" w:cs="Times New Roman"/>
          <w:sz w:val="24"/>
          <w:szCs w:val="24"/>
        </w:rPr>
        <w:t xml:space="preserve"> </w:t>
      </w:r>
      <w:r w:rsidR="00EF2B8C">
        <w:rPr>
          <w:rFonts w:ascii="Times New Roman" w:hAnsi="Times New Roman" w:cs="Times New Roman"/>
          <w:sz w:val="24"/>
          <w:szCs w:val="24"/>
        </w:rPr>
        <w:t xml:space="preserve">ülikooli või </w:t>
      </w:r>
      <w:proofErr w:type="spellStart"/>
      <w:r w:rsidR="00EF2B8C">
        <w:rPr>
          <w:rFonts w:ascii="Times New Roman" w:hAnsi="Times New Roman" w:cs="Times New Roman"/>
          <w:sz w:val="24"/>
          <w:szCs w:val="24"/>
        </w:rPr>
        <w:t>evalveeritud</w:t>
      </w:r>
      <w:proofErr w:type="spellEnd"/>
      <w:r w:rsidR="00EF2B8C">
        <w:rPr>
          <w:rFonts w:ascii="Times New Roman" w:hAnsi="Times New Roman" w:cs="Times New Roman"/>
          <w:sz w:val="24"/>
          <w:szCs w:val="24"/>
        </w:rPr>
        <w:t xml:space="preserve"> rakenduskõrgkooli</w:t>
      </w:r>
      <w:r w:rsidR="00393B53">
        <w:rPr>
          <w:rFonts w:ascii="Times New Roman" w:hAnsi="Times New Roman" w:cs="Times New Roman"/>
          <w:sz w:val="24"/>
          <w:szCs w:val="24"/>
        </w:rPr>
        <w:t xml:space="preserve"> </w:t>
      </w:r>
      <w:del w:id="515" w:author="Aili Sandre" w:date="2024-09-09T16:53:00Z">
        <w:r w:rsidR="00EF2B8C" w:rsidDel="00C31826">
          <w:rPr>
            <w:rFonts w:ascii="Times New Roman" w:hAnsi="Times New Roman" w:cs="Times New Roman"/>
            <w:sz w:val="24"/>
            <w:szCs w:val="24"/>
          </w:rPr>
          <w:delText xml:space="preserve"> </w:delText>
        </w:r>
      </w:del>
      <w:r w:rsidR="009E5E5D" w:rsidRPr="009E5E5D">
        <w:rPr>
          <w:rFonts w:ascii="Times New Roman" w:hAnsi="Times New Roman" w:cs="Times New Roman"/>
          <w:sz w:val="24"/>
          <w:szCs w:val="24"/>
        </w:rPr>
        <w:t xml:space="preserve">kui </w:t>
      </w:r>
      <w:proofErr w:type="spellStart"/>
      <w:r w:rsidR="009E5E5D" w:rsidRPr="009E5E5D">
        <w:rPr>
          <w:rFonts w:ascii="Times New Roman" w:hAnsi="Times New Roman" w:cs="Times New Roman"/>
          <w:sz w:val="24"/>
          <w:szCs w:val="24"/>
        </w:rPr>
        <w:t>kutsuja</w:t>
      </w:r>
      <w:proofErr w:type="spellEnd"/>
      <w:r w:rsidR="009E5E5D" w:rsidRPr="009E5E5D">
        <w:rPr>
          <w:rFonts w:ascii="Times New Roman" w:hAnsi="Times New Roman" w:cs="Times New Roman"/>
          <w:sz w:val="24"/>
          <w:szCs w:val="24"/>
        </w:rPr>
        <w:t xml:space="preserve">, kuhu välismaalasele teadus- või uurimistöö tegemiseks elamisluba töötamiseks antakse, kohustused lõpevad 180 päeva pärast </w:t>
      </w:r>
      <w:del w:id="516" w:author="Aili Sandre" w:date="2024-09-10T12:47:00Z">
        <w:r w:rsidR="009E5E5D" w:rsidRPr="009E5E5D" w:rsidDel="00FD4FDD">
          <w:rPr>
            <w:rFonts w:ascii="Times New Roman" w:hAnsi="Times New Roman" w:cs="Times New Roman"/>
            <w:sz w:val="24"/>
            <w:szCs w:val="24"/>
          </w:rPr>
          <w:delText xml:space="preserve">teadus- ja arendusasutuse </w:delText>
        </w:r>
        <w:r w:rsidR="006B1F5B" w:rsidDel="00FD4FDD">
          <w:rPr>
            <w:rFonts w:ascii="Times New Roman" w:hAnsi="Times New Roman" w:cs="Times New Roman"/>
            <w:sz w:val="24"/>
            <w:szCs w:val="24"/>
          </w:rPr>
          <w:delText xml:space="preserve">või kõrgkooli </w:delText>
        </w:r>
        <w:r w:rsidR="009E5E5D" w:rsidRPr="009E5E5D" w:rsidDel="00FD4FDD">
          <w:rPr>
            <w:rFonts w:ascii="Times New Roman" w:hAnsi="Times New Roman" w:cs="Times New Roman"/>
            <w:sz w:val="24"/>
            <w:szCs w:val="24"/>
          </w:rPr>
          <w:delText xml:space="preserve">poolt </w:delText>
        </w:r>
      </w:del>
      <w:r w:rsidR="009E5E5D" w:rsidRPr="009E5E5D">
        <w:rPr>
          <w:rFonts w:ascii="Times New Roman" w:hAnsi="Times New Roman" w:cs="Times New Roman"/>
          <w:sz w:val="24"/>
          <w:szCs w:val="24"/>
        </w:rPr>
        <w:t>käesolevas seaduses sätestatud teadus- ja arendusasutuse</w:t>
      </w:r>
      <w:r w:rsidR="004626D8">
        <w:rPr>
          <w:rFonts w:ascii="Times New Roman" w:hAnsi="Times New Roman" w:cs="Times New Roman"/>
          <w:sz w:val="24"/>
          <w:szCs w:val="24"/>
        </w:rPr>
        <w:t xml:space="preserve">, </w:t>
      </w:r>
      <w:r w:rsidR="004626D8">
        <w:rPr>
          <w:rFonts w:ascii="Times New Roman" w:hAnsi="Times New Roman" w:cs="Times New Roman"/>
          <w:sz w:val="24"/>
          <w:szCs w:val="24"/>
        </w:rPr>
        <w:lastRenderedPageBreak/>
        <w:t>ülikooli</w:t>
      </w:r>
      <w:r w:rsidR="009E5E5D" w:rsidRPr="009E5E5D">
        <w:rPr>
          <w:rFonts w:ascii="Times New Roman" w:hAnsi="Times New Roman" w:cs="Times New Roman"/>
          <w:sz w:val="24"/>
          <w:szCs w:val="24"/>
        </w:rPr>
        <w:t xml:space="preserve"> </w:t>
      </w:r>
      <w:r w:rsidR="00914487">
        <w:rPr>
          <w:rFonts w:ascii="Times New Roman" w:hAnsi="Times New Roman" w:cs="Times New Roman"/>
          <w:sz w:val="24"/>
          <w:szCs w:val="24"/>
        </w:rPr>
        <w:t xml:space="preserve">või </w:t>
      </w:r>
      <w:proofErr w:type="spellStart"/>
      <w:r w:rsidR="004626D8">
        <w:rPr>
          <w:rFonts w:ascii="Times New Roman" w:hAnsi="Times New Roman" w:cs="Times New Roman"/>
          <w:sz w:val="24"/>
          <w:szCs w:val="24"/>
        </w:rPr>
        <w:t>evalveeritud</w:t>
      </w:r>
      <w:proofErr w:type="spellEnd"/>
      <w:r w:rsidR="004626D8">
        <w:rPr>
          <w:rFonts w:ascii="Times New Roman" w:hAnsi="Times New Roman" w:cs="Times New Roman"/>
          <w:sz w:val="24"/>
          <w:szCs w:val="24"/>
        </w:rPr>
        <w:t xml:space="preserve"> rakendus</w:t>
      </w:r>
      <w:r w:rsidR="00914487">
        <w:rPr>
          <w:rFonts w:ascii="Times New Roman" w:hAnsi="Times New Roman" w:cs="Times New Roman"/>
          <w:sz w:val="24"/>
          <w:szCs w:val="24"/>
        </w:rPr>
        <w:t xml:space="preserve">kõrgkooli </w:t>
      </w:r>
      <w:r w:rsidR="009E5E5D" w:rsidRPr="009E5E5D">
        <w:rPr>
          <w:rFonts w:ascii="Times New Roman" w:hAnsi="Times New Roman" w:cs="Times New Roman"/>
          <w:sz w:val="24"/>
          <w:szCs w:val="24"/>
        </w:rPr>
        <w:t>teavitamiskohustuse täitmist või võõrustamislepingu lõppemist.“</w:t>
      </w:r>
      <w:r w:rsidR="00816EAA">
        <w:rPr>
          <w:rFonts w:ascii="Times New Roman" w:hAnsi="Times New Roman" w:cs="Times New Roman"/>
          <w:sz w:val="24"/>
          <w:szCs w:val="24"/>
        </w:rPr>
        <w:t>.</w:t>
      </w:r>
    </w:p>
    <w:p w14:paraId="35940FF4" w14:textId="77777777" w:rsidR="00545B13" w:rsidRPr="009E5E5D" w:rsidRDefault="00545B13" w:rsidP="009E5E5D">
      <w:pPr>
        <w:spacing w:after="0" w:line="240" w:lineRule="auto"/>
        <w:jc w:val="both"/>
        <w:rPr>
          <w:rFonts w:ascii="Times New Roman" w:hAnsi="Times New Roman" w:cs="Times New Roman"/>
          <w:sz w:val="24"/>
          <w:szCs w:val="24"/>
        </w:rPr>
      </w:pPr>
    </w:p>
    <w:p w14:paraId="646A03B4" w14:textId="0A2223F3" w:rsidR="00545B13" w:rsidRPr="00E472F6" w:rsidRDefault="00545B13" w:rsidP="00545B13">
      <w:pPr>
        <w:spacing w:after="0" w:line="240" w:lineRule="auto"/>
        <w:jc w:val="both"/>
        <w:rPr>
          <w:rFonts w:ascii="Times New Roman" w:hAnsi="Times New Roman" w:cs="Times New Roman"/>
          <w:b/>
          <w:bCs/>
          <w:sz w:val="24"/>
          <w:szCs w:val="24"/>
        </w:rPr>
      </w:pPr>
      <w:r w:rsidRPr="00E472F6">
        <w:rPr>
          <w:rFonts w:ascii="Times New Roman" w:hAnsi="Times New Roman" w:cs="Times New Roman"/>
          <w:b/>
          <w:bCs/>
          <w:sz w:val="24"/>
          <w:szCs w:val="24"/>
        </w:rPr>
        <w:t xml:space="preserve">§ </w:t>
      </w:r>
      <w:r w:rsidR="00384C8C">
        <w:rPr>
          <w:rFonts w:ascii="Times New Roman" w:hAnsi="Times New Roman" w:cs="Times New Roman"/>
          <w:b/>
          <w:bCs/>
          <w:sz w:val="24"/>
          <w:szCs w:val="24"/>
        </w:rPr>
        <w:t>5</w:t>
      </w:r>
      <w:r w:rsidR="00931078">
        <w:rPr>
          <w:rFonts w:ascii="Times New Roman" w:hAnsi="Times New Roman" w:cs="Times New Roman"/>
          <w:b/>
          <w:bCs/>
          <w:sz w:val="24"/>
          <w:szCs w:val="24"/>
        </w:rPr>
        <w:t>3</w:t>
      </w:r>
      <w:r w:rsidRPr="00E472F6">
        <w:rPr>
          <w:rFonts w:ascii="Times New Roman" w:hAnsi="Times New Roman" w:cs="Times New Roman"/>
          <w:b/>
          <w:bCs/>
          <w:sz w:val="24"/>
          <w:szCs w:val="24"/>
        </w:rPr>
        <w:t>. Teadus- ja arendustegevuse korralduse seaduse kehtetuks tunnistamine</w:t>
      </w:r>
    </w:p>
    <w:p w14:paraId="521CF5D8" w14:textId="77777777" w:rsidR="00545B13" w:rsidRPr="00E472F6" w:rsidRDefault="00545B13" w:rsidP="00545B13">
      <w:pPr>
        <w:spacing w:after="0" w:line="240" w:lineRule="auto"/>
        <w:jc w:val="both"/>
        <w:rPr>
          <w:rFonts w:ascii="Times New Roman" w:hAnsi="Times New Roman" w:cs="Times New Roman"/>
          <w:bCs/>
          <w:sz w:val="24"/>
          <w:szCs w:val="24"/>
        </w:rPr>
      </w:pPr>
    </w:p>
    <w:p w14:paraId="3C10370F" w14:textId="77777777" w:rsidR="00545B13" w:rsidRPr="00E472F6" w:rsidRDefault="00545B13" w:rsidP="00545B13">
      <w:pPr>
        <w:spacing w:after="0" w:line="240" w:lineRule="auto"/>
        <w:jc w:val="both"/>
        <w:rPr>
          <w:rFonts w:ascii="Times New Roman" w:hAnsi="Times New Roman" w:cs="Times New Roman"/>
          <w:sz w:val="24"/>
          <w:szCs w:val="24"/>
        </w:rPr>
      </w:pPr>
      <w:r w:rsidRPr="00E472F6">
        <w:rPr>
          <w:rFonts w:ascii="Times New Roman" w:hAnsi="Times New Roman" w:cs="Times New Roman"/>
          <w:bCs/>
          <w:sz w:val="24"/>
          <w:szCs w:val="24"/>
        </w:rPr>
        <w:t>Teadus- ja arendustegevuse korralduse seadus tunnistatakse kehtetuks.</w:t>
      </w:r>
    </w:p>
    <w:p w14:paraId="52E954DD" w14:textId="77777777" w:rsidR="00E472F6" w:rsidRDefault="00E472F6" w:rsidP="00E472F6">
      <w:pPr>
        <w:spacing w:after="0" w:line="240" w:lineRule="auto"/>
        <w:jc w:val="both"/>
        <w:rPr>
          <w:rFonts w:ascii="Times New Roman" w:hAnsi="Times New Roman" w:cs="Times New Roman"/>
          <w:b/>
          <w:bCs/>
          <w:sz w:val="24"/>
          <w:szCs w:val="24"/>
        </w:rPr>
      </w:pPr>
    </w:p>
    <w:p w14:paraId="50197C5A" w14:textId="4BEB9AAA" w:rsidR="00E472F6" w:rsidRPr="00E472F6" w:rsidRDefault="00E472F6" w:rsidP="00E472F6">
      <w:pPr>
        <w:spacing w:after="0" w:line="240" w:lineRule="auto"/>
        <w:contextualSpacing/>
        <w:jc w:val="both"/>
        <w:rPr>
          <w:rFonts w:ascii="Times New Roman" w:hAnsi="Times New Roman" w:cs="Times New Roman"/>
          <w:b/>
          <w:sz w:val="24"/>
          <w:szCs w:val="24"/>
        </w:rPr>
      </w:pPr>
      <w:r w:rsidRPr="00E472F6">
        <w:rPr>
          <w:rFonts w:ascii="Times New Roman" w:hAnsi="Times New Roman" w:cs="Times New Roman"/>
          <w:b/>
          <w:sz w:val="24"/>
          <w:szCs w:val="24"/>
        </w:rPr>
        <w:t xml:space="preserve">§ </w:t>
      </w:r>
      <w:r w:rsidR="00384C8C">
        <w:rPr>
          <w:rFonts w:ascii="Times New Roman" w:hAnsi="Times New Roman" w:cs="Times New Roman"/>
          <w:b/>
          <w:sz w:val="24"/>
          <w:szCs w:val="24"/>
        </w:rPr>
        <w:t>5</w:t>
      </w:r>
      <w:r w:rsidR="00931078">
        <w:rPr>
          <w:rFonts w:ascii="Times New Roman" w:hAnsi="Times New Roman" w:cs="Times New Roman"/>
          <w:b/>
          <w:sz w:val="24"/>
          <w:szCs w:val="24"/>
        </w:rPr>
        <w:t>4</w:t>
      </w:r>
      <w:r w:rsidRPr="00E472F6">
        <w:rPr>
          <w:rFonts w:ascii="Times New Roman" w:hAnsi="Times New Roman" w:cs="Times New Roman"/>
          <w:b/>
          <w:sz w:val="24"/>
          <w:szCs w:val="24"/>
        </w:rPr>
        <w:t>. Seaduse jõustumine</w:t>
      </w:r>
    </w:p>
    <w:p w14:paraId="7CC45EDC" w14:textId="77777777" w:rsidR="00E472F6" w:rsidRPr="00E472F6" w:rsidRDefault="00E472F6" w:rsidP="00E472F6">
      <w:pPr>
        <w:spacing w:after="0" w:line="240" w:lineRule="auto"/>
        <w:jc w:val="both"/>
        <w:rPr>
          <w:rFonts w:ascii="Times New Roman" w:hAnsi="Times New Roman" w:cs="Times New Roman"/>
          <w:sz w:val="24"/>
          <w:szCs w:val="24"/>
        </w:rPr>
      </w:pPr>
    </w:p>
    <w:p w14:paraId="147819C8" w14:textId="760B2678" w:rsidR="00E472F6" w:rsidRPr="00E472F6" w:rsidRDefault="00E472F6" w:rsidP="00E472F6">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 xml:space="preserve">Käesolev seadus jõustub </w:t>
      </w:r>
      <w:commentRangeStart w:id="517"/>
      <w:r w:rsidR="0030017D" w:rsidRPr="00E472F6">
        <w:rPr>
          <w:rFonts w:ascii="Times New Roman" w:hAnsi="Times New Roman" w:cs="Times New Roman"/>
          <w:sz w:val="24"/>
          <w:szCs w:val="24"/>
        </w:rPr>
        <w:t>202</w:t>
      </w:r>
      <w:r w:rsidR="0030017D">
        <w:rPr>
          <w:rFonts w:ascii="Times New Roman" w:hAnsi="Times New Roman" w:cs="Times New Roman"/>
          <w:sz w:val="24"/>
          <w:szCs w:val="24"/>
        </w:rPr>
        <w:t>5</w:t>
      </w:r>
      <w:r w:rsidRPr="00E472F6">
        <w:rPr>
          <w:rFonts w:ascii="Times New Roman" w:hAnsi="Times New Roman" w:cs="Times New Roman"/>
          <w:sz w:val="24"/>
          <w:szCs w:val="24"/>
        </w:rPr>
        <w:t>. aasta 1. jaanuaril.</w:t>
      </w:r>
      <w:commentRangeEnd w:id="517"/>
      <w:r w:rsidR="004E269D">
        <w:rPr>
          <w:rStyle w:val="Kommentaariviide"/>
        </w:rPr>
        <w:commentReference w:id="517"/>
      </w:r>
    </w:p>
    <w:p w14:paraId="5E81CADF" w14:textId="575A4A8F" w:rsidR="00E472F6" w:rsidRDefault="00E472F6" w:rsidP="00E472F6">
      <w:pPr>
        <w:spacing w:after="0" w:line="240" w:lineRule="auto"/>
        <w:jc w:val="both"/>
        <w:rPr>
          <w:rFonts w:ascii="Times New Roman" w:hAnsi="Times New Roman" w:cs="Times New Roman"/>
          <w:sz w:val="24"/>
          <w:szCs w:val="24"/>
        </w:rPr>
      </w:pPr>
    </w:p>
    <w:p w14:paraId="3450B636" w14:textId="77777777" w:rsidR="00E472F6" w:rsidRDefault="00E472F6" w:rsidP="00E472F6">
      <w:pPr>
        <w:spacing w:after="0" w:line="240" w:lineRule="auto"/>
        <w:jc w:val="both"/>
        <w:rPr>
          <w:rFonts w:ascii="Times New Roman" w:hAnsi="Times New Roman" w:cs="Times New Roman"/>
          <w:sz w:val="24"/>
          <w:szCs w:val="24"/>
        </w:rPr>
      </w:pPr>
    </w:p>
    <w:p w14:paraId="4DFDF7A3" w14:textId="24CFCA19" w:rsidR="00B203E3" w:rsidRPr="00B203E3" w:rsidRDefault="0030017D" w:rsidP="00B7799E">
      <w:pPr>
        <w:suppressAutoHyphens/>
        <w:spacing w:after="0" w:line="240" w:lineRule="auto"/>
        <w:jc w:val="both"/>
        <w:rPr>
          <w:rFonts w:ascii="Times New Roman" w:eastAsia="Times New Roman" w:hAnsi="Times New Roman" w:cs="Times New Roman"/>
          <w:color w:val="000000"/>
          <w:sz w:val="24"/>
          <w:szCs w:val="24"/>
          <w:lang w:eastAsia="et-EE"/>
        </w:rPr>
      </w:pPr>
      <w:bookmarkStart w:id="518" w:name="_Hlk66788165"/>
      <w:r>
        <w:rPr>
          <w:rFonts w:ascii="Times New Roman" w:eastAsia="Times New Roman" w:hAnsi="Times New Roman" w:cs="Times New Roman"/>
          <w:color w:val="000000"/>
          <w:sz w:val="24"/>
          <w:szCs w:val="24"/>
          <w:lang w:eastAsia="et-EE"/>
        </w:rPr>
        <w:t xml:space="preserve">Lauri </w:t>
      </w:r>
      <w:proofErr w:type="spellStart"/>
      <w:r>
        <w:rPr>
          <w:rFonts w:ascii="Times New Roman" w:eastAsia="Times New Roman" w:hAnsi="Times New Roman" w:cs="Times New Roman"/>
          <w:color w:val="000000"/>
          <w:sz w:val="24"/>
          <w:szCs w:val="24"/>
          <w:lang w:eastAsia="et-EE"/>
        </w:rPr>
        <w:t>Hussar</w:t>
      </w:r>
      <w:proofErr w:type="spellEnd"/>
    </w:p>
    <w:p w14:paraId="23120713" w14:textId="77777777" w:rsidR="00B203E3" w:rsidRPr="00B203E3" w:rsidRDefault="00B203E3" w:rsidP="00B203E3">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r w:rsidRPr="00B203E3">
        <w:rPr>
          <w:rFonts w:ascii="Times New Roman" w:eastAsia="Arial Unicode MS" w:hAnsi="Times New Roman" w:cs="Times New Roman"/>
          <w:kern w:val="3"/>
          <w:sz w:val="24"/>
          <w:szCs w:val="24"/>
          <w:lang w:eastAsia="et-EE"/>
        </w:rPr>
        <w:t>Riigikogu esimees</w:t>
      </w:r>
    </w:p>
    <w:p w14:paraId="05A63C19" w14:textId="77777777" w:rsidR="00B203E3" w:rsidRPr="00B203E3" w:rsidRDefault="00B203E3" w:rsidP="00B203E3">
      <w:pPr>
        <w:widowControl w:val="0"/>
        <w:tabs>
          <w:tab w:val="left" w:pos="0"/>
        </w:tabs>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p>
    <w:p w14:paraId="555C368A" w14:textId="77777777" w:rsidR="00B203E3" w:rsidRPr="00B203E3" w:rsidRDefault="00B203E3" w:rsidP="00B203E3">
      <w:pPr>
        <w:widowControl w:val="0"/>
        <w:tabs>
          <w:tab w:val="left" w:pos="0"/>
        </w:tabs>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p>
    <w:p w14:paraId="4DA53375" w14:textId="6946217A" w:rsidR="00B203E3" w:rsidRPr="00B203E3" w:rsidRDefault="00B203E3" w:rsidP="00B203E3">
      <w:pPr>
        <w:widowControl w:val="0"/>
        <w:pBdr>
          <w:bottom w:val="single" w:sz="12" w:space="11" w:color="auto"/>
        </w:pBdr>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r w:rsidRPr="00B203E3">
        <w:rPr>
          <w:rFonts w:ascii="Times New Roman" w:eastAsia="Arial Unicode MS" w:hAnsi="Times New Roman" w:cs="Times New Roman"/>
          <w:kern w:val="3"/>
          <w:sz w:val="24"/>
          <w:szCs w:val="24"/>
          <w:lang w:eastAsia="et-EE"/>
        </w:rPr>
        <w:t>Tallinn,</w:t>
      </w:r>
      <w:r w:rsidRPr="00B203E3">
        <w:rPr>
          <w:rFonts w:ascii="Times New Roman" w:eastAsia="Arial Unicode MS" w:hAnsi="Times New Roman" w:cs="Times New Roman"/>
          <w:kern w:val="3"/>
          <w:sz w:val="24"/>
          <w:szCs w:val="24"/>
          <w:lang w:eastAsia="et-EE"/>
        </w:rPr>
        <w:tab/>
      </w:r>
      <w:r w:rsidRPr="00B203E3">
        <w:rPr>
          <w:rFonts w:ascii="Times New Roman" w:eastAsia="Arial Unicode MS" w:hAnsi="Times New Roman" w:cs="Times New Roman"/>
          <w:kern w:val="3"/>
          <w:sz w:val="24"/>
          <w:szCs w:val="24"/>
          <w:lang w:eastAsia="et-EE"/>
        </w:rPr>
        <w:tab/>
      </w:r>
      <w:r w:rsidR="0030017D" w:rsidRPr="00B75F4D">
        <w:rPr>
          <w:rFonts w:ascii="Times New Roman" w:eastAsia="Arial Unicode MS" w:hAnsi="Times New Roman" w:cs="Times New Roman"/>
          <w:kern w:val="3"/>
          <w:sz w:val="24"/>
          <w:szCs w:val="24"/>
          <w:lang w:eastAsia="et-EE"/>
        </w:rPr>
        <w:t>2024</w:t>
      </w:r>
    </w:p>
    <w:p w14:paraId="2DFA12DF" w14:textId="118C5B92" w:rsidR="00F92F0D" w:rsidRDefault="00B203E3" w:rsidP="00B203E3">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r w:rsidRPr="00B203E3">
        <w:rPr>
          <w:rFonts w:ascii="Times New Roman" w:eastAsia="Arial Unicode MS" w:hAnsi="Times New Roman" w:cs="Times New Roman"/>
          <w:kern w:val="3"/>
          <w:sz w:val="24"/>
          <w:szCs w:val="24"/>
          <w:lang w:eastAsia="et-EE"/>
        </w:rPr>
        <w:t>Algatab Vabariigi Valitsus</w:t>
      </w:r>
    </w:p>
    <w:p w14:paraId="74D1A6B2" w14:textId="77777777" w:rsidR="00B203E3" w:rsidRPr="00B203E3" w:rsidRDefault="00B203E3" w:rsidP="00B203E3">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p>
    <w:p w14:paraId="29F4E5F7" w14:textId="77777777" w:rsidR="00B203E3" w:rsidRPr="00B203E3" w:rsidRDefault="00B203E3" w:rsidP="00B203E3">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r w:rsidRPr="00B203E3">
        <w:rPr>
          <w:rFonts w:ascii="Times New Roman" w:eastAsia="Arial Unicode MS" w:hAnsi="Times New Roman" w:cs="Times New Roman"/>
          <w:kern w:val="3"/>
          <w:sz w:val="24"/>
          <w:szCs w:val="24"/>
          <w:lang w:eastAsia="et-EE"/>
        </w:rPr>
        <w:t>Vabariigi Valitsuse nimel</w:t>
      </w:r>
    </w:p>
    <w:p w14:paraId="3326EC67" w14:textId="77777777" w:rsidR="00B203E3" w:rsidRPr="00B203E3" w:rsidRDefault="00B203E3" w:rsidP="00B203E3">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p>
    <w:p w14:paraId="774803AE" w14:textId="77777777" w:rsidR="00B203E3" w:rsidRPr="00B203E3" w:rsidRDefault="00B203E3" w:rsidP="00B203E3">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r w:rsidRPr="00B203E3">
        <w:rPr>
          <w:rFonts w:ascii="Times New Roman" w:eastAsia="Arial Unicode MS" w:hAnsi="Times New Roman" w:cs="Times New Roman"/>
          <w:kern w:val="3"/>
          <w:sz w:val="24"/>
          <w:szCs w:val="24"/>
          <w:lang w:eastAsia="et-EE"/>
        </w:rPr>
        <w:t>(allkirjastatud digitaalselt)</w:t>
      </w:r>
    </w:p>
    <w:p w14:paraId="20C2295E" w14:textId="77777777" w:rsidR="00B203E3" w:rsidRPr="00B203E3" w:rsidRDefault="00B203E3" w:rsidP="00B203E3">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r w:rsidRPr="00B203E3">
        <w:rPr>
          <w:rFonts w:ascii="Times New Roman" w:eastAsia="Arial Unicode MS" w:hAnsi="Times New Roman" w:cs="Times New Roman"/>
          <w:kern w:val="3"/>
          <w:sz w:val="24"/>
          <w:szCs w:val="24"/>
          <w:lang w:eastAsia="et-EE"/>
        </w:rPr>
        <w:t>Heili Tõnisson</w:t>
      </w:r>
    </w:p>
    <w:p w14:paraId="3C366C99" w14:textId="113B944C" w:rsidR="00280DDA" w:rsidRPr="00E36F9B" w:rsidRDefault="00B203E3" w:rsidP="00DA46C3">
      <w:pPr>
        <w:widowControl w:val="0"/>
        <w:suppressAutoHyphens/>
        <w:autoSpaceDN w:val="0"/>
        <w:spacing w:after="0" w:line="240" w:lineRule="auto"/>
        <w:jc w:val="both"/>
        <w:textAlignment w:val="baseline"/>
        <w:rPr>
          <w:rFonts w:ascii="Times New Roman" w:hAnsi="Times New Roman" w:cs="Times New Roman"/>
          <w:color w:val="000000"/>
          <w:sz w:val="24"/>
          <w:szCs w:val="24"/>
        </w:rPr>
      </w:pPr>
      <w:r w:rsidRPr="00B203E3">
        <w:rPr>
          <w:rFonts w:ascii="Times New Roman" w:eastAsia="Arial Unicode MS" w:hAnsi="Times New Roman" w:cs="Times New Roman"/>
          <w:kern w:val="3"/>
          <w:sz w:val="24"/>
          <w:szCs w:val="24"/>
          <w:lang w:eastAsia="et-EE"/>
        </w:rPr>
        <w:t>Valitsuse nõunik</w:t>
      </w:r>
      <w:bookmarkEnd w:id="518"/>
    </w:p>
    <w:sectPr w:rsidR="00280DDA" w:rsidRPr="00E36F9B" w:rsidSect="00351748">
      <w:headerReference w:type="even" r:id="rId15"/>
      <w:headerReference w:type="default" r:id="rId16"/>
      <w:footerReference w:type="even" r:id="rId17"/>
      <w:footerReference w:type="default" r:id="rId18"/>
      <w:headerReference w:type="first" r:id="rId19"/>
      <w:footerReference w:type="first" r:id="rId20"/>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Mari Käbi [2]" w:date="2024-09-19T13:10:00Z" w:initials="MK">
    <w:p w14:paraId="5AB15C5B" w14:textId="77777777" w:rsidR="00FB2BEF" w:rsidRDefault="00FB2BEF" w:rsidP="00FB2BEF">
      <w:pPr>
        <w:pStyle w:val="Kommentaaritekst"/>
      </w:pPr>
      <w:r>
        <w:rPr>
          <w:rStyle w:val="Kommentaariviide"/>
        </w:rPr>
        <w:annotationRef/>
      </w:r>
      <w:r>
        <w:t>Palume sõna "korralduse" pealkirjast välja jätta, sest muidu ei mahu eelnõu § 1 lg-s 1 sätestatud reguleerimisala (rahastamine ja järelevalve) pealkirja alla. Jättes sõna "korralduse" välja, muutub pealkiri laiemaks.</w:t>
      </w:r>
    </w:p>
  </w:comment>
  <w:comment w:id="7" w:author="Aili Sandre" w:date="2024-09-09T11:42:00Z" w:initials="AS">
    <w:p w14:paraId="4A65DC5D" w14:textId="2D59B295" w:rsidR="008136F7" w:rsidRDefault="008136F7" w:rsidP="008136F7">
      <w:pPr>
        <w:pStyle w:val="Kommentaaritekst"/>
      </w:pPr>
      <w:r>
        <w:rPr>
          <w:rStyle w:val="Kommentaariviide"/>
        </w:rPr>
        <w:annotationRef/>
      </w:r>
      <w:r>
        <w:t>...arvestades käesolevas seaduses sätestatut.</w:t>
      </w:r>
    </w:p>
  </w:comment>
  <w:comment w:id="8" w:author="Mari Käbi [2]" w:date="2024-09-19T13:11:00Z" w:initials="MK">
    <w:p w14:paraId="1A5CA13A" w14:textId="77777777" w:rsidR="00FB2BEF" w:rsidRDefault="00FB2BEF" w:rsidP="00FB2BEF">
      <w:pPr>
        <w:pStyle w:val="Kommentaaritekst"/>
      </w:pPr>
      <w:r>
        <w:rPr>
          <w:rStyle w:val="Kommentaariviide"/>
        </w:rPr>
        <w:annotationRef/>
      </w:r>
      <w:r>
        <w:t>Paragrahvi pealkirjas tuleks nimetada ka teadmussiire, sest seda ei kasutata teiste terminite defineerimisel.</w:t>
      </w:r>
    </w:p>
  </w:comment>
  <w:comment w:id="9" w:author="Mari Käbi" w:date="2024-09-12T12:28:00Z" w:initials="MK">
    <w:p w14:paraId="00776EF8" w14:textId="70C7AD32" w:rsidR="00D6413E" w:rsidRDefault="00D6413E" w:rsidP="00D6413E">
      <w:pPr>
        <w:pStyle w:val="Kommentaaritekst"/>
      </w:pPr>
      <w:r>
        <w:rPr>
          <w:rStyle w:val="Kommentaariviide"/>
        </w:rPr>
        <w:annotationRef/>
      </w:r>
      <w:r>
        <w:t xml:space="preserve">Kas pelgalt "või"st ei piisa? Kui võib olla üks või teine, kas siis võivad esineda ka koos, st ei pea olema ühtaegu nii ülekantav kui korratav, aga ei saa välistada, et on lisaks ülekantavale ka korratav? </w:t>
      </w:r>
    </w:p>
  </w:comment>
  <w:comment w:id="15" w:author="Mari Käbi" w:date="2024-09-17T20:22:00Z" w:initials="MK">
    <w:p w14:paraId="5EF12CE4" w14:textId="77777777" w:rsidR="00FF14F0" w:rsidRDefault="00FF14F0" w:rsidP="00FF14F0">
      <w:pPr>
        <w:pStyle w:val="Kommentaaritekst"/>
      </w:pPr>
      <w:r>
        <w:rPr>
          <w:rStyle w:val="Kommentaariviide"/>
        </w:rPr>
        <w:annotationRef/>
      </w:r>
      <w:r>
        <w:t>Soovitame osalised esmalt esimese lõikes loetleda. Nii tekiks paragrahvile üldnorm ja iga järgnev lõige täpsustaks üldnormis toodut.</w:t>
      </w:r>
    </w:p>
  </w:comment>
  <w:comment w:id="23" w:author="Mari Käbi" w:date="2024-09-17T20:10:00Z" w:initials="MK">
    <w:p w14:paraId="3E2BC43A" w14:textId="029F3204" w:rsidR="005F12BC" w:rsidRDefault="005F12BC" w:rsidP="005F12BC">
      <w:pPr>
        <w:pStyle w:val="Kommentaaritekst"/>
      </w:pPr>
      <w:r>
        <w:rPr>
          <w:rStyle w:val="Kommentaariviide"/>
        </w:rPr>
        <w:annotationRef/>
      </w:r>
      <w:r>
        <w:t>Ülikooli definitsioon kordab kõrgharidusseaduse §-s 20 toodut. Seega ei ole ülikooli eelnõus defineerida vaja. Kui ülikooli on vaja osalisena nimetada, tuleks teha lihtsalt viide kõrgharidusseadusele.</w:t>
      </w:r>
    </w:p>
  </w:comment>
  <w:comment w:id="40" w:author="Aili Sandre" w:date="2024-09-09T14:36:00Z" w:initials="AS">
    <w:p w14:paraId="47280B95" w14:textId="59035B08" w:rsidR="00C31826" w:rsidRDefault="00674458" w:rsidP="00C31826">
      <w:pPr>
        <w:pStyle w:val="Kommentaaritekst"/>
      </w:pPr>
      <w:r>
        <w:rPr>
          <w:rStyle w:val="Kommentaariviide"/>
        </w:rPr>
        <w:annotationRef/>
      </w:r>
      <w:r w:rsidR="00C31826">
        <w:t>Regulatsioon on ka reegel, sestap kas jätame selle sõna välja või kui siin on mõeldud (õigus)norme, siis niiviisi ka kirjutame.</w:t>
      </w:r>
    </w:p>
  </w:comment>
  <w:comment w:id="33" w:author="Aili Sandre" w:date="2024-09-09T15:14:00Z" w:initials="AS">
    <w:p w14:paraId="7666D4C6" w14:textId="28D61B84" w:rsidR="003F7485" w:rsidRDefault="003F7485" w:rsidP="003F7485">
      <w:pPr>
        <w:pStyle w:val="Kommentaaritekst"/>
      </w:pPr>
      <w:r>
        <w:rPr>
          <w:rStyle w:val="Kommentaariviide"/>
        </w:rPr>
        <w:annotationRef/>
      </w:r>
      <w:r>
        <w:t>Teaduseetika on eetika tegevuspõhimõtete järgimine teadus- ja arendustegevuses. Selle eesmärk on tagada teadus- ja arendustegevuse usaldusväärus, ausate ja kontrollitavate meetodite, heade tavade, reeglite, õigusnormide ja juhendite järgimine teadus- ja arendustegevuse planeerimisel, elluviimisel ja tulemuste avaldamisel.</w:t>
      </w:r>
    </w:p>
  </w:comment>
  <w:comment w:id="49" w:author="Mari Käbi" w:date="2024-09-12T12:29:00Z" w:initials="MK">
    <w:p w14:paraId="30896473" w14:textId="77777777" w:rsidR="00D6413E" w:rsidRDefault="00D6413E" w:rsidP="00D6413E">
      <w:pPr>
        <w:pStyle w:val="Kommentaaritekst"/>
      </w:pPr>
      <w:r>
        <w:rPr>
          <w:rStyle w:val="Kommentaariviide"/>
        </w:rPr>
        <w:annotationRef/>
      </w:r>
      <w:r>
        <w:t>i-täht oli puudu.</w:t>
      </w:r>
    </w:p>
  </w:comment>
  <w:comment w:id="63" w:author="Mari Käbi" w:date="2024-09-17T20:26:00Z" w:initials="MK">
    <w:p w14:paraId="7175B675" w14:textId="77777777" w:rsidR="00776E5F" w:rsidRDefault="00776E5F" w:rsidP="00776E5F">
      <w:pPr>
        <w:pStyle w:val="Kommentaaritekst"/>
      </w:pPr>
      <w:r>
        <w:rPr>
          <w:rStyle w:val="Kommentaariviide"/>
        </w:rPr>
        <w:annotationRef/>
      </w:r>
      <w:r>
        <w:t>Termin on eelnõus avamata. Kas sätte saaks sõnastada ka ilma selle terminita - teadlaste omavahelisi suhteid ning teadlaste suhteid üldisemalt kogu ühiskonnaga.</w:t>
      </w:r>
    </w:p>
  </w:comment>
  <w:comment w:id="77" w:author="Mari Käbi" w:date="2024-09-17T13:02:00Z" w:initials="MK">
    <w:p w14:paraId="11BC4986" w14:textId="178EEF8D" w:rsidR="00B441C3" w:rsidRDefault="00B441C3" w:rsidP="00B441C3">
      <w:pPr>
        <w:pStyle w:val="Kommentaaritekst"/>
      </w:pPr>
      <w:r>
        <w:rPr>
          <w:rStyle w:val="Kommentaariviide"/>
        </w:rPr>
        <w:annotationRef/>
      </w:r>
      <w:r>
        <w:t>Palume kaaluda, kas kogu peatükk reguleerib TAI riiklikku korraldamist, kas teadusinfosüsteem mahub riikliku korraldamise alla või peaks see olema reguleeritud omaette peatükis?</w:t>
      </w:r>
    </w:p>
  </w:comment>
  <w:comment w:id="83" w:author="Aili Sandre" w:date="2024-09-09T15:25:00Z" w:initials="AS">
    <w:p w14:paraId="2AC58E67" w14:textId="387E326C" w:rsidR="002C5371" w:rsidRDefault="002C5371" w:rsidP="002C5371">
      <w:pPr>
        <w:pStyle w:val="Kommentaaritekst"/>
      </w:pPr>
      <w:r>
        <w:rPr>
          <w:rStyle w:val="Kommentaariviide"/>
        </w:rPr>
        <w:annotationRef/>
      </w:r>
      <w:r>
        <w:t>Nii senise TANi uues nimetuses kui ka allpool on kirjutatud lahku.</w:t>
      </w:r>
    </w:p>
  </w:comment>
  <w:comment w:id="92" w:author="Mari Käbi" w:date="2024-09-13T07:47:00Z" w:initials="MK">
    <w:p w14:paraId="1E900E33" w14:textId="77777777" w:rsidR="006B2C62" w:rsidRDefault="008D1081" w:rsidP="006B2C62">
      <w:pPr>
        <w:pStyle w:val="Kommentaaritekst"/>
      </w:pPr>
      <w:r>
        <w:rPr>
          <w:rStyle w:val="Kommentaariviide"/>
        </w:rPr>
        <w:annotationRef/>
      </w:r>
      <w:r w:rsidR="006B2C62">
        <w:t>Lõiked 3-6 moodustavad omaette tervikliku regulatsiooni. Palume kaaluda, kas selgem lahedus oleks, kui lisada VV ülesannete hulka riiklike teaduspreemiate andmine ning lõigetest 4-6 moodustada omaette säte.</w:t>
      </w:r>
    </w:p>
  </w:comment>
  <w:comment w:id="102" w:author="Mari Käbi" w:date="2024-09-17T11:10:00Z" w:initials="MK">
    <w:p w14:paraId="210EF65D" w14:textId="77777777" w:rsidR="0058669A" w:rsidRDefault="00FD2B12" w:rsidP="0058669A">
      <w:pPr>
        <w:pStyle w:val="Kommentaaritekst"/>
      </w:pPr>
      <w:r>
        <w:rPr>
          <w:rStyle w:val="Kommentaariviide"/>
        </w:rPr>
        <w:annotationRef/>
      </w:r>
      <w:r w:rsidR="0058669A">
        <w:t>Palume kaalude §-de 8 ja 9 asukohtade vahetamist. VV puhul on esmalt toodud VV ülesanded ja seejärel VV nõuandva komisjoni ülesanded. Ka ministeeriumi puhul võiks samamoodi olla.</w:t>
      </w:r>
    </w:p>
  </w:comment>
  <w:comment w:id="104" w:author="Mari Käbi" w:date="2024-09-13T08:27:00Z" w:initials="MK">
    <w:p w14:paraId="65EAB75A" w14:textId="77777777" w:rsidR="0058669A" w:rsidRDefault="000E74E4" w:rsidP="0058669A">
      <w:pPr>
        <w:pStyle w:val="Kommentaaritekst"/>
      </w:pPr>
      <w:r>
        <w:rPr>
          <w:rStyle w:val="Kommentaariviide"/>
        </w:rPr>
        <w:annotationRef/>
      </w:r>
      <w:r w:rsidR="0058669A">
        <w:t>Leiame, et VV määrus ei ole antud olukorras kohane tase. Kuna tegemist on konkreetseid ministeeriume nõustava komisjoniga, piisab ka konkreetse ministri määrusest.</w:t>
      </w:r>
    </w:p>
    <w:p w14:paraId="5DE63D27" w14:textId="77777777" w:rsidR="0058669A" w:rsidRDefault="0058669A" w:rsidP="0058669A">
      <w:pPr>
        <w:pStyle w:val="Kommentaaritekst"/>
      </w:pPr>
      <w:r>
        <w:t>Palume vastavalt muuta ka lõiget 3.</w:t>
      </w:r>
    </w:p>
  </w:comment>
  <w:comment w:id="108" w:author="Aili Sandre" w:date="2024-09-09T15:50:00Z" w:initials="AS">
    <w:p w14:paraId="6B46C40D" w14:textId="3802D697" w:rsidR="00087096" w:rsidRDefault="00087096" w:rsidP="00087096">
      <w:pPr>
        <w:pStyle w:val="Kommentaaritekst"/>
      </w:pPr>
      <w:r>
        <w:rPr>
          <w:rStyle w:val="Kommentaariviide"/>
        </w:rPr>
        <w:annotationRef/>
      </w:r>
      <w:r>
        <w:t>Või: ...tarviliku ...rahastamise.</w:t>
      </w:r>
    </w:p>
  </w:comment>
  <w:comment w:id="118" w:author="Mari Käbi" w:date="2024-09-13T09:14:00Z" w:initials="MK">
    <w:p w14:paraId="0517C721" w14:textId="77777777" w:rsidR="009C47F3" w:rsidRDefault="00B2144B" w:rsidP="009C47F3">
      <w:pPr>
        <w:pStyle w:val="Kommentaaritekst"/>
      </w:pPr>
      <w:r>
        <w:rPr>
          <w:rStyle w:val="Kommentaariviide"/>
        </w:rPr>
        <w:annotationRef/>
      </w:r>
      <w:r w:rsidR="009C47F3">
        <w:t xml:space="preserve">Järelevalve peatükis on järelevalve ese seotud TAIKS ja selle alusel antud õigusaktides sätestatud nõuetega. Nõudeid on ilmselt rohkem kui vaid kvaliteediga seonduv. Palume jälgida, et ülesannete maht ja järelevalve ese oleks kooskõlas. </w:t>
      </w:r>
    </w:p>
  </w:comment>
  <w:comment w:id="127" w:author="Mari Käbi" w:date="2024-09-13T09:18:00Z" w:initials="MK">
    <w:p w14:paraId="4E53F8C5" w14:textId="77777777" w:rsidR="00047152" w:rsidRDefault="00B2144B" w:rsidP="00047152">
      <w:pPr>
        <w:pStyle w:val="Kommentaaritekst"/>
      </w:pPr>
      <w:r>
        <w:rPr>
          <w:rStyle w:val="Kommentaariviide"/>
        </w:rPr>
        <w:annotationRef/>
      </w:r>
      <w:r w:rsidR="00047152">
        <w:t>Eelnõu §-s 3 sätestatakse teadus- ja arendustegevuse osalised. Kas siinses sättes mõeldakse samu tegijaid? Kui jah, palume kasutada sama terminit. Kui ei, palume seletuskirjas täpsustada, keda siinses sättes silmas peetakse.</w:t>
      </w:r>
    </w:p>
  </w:comment>
  <w:comment w:id="128" w:author="Aili Sandre" w:date="2024-09-09T15:44:00Z" w:initials="AS">
    <w:p w14:paraId="76BE47D1" w14:textId="47E98E70" w:rsidR="00BB0F3D" w:rsidRDefault="00BB0F3D" w:rsidP="00BB0F3D">
      <w:pPr>
        <w:pStyle w:val="Kommentaaritekst"/>
      </w:pPr>
      <w:r>
        <w:rPr>
          <w:rStyle w:val="Kommentaariviide"/>
        </w:rPr>
        <w:annotationRef/>
      </w:r>
      <w:r>
        <w:t>(ühiskondlike) asutuste?</w:t>
      </w:r>
    </w:p>
  </w:comment>
  <w:comment w:id="129" w:author="Mari Käbi" w:date="2024-09-13T09:19:00Z" w:initials="MK">
    <w:p w14:paraId="722CBA96" w14:textId="77777777" w:rsidR="00047152" w:rsidRDefault="00B2144B" w:rsidP="00047152">
      <w:pPr>
        <w:pStyle w:val="Kommentaaritekst"/>
      </w:pPr>
      <w:r>
        <w:rPr>
          <w:rStyle w:val="Kommentaariviide"/>
        </w:rPr>
        <w:annotationRef/>
      </w:r>
      <w:r w:rsidR="00047152">
        <w:t>Juhime tähelepanu, et eelnõu ei reguleeri institutsionaalsete eetikakomiteedega seonduvat. Seega jääb ka volitusnorm arusaamatuks, sellest ei selgu üheselt, milleks ministrile volitus antakse. Samuti ei ava lõike kohta seletuskirjas toodu, mis on institutsionaalne eetikakomitee. Institutsionaalsest eetikakomiteest on võimalik aimu saada läbi seletuskirja muudes osades toodud näidete. Sellest jääb volitusnormi selgeks sisutamiseks siiski väheseks.</w:t>
      </w:r>
    </w:p>
  </w:comment>
  <w:comment w:id="131" w:author="Mari Käbi" w:date="2024-09-16T16:56:00Z" w:initials="MK">
    <w:p w14:paraId="031D2650" w14:textId="51C04730" w:rsidR="005B7171" w:rsidRDefault="005B7171" w:rsidP="005B7171">
      <w:pPr>
        <w:pStyle w:val="Kommentaaritekst"/>
      </w:pPr>
      <w:r>
        <w:rPr>
          <w:rStyle w:val="Kommentaariviide"/>
        </w:rPr>
        <w:annotationRef/>
      </w:r>
      <w:r>
        <w:t>Palume seletuskirjas täpsustada, millised suhted saavad olema seaduse alusel loodud eetikakomitee ja institutsionaalse eetikakomitee vahel (st mis juhul kummasse pöörduda tuleb jne).</w:t>
      </w:r>
    </w:p>
  </w:comment>
  <w:comment w:id="133" w:author="Mari Käbi" w:date="2024-09-17T20:51:00Z" w:initials="MK">
    <w:p w14:paraId="07A0B6E8" w14:textId="77777777" w:rsidR="00C776BE" w:rsidRDefault="00C776BE" w:rsidP="00C776BE">
      <w:pPr>
        <w:pStyle w:val="Kommentaaritekst"/>
      </w:pPr>
      <w:r>
        <w:rPr>
          <w:rStyle w:val="Kommentaariviide"/>
        </w:rPr>
        <w:annotationRef/>
      </w:r>
      <w:r>
        <w:t>Volitusnorm sõnastatakse standardsel kujul tuues esmalt välja volituse sisu ja seejärel kehtestaja ja õigusakti liigi.</w:t>
      </w:r>
    </w:p>
  </w:comment>
  <w:comment w:id="134" w:author="Mari Käbi" w:date="2024-09-13T09:26:00Z" w:initials="MK">
    <w:p w14:paraId="6F5E9627" w14:textId="5E111574" w:rsidR="00047152" w:rsidRDefault="009B458F" w:rsidP="00047152">
      <w:pPr>
        <w:pStyle w:val="Kommentaaritekst"/>
      </w:pPr>
      <w:r>
        <w:rPr>
          <w:rStyle w:val="Kommentaariviide"/>
        </w:rPr>
        <w:annotationRef/>
      </w:r>
      <w:r w:rsidR="00047152">
        <w:t>Vabariigi Valitsuse seaduse kohaselt on innovatsioon Majandus- ja Kommunikatsiooniministeeriumi vastutusalas. Sellest lähtudes loetletakse siinses sättes üles just MKM ülesanded. Siiski tekib küsimus, kas MKM-le laienevad ka lõikes 3 toodud ülesanded, sest lisaks innovatsioonile on MKM vastutusalas ka ettevõtjate teadus- ja arendustegevus. Palume seletuskirja vastavalt täpsustada.</w:t>
      </w:r>
    </w:p>
  </w:comment>
  <w:comment w:id="148" w:author="Mari Käbi" w:date="2024-09-16T14:28:00Z" w:initials="MK">
    <w:p w14:paraId="57C039A0" w14:textId="77777777" w:rsidR="00816B0E" w:rsidRDefault="00816B0E" w:rsidP="00816B0E">
      <w:pPr>
        <w:pStyle w:val="Kommentaaritekst"/>
      </w:pPr>
      <w:r>
        <w:rPr>
          <w:rStyle w:val="Kommentaariviide"/>
        </w:rPr>
        <w:annotationRef/>
      </w:r>
      <w:r>
        <w:t>VVS § 77 lg 1 p 14 kohaselt on ka Riigikantseleil oma poliitika kujundamise valdkond. Kas talle peaks laienema ka selles osas kõikide ministeeriumite TA tegevusega seotud nõuded?</w:t>
      </w:r>
    </w:p>
  </w:comment>
  <w:comment w:id="151" w:author="Aili Sandre" w:date="2024-09-09T15:48:00Z" w:initials="AS">
    <w:p w14:paraId="177487E2" w14:textId="189FBABD" w:rsidR="00BB0F3D" w:rsidRDefault="00BB0F3D" w:rsidP="00BB0F3D">
      <w:pPr>
        <w:pStyle w:val="Kommentaaritekst"/>
      </w:pPr>
      <w:r>
        <w:rPr>
          <w:rStyle w:val="Kommentaariviide"/>
        </w:rPr>
        <w:annotationRef/>
      </w:r>
      <w:r>
        <w:t>Või:...tarviliku...rahastamise</w:t>
      </w:r>
    </w:p>
  </w:comment>
  <w:comment w:id="154" w:author="Mari Käbi" w:date="2024-09-16T14:32:00Z" w:initials="MK">
    <w:p w14:paraId="3DF8E43B" w14:textId="77777777" w:rsidR="00816B0E" w:rsidRDefault="00816B0E" w:rsidP="00816B0E">
      <w:pPr>
        <w:pStyle w:val="Kommentaaritekst"/>
      </w:pPr>
      <w:r>
        <w:rPr>
          <w:rStyle w:val="Kommentaariviide"/>
        </w:rPr>
        <w:annotationRef/>
      </w:r>
      <w:r>
        <w:t>Teadus- ja arendustegevuse eest vastutavad VVS kohaselt nii HTM kui ka MKM. (ettevõtete TA tegevused) Palume täpsustada, milline ministeerium teostab asutajaõigusi või tehakse seda ühiselt?</w:t>
      </w:r>
    </w:p>
  </w:comment>
  <w:comment w:id="156" w:author="Aili Sandre" w:date="2024-09-09T16:12:00Z" w:initials="AS">
    <w:p w14:paraId="5BCFC459" w14:textId="6A220E94" w:rsidR="00101F84" w:rsidRDefault="00101F84" w:rsidP="00101F84">
      <w:pPr>
        <w:pStyle w:val="Kommentaaritekst"/>
      </w:pPr>
      <w:r>
        <w:rPr>
          <w:rStyle w:val="Kommentaariviide"/>
        </w:rPr>
        <w:annotationRef/>
      </w:r>
      <w:r>
        <w:t>Korraldab riiklike uurimistoetuste andmist ja rahastab neid?</w:t>
      </w:r>
    </w:p>
  </w:comment>
  <w:comment w:id="163" w:author="Mari Käbi" w:date="2024-09-16T14:35:00Z" w:initials="MK">
    <w:p w14:paraId="083279CC" w14:textId="77777777" w:rsidR="00C57A26" w:rsidRDefault="00C57A26" w:rsidP="00C57A26">
      <w:pPr>
        <w:pStyle w:val="Kommentaaritekst"/>
      </w:pPr>
      <w:r>
        <w:rPr>
          <w:rStyle w:val="Kommentaariviide"/>
        </w:rPr>
        <w:annotationRef/>
      </w:r>
      <w:r>
        <w:t>Mujal eelnõus viidatakse pigem evalveeritud rakenduskõrgkoolidele. Kas siin piisab ka lihtsalt "kõrgkoolide" nimetamisest?</w:t>
      </w:r>
    </w:p>
  </w:comment>
  <w:comment w:id="215" w:author="Mari Käbi" w:date="2024-09-16T14:53:00Z" w:initials="MK">
    <w:p w14:paraId="3C4A69F2" w14:textId="77777777" w:rsidR="00D62098" w:rsidRDefault="00D62098" w:rsidP="00D62098">
      <w:pPr>
        <w:pStyle w:val="Kommentaaritekst"/>
      </w:pPr>
      <w:r>
        <w:rPr>
          <w:rStyle w:val="Kommentaariviide"/>
        </w:rPr>
        <w:annotationRef/>
      </w:r>
      <w:r>
        <w:t xml:space="preserve">Kas nii HTM kui ka MKM saavad kehtestada  oma hindamisnõukogu moodustamise korra ja töökorra? </w:t>
      </w:r>
    </w:p>
  </w:comment>
  <w:comment w:id="218" w:author="Mari Käbi" w:date="2024-09-16T15:30:00Z" w:initials="MK">
    <w:p w14:paraId="7F51D127" w14:textId="77777777" w:rsidR="00AF3F3B" w:rsidRDefault="002F3F56" w:rsidP="00AF3F3B">
      <w:pPr>
        <w:pStyle w:val="Kommentaaritekst"/>
      </w:pPr>
      <w:r>
        <w:rPr>
          <w:rStyle w:val="Kommentaariviide"/>
        </w:rPr>
        <w:annotationRef/>
      </w:r>
      <w:r w:rsidR="00AF3F3B">
        <w:t>Kas lause teist poolt (viib ellu … toetusmeetmeid) on üldse vaja, sest ka see mahub sõna "toetab" alla? Kui toetusmeetmete all mõeldakse riiklikke toetusi (raha), siis tuleb säte ka nii sõnastada.</w:t>
      </w:r>
    </w:p>
  </w:comment>
  <w:comment w:id="219" w:author="Mari Käbi" w:date="2024-09-16T15:20:00Z" w:initials="MK">
    <w:p w14:paraId="35684922" w14:textId="6E494607" w:rsidR="00482B4E" w:rsidRDefault="00482B4E" w:rsidP="00482B4E">
      <w:pPr>
        <w:pStyle w:val="Kommentaaritekst"/>
      </w:pPr>
      <w:r>
        <w:rPr>
          <w:rStyle w:val="Kommentaariviide"/>
        </w:rPr>
        <w:annotationRef/>
      </w:r>
      <w:r>
        <w:t>Eelnõu § 10 kohaselt on teadus- ja arendusasutuste rahvusvahelise koostöö edendamine ja rahastamine teadus- ja arendustegevuse poliitika rakendusüksuse ülesanne. Siinne säte näeb ettevõtjate teadus-ja arendustegevusega seonduva rahvusvahelise koostöö toetamise ette innovatsioonipoliitika rakendusüksuse ülesandena. Kuidas kaks nimetatud sätet omavahel koos mõjuvad, kui esimeses ei ole välistust ettevõtjate kohta? Ka seletuskiri ei ava normide omavahelist suhet. Palume seda vähemalt seletuskirjas selgitada.</w:t>
      </w:r>
    </w:p>
  </w:comment>
  <w:comment w:id="230" w:author="Mari Käbi" w:date="2024-09-16T15:28:00Z" w:initials="MK">
    <w:p w14:paraId="7AA27881" w14:textId="77777777" w:rsidR="00482B4E" w:rsidRDefault="00482B4E" w:rsidP="00482B4E">
      <w:pPr>
        <w:pStyle w:val="Kommentaaritekst"/>
      </w:pPr>
      <w:r>
        <w:rPr>
          <w:rStyle w:val="Kommentaariviide"/>
        </w:rPr>
        <w:annotationRef/>
      </w:r>
      <w:r>
        <w:t>Eelmises sättes räägitakse riiklikest uurimistoetustest, siin riiklikest toetusmeetmetest. Kas tegemist on erinevate nähtustega? Kui jah, milles seisnevad erisused (seletuskiri siin ei aita). Kui ei, palume kasutada sama terminit.</w:t>
      </w:r>
    </w:p>
  </w:comment>
  <w:comment w:id="234" w:author="Mari Käbi [2]" w:date="2024-09-18T13:34:00Z" w:initials="MK">
    <w:p w14:paraId="1F4592DD" w14:textId="77777777" w:rsidR="00A5315D" w:rsidRDefault="00A5315D" w:rsidP="00A5315D">
      <w:pPr>
        <w:pStyle w:val="Kommentaaritekst"/>
      </w:pPr>
      <w:r>
        <w:rPr>
          <w:rStyle w:val="Kommentaariviide"/>
        </w:rPr>
        <w:annotationRef/>
      </w:r>
      <w:r>
        <w:t>Palume leida terminile eestikeelne vaste. Kas sobiks näiteks  "ärilise võimalusega"; "ärilise väljavaatega"?</w:t>
      </w:r>
    </w:p>
  </w:comment>
  <w:comment w:id="257" w:author="Mari Käbi" w:date="2024-09-17T13:06:00Z" w:initials="MK">
    <w:p w14:paraId="36A3F7B3" w14:textId="0A4BC621" w:rsidR="000F7F53" w:rsidRDefault="000F7F53" w:rsidP="000F7F53">
      <w:pPr>
        <w:pStyle w:val="Kommentaaritekst"/>
      </w:pPr>
      <w:r>
        <w:rPr>
          <w:rStyle w:val="Kommentaariviide"/>
        </w:rPr>
        <w:annotationRef/>
      </w:r>
      <w:r>
        <w:t xml:space="preserve">Miks on vajalik tähtajatu säilitamine? Andmed, mis on arhiiviväärtuslikud, tuleb üle anda rahvusarhiivi ja andmekogust kustutada nagu ütleb ka järgine lause. Seega tuleb andmekogu eesmärki arvestades määrata kui kaua andmeid tegelikult säilitada vaja on. </w:t>
      </w:r>
    </w:p>
  </w:comment>
  <w:comment w:id="261" w:author="Mari Käbi" w:date="2024-09-17T13:09:00Z" w:initials="MK">
    <w:p w14:paraId="0B1399F0" w14:textId="77777777" w:rsidR="000F7F53" w:rsidRDefault="000F7F53" w:rsidP="000F7F53">
      <w:pPr>
        <w:pStyle w:val="Kommentaaritekst"/>
      </w:pPr>
      <w:r>
        <w:rPr>
          <w:rStyle w:val="Kommentaariviide"/>
        </w:rPr>
        <w:annotationRef/>
      </w:r>
      <w:r>
        <w:t xml:space="preserve">Leiame, et seda sätet ei ole vaja. IKÜM  art 28 kohaselt võib vastutav töötleja määrata, milliseid ülesandeid ta volitatud töötlejale edasi volitab. </w:t>
      </w:r>
    </w:p>
  </w:comment>
  <w:comment w:id="264" w:author="Mari Käbi" w:date="2024-09-17T11:40:00Z" w:initials="MK">
    <w:p w14:paraId="1969AACE" w14:textId="6E4A90D9" w:rsidR="00B441C3" w:rsidRDefault="00165EA4" w:rsidP="00B441C3">
      <w:pPr>
        <w:pStyle w:val="Kommentaaritekst"/>
      </w:pPr>
      <w:r>
        <w:rPr>
          <w:rStyle w:val="Kommentaariviide"/>
        </w:rPr>
        <w:annotationRef/>
      </w:r>
      <w:r w:rsidR="00B441C3">
        <w:t>Kas VV määrus on kohane tasand? Kas infosüsteemi põhimääruse võib kehtestada ka ministri määrusega?</w:t>
      </w:r>
    </w:p>
  </w:comment>
  <w:comment w:id="294" w:author="Aili Sandre" w:date="2024-09-10T10:24:00Z" w:initials="AS">
    <w:p w14:paraId="68B88821" w14:textId="375751B5" w:rsidR="00EC63AF" w:rsidRDefault="00EC63AF" w:rsidP="00EC63AF">
      <w:pPr>
        <w:pStyle w:val="Kommentaaritekst"/>
      </w:pPr>
      <w:r>
        <w:rPr>
          <w:rStyle w:val="Kommentaariviide"/>
        </w:rPr>
        <w:annotationRef/>
      </w:r>
      <w:r>
        <w:t>...hindamist taotlev isik</w:t>
      </w:r>
    </w:p>
  </w:comment>
  <w:comment w:id="295" w:author="Mari Käbi" w:date="2024-09-13T11:09:00Z" w:initials="MK">
    <w:p w14:paraId="1CA718AA" w14:textId="77777777" w:rsidR="005C4434" w:rsidRDefault="005C4434" w:rsidP="005C4434">
      <w:pPr>
        <w:pStyle w:val="Kommentaaritekst"/>
      </w:pPr>
      <w:r>
        <w:rPr>
          <w:rStyle w:val="Kommentaariviide"/>
        </w:rPr>
        <w:annotationRef/>
      </w:r>
      <w:r>
        <w:t>Kas siin ei peaks olema  "...TA tegevuse valdkonna eest vastutava ministeerium...</w:t>
      </w:r>
    </w:p>
  </w:comment>
  <w:comment w:id="298" w:author="Mari Käbi" w:date="2024-09-17T11:44:00Z" w:initials="MK">
    <w:p w14:paraId="27095B62" w14:textId="77777777" w:rsidR="00B441C3" w:rsidRDefault="00165EA4" w:rsidP="00B441C3">
      <w:pPr>
        <w:pStyle w:val="Kommentaaritekst"/>
      </w:pPr>
      <w:r>
        <w:rPr>
          <w:rStyle w:val="Kommentaariviide"/>
        </w:rPr>
        <w:annotationRef/>
      </w:r>
      <w:r w:rsidR="00B441C3">
        <w:t>Kas pealkiri ei ole liiga kitsas? Sättes reguleeritakse ka ettepaneku tegemist täiendavaks evalveerimiseks.</w:t>
      </w:r>
    </w:p>
  </w:comment>
  <w:comment w:id="300" w:author="Mari Käbi" w:date="2024-09-16T15:48:00Z" w:initials="MK">
    <w:p w14:paraId="46BD2B16" w14:textId="532D2C47" w:rsidR="006E34D9" w:rsidRDefault="006E34D9" w:rsidP="006E34D9">
      <w:pPr>
        <w:pStyle w:val="Kommentaaritekst"/>
      </w:pPr>
      <w:r>
        <w:rPr>
          <w:rStyle w:val="Kommentaariviide"/>
        </w:rPr>
        <w:annotationRef/>
      </w:r>
      <w:r>
        <w:t xml:space="preserve">Eelnõu § 15 lg 5 kohaselt ei ole ülikooli ja evalveeritud rakenduskõrgkooli välishindamine evalveerimine, vaid see toimub institutsionaalse akrediteerimise käigus. Siinses sättes räägitakse siiski ka ülikoolide jt puhul evalveerimisotsusest. </w:t>
      </w:r>
    </w:p>
  </w:comment>
  <w:comment w:id="309" w:author="Mari Käbi" w:date="2024-09-13T12:40:00Z" w:initials="MK">
    <w:p w14:paraId="0F1B6D00" w14:textId="0D52BFC5" w:rsidR="00C16F42" w:rsidRDefault="00C16F42" w:rsidP="00C16F42">
      <w:pPr>
        <w:pStyle w:val="Kommentaaritekst"/>
      </w:pPr>
      <w:r>
        <w:rPr>
          <w:rStyle w:val="Kommentaariviide"/>
        </w:rPr>
        <w:annotationRef/>
      </w:r>
      <w:r>
        <w:t>Kas lg 4 on seotud lg-ga 3, st kas ettepaneku läbida evalveerimine saab teha vaid ühinemise/jagunemise puhul, või suvaliselt, kui on tekkinud alused? Lugedes tekkis mulje, et ettepaneku saab teha vaid lg-s 3 sätestatud olukorras. Kui see nii ei ole, kas siis tuleks lõigete järjekorda muuta? Praeune lg 4 on justkui üldnorm ja lg 3 erinorm?</w:t>
      </w:r>
    </w:p>
  </w:comment>
  <w:comment w:id="313" w:author="Mari Käbi" w:date="2024-09-13T12:28:00Z" w:initials="MK">
    <w:p w14:paraId="639BAABA" w14:textId="77777777" w:rsidR="00CB5ED7" w:rsidRDefault="003F54ED" w:rsidP="00CB5ED7">
      <w:pPr>
        <w:pStyle w:val="Kommentaaritekst"/>
      </w:pPr>
      <w:r>
        <w:rPr>
          <w:rStyle w:val="Kommentaariviide"/>
        </w:rPr>
        <w:annotationRef/>
      </w:r>
      <w:r w:rsidR="00CB5ED7">
        <w:t>Miks siin ei kasutata sama sõnastust nagu eelmistest punktides - asutuse või juriidilise isiku ühinemise või jagunemise ….?</w:t>
      </w:r>
    </w:p>
  </w:comment>
  <w:comment w:id="315" w:author="Mari Käbi" w:date="2024-09-13T12:29:00Z" w:initials="MK">
    <w:p w14:paraId="6C5B9DF7" w14:textId="77777777" w:rsidR="00CB5ED7" w:rsidRDefault="003F54ED" w:rsidP="00CB5ED7">
      <w:pPr>
        <w:pStyle w:val="Kommentaaritekst"/>
      </w:pPr>
      <w:r>
        <w:rPr>
          <w:rStyle w:val="Kommentaariviide"/>
        </w:rPr>
        <w:annotationRef/>
      </w:r>
      <w:r w:rsidR="00CB5ED7">
        <w:t>Pigem - lõikes 7?</w:t>
      </w:r>
    </w:p>
  </w:comment>
  <w:comment w:id="316" w:author="Mari Käbi" w:date="2024-09-13T12:32:00Z" w:initials="MK">
    <w:p w14:paraId="12537479" w14:textId="568F616D" w:rsidR="003F54ED" w:rsidRDefault="003F54ED" w:rsidP="003F54ED">
      <w:pPr>
        <w:pStyle w:val="Kommentaaritekst"/>
      </w:pPr>
      <w:r>
        <w:rPr>
          <w:rStyle w:val="Kommentaariviide"/>
        </w:rPr>
        <w:annotationRef/>
      </w:r>
      <w:r>
        <w:t>Kas see on põhjendatud? Kui rakenduskõrgkool jaguneb, siis kas evalveerimise ettepanek tehakse mõlemale osale (nii põhiosale kui eraldunud osale)? Kui ainult eraldunud osale, kas siis on põhjendatud põhiosa positiivne evalveerimine kehtetuks tunnistada?</w:t>
      </w:r>
    </w:p>
  </w:comment>
  <w:comment w:id="319" w:author="Mari Käbi" w:date="2024-09-17T21:14:00Z" w:initials="MK">
    <w:p w14:paraId="507D195F" w14:textId="77777777" w:rsidR="00964AF7" w:rsidRDefault="00964AF7" w:rsidP="00964AF7">
      <w:pPr>
        <w:pStyle w:val="Kommentaaritekst"/>
      </w:pPr>
      <w:r>
        <w:rPr>
          <w:rStyle w:val="Kommentaariviide"/>
        </w:rPr>
        <w:annotationRef/>
      </w:r>
      <w:r>
        <w:t>Kas kulude katmist ei saaks sõnastada sarnaselt eelnõu § 16 lõikes 5 toodule, sest sealne sõnastus on oluliselt lihtsam - temaatilise hindamisega seotud kulud katab TA tegevuse eest vastutav ministeerium arvestades lõikes 4 sätestatut.</w:t>
      </w:r>
    </w:p>
  </w:comment>
  <w:comment w:id="330" w:author="Mari Käbi" w:date="2024-09-13T13:35:00Z" w:initials="MK">
    <w:p w14:paraId="4A20812C" w14:textId="3F69D177" w:rsidR="00B441C3" w:rsidRDefault="00051E5B" w:rsidP="00B441C3">
      <w:pPr>
        <w:pStyle w:val="Kommentaaritekst"/>
      </w:pPr>
      <w:r>
        <w:rPr>
          <w:rStyle w:val="Kommentaariviide"/>
        </w:rPr>
        <w:annotationRef/>
      </w:r>
      <w:r w:rsidR="00B441C3">
        <w:t>Kas siin on asjakohane keskenduda tarbijatele/tarbimisele? Kas parem ei oleks rääkida hüvest, mida saavad kasutada kõik ühiskonna liikmed.</w:t>
      </w:r>
    </w:p>
    <w:p w14:paraId="5EEB2541" w14:textId="77777777" w:rsidR="00B441C3" w:rsidRDefault="00B441C3" w:rsidP="00B441C3">
      <w:pPr>
        <w:pStyle w:val="Kommentaaritekst"/>
      </w:pPr>
      <w:r>
        <w:t xml:space="preserve">Lisaks, kas avaliku hüve defineerimine TAIKS-s on asjakohane ja vajalik? </w:t>
      </w:r>
    </w:p>
  </w:comment>
  <w:comment w:id="339" w:author="Mari Käbi" w:date="2024-09-17T21:20:00Z" w:initials="MK">
    <w:p w14:paraId="43AA8EE3" w14:textId="77777777" w:rsidR="00964AF7" w:rsidRDefault="00964AF7" w:rsidP="00964AF7">
      <w:pPr>
        <w:pStyle w:val="Kommentaaritekst"/>
      </w:pPr>
      <w:r>
        <w:rPr>
          <w:rStyle w:val="Kommentaariviide"/>
        </w:rPr>
        <w:annotationRef/>
      </w:r>
      <w:r>
        <w:t>Puudu on lehekülgede numbrid.</w:t>
      </w:r>
    </w:p>
  </w:comment>
  <w:comment w:id="381" w:author="Mari Käbi" w:date="2024-09-17T09:15:00Z" w:initials="MK">
    <w:p w14:paraId="306E5818" w14:textId="03A0F9BE" w:rsidR="000F7F53" w:rsidRDefault="00970CAC" w:rsidP="000F7F53">
      <w:pPr>
        <w:pStyle w:val="Kommentaaritekst"/>
      </w:pPr>
      <w:r>
        <w:rPr>
          <w:rStyle w:val="Kommentaariviide"/>
        </w:rPr>
        <w:annotationRef/>
      </w:r>
      <w:r w:rsidR="000F7F53">
        <w:t>Palume selgesti välja tuua, et eetikakomitee annab hinnangu ka IKS § 6 tingimustel täitmisele.</w:t>
      </w:r>
    </w:p>
    <w:p w14:paraId="04630C95" w14:textId="77777777" w:rsidR="000F7F53" w:rsidRDefault="000F7F53" w:rsidP="000F7F53">
      <w:pPr>
        <w:pStyle w:val="Kommentaaritekst"/>
      </w:pPr>
      <w:r>
        <w:t>See on juba kehtivast IKS-ist tulenev kohustus. Seega ei laiendata sätte sõnastuse täiendamisega kohtuste hulka, vaid tuuakse  õigusselguse huvides kohustus ka siinses sättes välja.</w:t>
      </w:r>
    </w:p>
  </w:comment>
  <w:comment w:id="394" w:author="Mari Käbi" w:date="2024-09-17T21:25:00Z" w:initials="MK">
    <w:p w14:paraId="3AC0D030" w14:textId="77777777" w:rsidR="00AE2C32" w:rsidRDefault="00AE2C32" w:rsidP="00AE2C32">
      <w:pPr>
        <w:pStyle w:val="Kommentaaritekst"/>
      </w:pPr>
      <w:r>
        <w:rPr>
          <w:rStyle w:val="Kommentaariviide"/>
        </w:rPr>
        <w:annotationRef/>
      </w:r>
      <w:r>
        <w:t>Lõikes 6 ei ole nimetatud tasuliste teenuste loetelu.  Pigem tuleks sõnastada, et määrusega kehtestatakse tasuliste teenuste loetelu.</w:t>
      </w:r>
    </w:p>
  </w:comment>
  <w:comment w:id="416" w:author="Mari Käbi" w:date="2024-09-16T15:53:00Z" w:initials="MK">
    <w:p w14:paraId="76D28C1A" w14:textId="6D50F170" w:rsidR="00CB5ED7" w:rsidRDefault="009B1EE1" w:rsidP="00CB5ED7">
      <w:pPr>
        <w:pStyle w:val="Kommentaaritekst"/>
      </w:pPr>
      <w:r>
        <w:rPr>
          <w:rStyle w:val="Kommentaariviide"/>
        </w:rPr>
        <w:annotationRef/>
      </w:r>
      <w:r w:rsidR="00CB5ED7">
        <w:t xml:space="preserve">Eelnõu § 9 lg 3 p 6 kohaselt on teadus- ja arendustegevuse eest vastutava ministeeriumi järelevalvepädevus piiratud kvaliteedinõuete järgimisega. </w:t>
      </w:r>
    </w:p>
    <w:p w14:paraId="0655A93A" w14:textId="77777777" w:rsidR="00CB5ED7" w:rsidRDefault="00CB5ED7" w:rsidP="00CB5ED7">
      <w:pPr>
        <w:pStyle w:val="Kommentaaritekst"/>
      </w:pPr>
      <w:r>
        <w:t xml:space="preserve">Lisaks teeb viidatud sätte kohaselt sama ministeerium järelevalvet ka eetikakomitee tegevuse üle. </w:t>
      </w:r>
    </w:p>
    <w:p w14:paraId="0C0BFAC2" w14:textId="77777777" w:rsidR="00CB5ED7" w:rsidRDefault="00CB5ED7" w:rsidP="00CB5ED7">
      <w:pPr>
        <w:pStyle w:val="Kommentaaritekst"/>
      </w:pPr>
      <w:r>
        <w:t xml:space="preserve">Palume tagada sätete vahel ühene selgus. </w:t>
      </w:r>
    </w:p>
  </w:comment>
  <w:comment w:id="419" w:author="Mari Käbi" w:date="2024-09-16T16:02:00Z" w:initials="MK">
    <w:p w14:paraId="1D53594A" w14:textId="6A532DB9" w:rsidR="00B058AE" w:rsidRDefault="00B058AE" w:rsidP="00B058AE">
      <w:pPr>
        <w:pStyle w:val="Kommentaaritekst"/>
      </w:pPr>
      <w:r>
        <w:rPr>
          <w:rStyle w:val="Kommentaariviide"/>
        </w:rPr>
        <w:annotationRef/>
      </w:r>
      <w:r>
        <w:t>Palume analüüsida, kas eelnõus meetmete ettenägemine on vajalik arvestades, et Vabariigi Valitsuse seaduse -des 75</w:t>
      </w:r>
      <w:r>
        <w:rPr>
          <w:vertAlign w:val="superscript"/>
        </w:rPr>
        <w:t>1</w:t>
      </w:r>
      <w:r>
        <w:t xml:space="preserve"> ja 75</w:t>
      </w:r>
      <w:r>
        <w:rPr>
          <w:vertAlign w:val="superscript"/>
        </w:rPr>
        <w:t>2</w:t>
      </w:r>
      <w:r>
        <w:t xml:space="preserve"> on sätestatud nii võimalus teha ettekirjutusi, uurida dokumente ja teha ekspertiise.</w:t>
      </w:r>
    </w:p>
  </w:comment>
  <w:comment w:id="460" w:author="Mari Käbi" w:date="2024-09-16T16:44:00Z" w:initials="MK">
    <w:p w14:paraId="10BBBD89" w14:textId="77777777" w:rsidR="00DD3862" w:rsidRDefault="00DD3862" w:rsidP="00DD3862">
      <w:pPr>
        <w:pStyle w:val="Kommentaaritekst"/>
      </w:pPr>
      <w:r>
        <w:rPr>
          <w:rStyle w:val="Kommentaariviide"/>
        </w:rPr>
        <w:annotationRef/>
      </w:r>
      <w:r>
        <w:t>Leiame, et sõnastus "õigusakti alusel" on liiga üldine ja ebamäärane. Seletuskirja kohaselt soovitakse vältida olukordi, kus igaühel on võimalus luua oma eetikakomitee. Sätte avar sõnastus seda eesmärki aga ei toeta, sest termin "õigusakt" hõlmab lisaks õiguse üldaktidele (seadus, määrus) ka õiguse üksikakte (millena võib käsitleda igasugust õigusi reguleerivat akti). Soovitame siiski kasutada kitsendavat sõnastust ja rääkida seaduse või määrusega loodud eetikakomiteedest.</w:t>
      </w:r>
    </w:p>
  </w:comment>
  <w:comment w:id="472" w:author="Mari Käbi" w:date="2024-09-17T21:32:00Z" w:initials="MK">
    <w:p w14:paraId="79E8A42D" w14:textId="77777777" w:rsidR="009A0BD1" w:rsidRDefault="009A0BD1" w:rsidP="009A0BD1">
      <w:pPr>
        <w:pStyle w:val="Kommentaaritekst"/>
      </w:pPr>
      <w:r>
        <w:rPr>
          <w:rStyle w:val="Kommentaariviide"/>
        </w:rPr>
        <w:annotationRef/>
      </w:r>
      <w:r>
        <w:t>Seaduse pealkirja kordamise asemel palume sõnastada "sama seaduse ...".</w:t>
      </w:r>
    </w:p>
  </w:comment>
  <w:comment w:id="479" w:author="Mari Käbi" w:date="2024-09-17T21:32:00Z" w:initials="MK">
    <w:p w14:paraId="75E77911" w14:textId="77777777" w:rsidR="009A0BD1" w:rsidRDefault="009A0BD1" w:rsidP="009A0BD1">
      <w:pPr>
        <w:pStyle w:val="Kommentaaritekst"/>
      </w:pPr>
      <w:r>
        <w:rPr>
          <w:rStyle w:val="Kommentaariviide"/>
        </w:rPr>
        <w:annotationRef/>
      </w:r>
      <w:r>
        <w:t>Seaduse pealkirja kordamise asemel palume sõnastada "sama seaduse ...".</w:t>
      </w:r>
    </w:p>
  </w:comment>
  <w:comment w:id="484" w:author="Aili Sandre" w:date="2024-09-10T12:20:00Z" w:initials="AS">
    <w:p w14:paraId="2B51AE5E" w14:textId="689C34F6" w:rsidR="005D0904" w:rsidRDefault="005D0904" w:rsidP="005D0904">
      <w:pPr>
        <w:pStyle w:val="Kommentaaritekst"/>
      </w:pPr>
      <w:r>
        <w:rPr>
          <w:rStyle w:val="Kommentaariviide"/>
        </w:rPr>
        <w:annotationRef/>
      </w:r>
      <w:r>
        <w:t>Kas ainult oma asutuses kasutamiseks?</w:t>
      </w:r>
    </w:p>
  </w:comment>
  <w:comment w:id="509" w:author="Aili Sandre" w:date="2024-09-10T12:45:00Z" w:initials="AS">
    <w:p w14:paraId="56384952" w14:textId="77777777" w:rsidR="00FD4FDD" w:rsidRDefault="00FD4FDD" w:rsidP="00FD4FDD">
      <w:pPr>
        <w:pStyle w:val="Kommentaaritekst"/>
      </w:pPr>
      <w:r>
        <w:rPr>
          <w:rStyle w:val="Kommentaariviide"/>
        </w:rPr>
        <w:annotationRef/>
      </w:r>
      <w:r>
        <w:t>Milline rakenduskõrgkool tegutseb kohaliku omavalitsuse asutusena?</w:t>
      </w:r>
    </w:p>
  </w:comment>
  <w:comment w:id="517" w:author="Mari Käbi" w:date="2024-09-17T10:16:00Z" w:initials="MK">
    <w:p w14:paraId="0FD2F279" w14:textId="77777777" w:rsidR="004E269D" w:rsidRDefault="004E269D" w:rsidP="004E269D">
      <w:pPr>
        <w:pStyle w:val="Kommentaaritekst"/>
      </w:pPr>
      <w:r>
        <w:rPr>
          <w:rStyle w:val="Kommentaariviide"/>
        </w:rPr>
        <w:annotationRef/>
      </w:r>
      <w:r>
        <w:t>Jõustumissätet tuleb vajadusel edasises menetluses ajakohastada.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AB15C5B" w15:done="0"/>
  <w15:commentEx w15:paraId="4A65DC5D" w15:done="0"/>
  <w15:commentEx w15:paraId="1A5CA13A" w15:done="0"/>
  <w15:commentEx w15:paraId="00776EF8" w15:done="0"/>
  <w15:commentEx w15:paraId="5EF12CE4" w15:done="0"/>
  <w15:commentEx w15:paraId="3E2BC43A" w15:done="0"/>
  <w15:commentEx w15:paraId="47280B95" w15:done="0"/>
  <w15:commentEx w15:paraId="7666D4C6" w15:done="0"/>
  <w15:commentEx w15:paraId="30896473" w15:done="0"/>
  <w15:commentEx w15:paraId="7175B675" w15:done="0"/>
  <w15:commentEx w15:paraId="11BC4986" w15:done="0"/>
  <w15:commentEx w15:paraId="2AC58E67" w15:done="0"/>
  <w15:commentEx w15:paraId="1E900E33" w15:done="0"/>
  <w15:commentEx w15:paraId="210EF65D" w15:done="0"/>
  <w15:commentEx w15:paraId="5DE63D27" w15:done="0"/>
  <w15:commentEx w15:paraId="6B46C40D" w15:done="0"/>
  <w15:commentEx w15:paraId="0517C721" w15:done="0"/>
  <w15:commentEx w15:paraId="4E53F8C5" w15:done="0"/>
  <w15:commentEx w15:paraId="76BE47D1" w15:done="0"/>
  <w15:commentEx w15:paraId="722CBA96" w15:paraIdParent="76BE47D1" w15:done="0"/>
  <w15:commentEx w15:paraId="031D2650" w15:done="0"/>
  <w15:commentEx w15:paraId="07A0B6E8" w15:done="0"/>
  <w15:commentEx w15:paraId="6F5E9627" w15:done="0"/>
  <w15:commentEx w15:paraId="57C039A0" w15:done="0"/>
  <w15:commentEx w15:paraId="177487E2" w15:done="0"/>
  <w15:commentEx w15:paraId="3DF8E43B" w15:done="0"/>
  <w15:commentEx w15:paraId="5BCFC459" w15:done="0"/>
  <w15:commentEx w15:paraId="083279CC" w15:done="0"/>
  <w15:commentEx w15:paraId="3C4A69F2" w15:done="0"/>
  <w15:commentEx w15:paraId="7F51D127" w15:done="0"/>
  <w15:commentEx w15:paraId="35684922" w15:done="0"/>
  <w15:commentEx w15:paraId="7AA27881" w15:done="0"/>
  <w15:commentEx w15:paraId="1F4592DD" w15:done="0"/>
  <w15:commentEx w15:paraId="36A3F7B3" w15:done="0"/>
  <w15:commentEx w15:paraId="0B1399F0" w15:done="0"/>
  <w15:commentEx w15:paraId="1969AACE" w15:done="0"/>
  <w15:commentEx w15:paraId="68B88821" w15:done="0"/>
  <w15:commentEx w15:paraId="1CA718AA" w15:done="0"/>
  <w15:commentEx w15:paraId="27095B62" w15:done="0"/>
  <w15:commentEx w15:paraId="46BD2B16" w15:done="0"/>
  <w15:commentEx w15:paraId="0F1B6D00" w15:done="0"/>
  <w15:commentEx w15:paraId="639BAABA" w15:done="0"/>
  <w15:commentEx w15:paraId="6C5B9DF7" w15:done="0"/>
  <w15:commentEx w15:paraId="12537479" w15:done="0"/>
  <w15:commentEx w15:paraId="507D195F" w15:done="0"/>
  <w15:commentEx w15:paraId="5EEB2541" w15:done="0"/>
  <w15:commentEx w15:paraId="43AA8EE3" w15:done="0"/>
  <w15:commentEx w15:paraId="04630C95" w15:done="0"/>
  <w15:commentEx w15:paraId="3AC0D030" w15:done="0"/>
  <w15:commentEx w15:paraId="0C0BFAC2" w15:done="0"/>
  <w15:commentEx w15:paraId="1D53594A" w15:done="0"/>
  <w15:commentEx w15:paraId="10BBBD89" w15:done="0"/>
  <w15:commentEx w15:paraId="79E8A42D" w15:done="0"/>
  <w15:commentEx w15:paraId="75E77911" w15:done="0"/>
  <w15:commentEx w15:paraId="2B51AE5E" w15:done="0"/>
  <w15:commentEx w15:paraId="56384952" w15:done="0"/>
  <w15:commentEx w15:paraId="0FD2F27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96A131" w16cex:dateUtc="2024-09-19T10:10:00Z"/>
  <w16cex:commentExtensible w16cex:durableId="2A895DA2" w16cex:dateUtc="2024-09-09T08:42:00Z"/>
  <w16cex:commentExtensible w16cex:durableId="2A96A193" w16cex:dateUtc="2024-09-19T10:11:00Z"/>
  <w16cex:commentExtensible w16cex:durableId="2A8D5D09" w16cex:dateUtc="2024-09-12T09:28:00Z"/>
  <w16cex:commentExtensible w16cex:durableId="2A94638C" w16cex:dateUtc="2024-09-17T17:22:00Z"/>
  <w16cex:commentExtensible w16cex:durableId="2A9460D1" w16cex:dateUtc="2024-09-17T17:10:00Z"/>
  <w16cex:commentExtensible w16cex:durableId="2A898660" w16cex:dateUtc="2024-09-09T11:36:00Z"/>
  <w16cex:commentExtensible w16cex:durableId="2A898F67" w16cex:dateUtc="2024-09-09T12:14:00Z"/>
  <w16cex:commentExtensible w16cex:durableId="2A8D5D1E" w16cex:dateUtc="2024-09-12T09:29:00Z"/>
  <w16cex:commentExtensible w16cex:durableId="2A946479" w16cex:dateUtc="2024-09-17T17:26:00Z"/>
  <w16cex:commentExtensible w16cex:durableId="2A93FC59" w16cex:dateUtc="2024-09-17T10:02:00Z"/>
  <w16cex:commentExtensible w16cex:durableId="2A8991E8" w16cex:dateUtc="2024-09-09T12:25:00Z"/>
  <w16cex:commentExtensible w16cex:durableId="2A8E6CAF" w16cex:dateUtc="2024-09-13T04:47:00Z"/>
  <w16cex:commentExtensible w16cex:durableId="2A93E223" w16cex:dateUtc="2024-09-17T08:10:00Z"/>
  <w16cex:commentExtensible w16cex:durableId="2A8E75E1" w16cex:dateUtc="2024-09-13T05:27:00Z"/>
  <w16cex:commentExtensible w16cex:durableId="2A8997E3" w16cex:dateUtc="2024-09-09T12:50:00Z"/>
  <w16cex:commentExtensible w16cex:durableId="2A8E80F9" w16cex:dateUtc="2024-09-13T06:14:00Z"/>
  <w16cex:commentExtensible w16cex:durableId="2A8E8202" w16cex:dateUtc="2024-09-13T06:18:00Z"/>
  <w16cex:commentExtensible w16cex:durableId="2A899653" w16cex:dateUtc="2024-09-09T12:44:00Z"/>
  <w16cex:commentExtensible w16cex:durableId="2A8E8234" w16cex:dateUtc="2024-09-13T06:19:00Z"/>
  <w16cex:commentExtensible w16cex:durableId="2A92E1D7" w16cex:dateUtc="2024-09-16T13:56:00Z"/>
  <w16cex:commentExtensible w16cex:durableId="2A946A63" w16cex:dateUtc="2024-09-17T17:51:00Z"/>
  <w16cex:commentExtensible w16cex:durableId="2A8E83BA" w16cex:dateUtc="2024-09-13T06:26:00Z"/>
  <w16cex:commentExtensible w16cex:durableId="2A92BF17" w16cex:dateUtc="2024-09-16T11:28:00Z"/>
  <w16cex:commentExtensible w16cex:durableId="2A89974F" w16cex:dateUtc="2024-09-09T12:48:00Z"/>
  <w16cex:commentExtensible w16cex:durableId="2A92C01B" w16cex:dateUtc="2024-09-16T11:32:00Z"/>
  <w16cex:commentExtensible w16cex:durableId="2A899CD7" w16cex:dateUtc="2024-09-09T13:12:00Z"/>
  <w16cex:commentExtensible w16cex:durableId="2A92C09E" w16cex:dateUtc="2024-09-16T11:35:00Z"/>
  <w16cex:commentExtensible w16cex:durableId="2A92C4E9" w16cex:dateUtc="2024-09-16T11:53:00Z"/>
  <w16cex:commentExtensible w16cex:durableId="2A92CDA0" w16cex:dateUtc="2024-09-16T12:30:00Z"/>
  <w16cex:commentExtensible w16cex:durableId="2A92CB49" w16cex:dateUtc="2024-09-16T12:20:00Z"/>
  <w16cex:commentExtensible w16cex:durableId="2A92CD17" w16cex:dateUtc="2024-09-16T12:28:00Z"/>
  <w16cex:commentExtensible w16cex:durableId="2A955569" w16cex:dateUtc="2024-09-18T10:34:00Z"/>
  <w16cex:commentExtensible w16cex:durableId="2A93FD68" w16cex:dateUtc="2024-09-17T10:06:00Z"/>
  <w16cex:commentExtensible w16cex:durableId="2A93FE25" w16cex:dateUtc="2024-09-17T10:09:00Z"/>
  <w16cex:commentExtensible w16cex:durableId="2A93E91E" w16cex:dateUtc="2024-09-17T08:40:00Z"/>
  <w16cex:commentExtensible w16cex:durableId="2A8A9CE9" w16cex:dateUtc="2024-09-10T07:24:00Z"/>
  <w16cex:commentExtensible w16cex:durableId="2A8E9BD6" w16cex:dateUtc="2024-09-13T08:09:00Z"/>
  <w16cex:commentExtensible w16cex:durableId="2A93EA0E" w16cex:dateUtc="2024-09-17T08:44:00Z"/>
  <w16cex:commentExtensible w16cex:durableId="2A92D1B6" w16cex:dateUtc="2024-09-16T12:48:00Z"/>
  <w16cex:commentExtensible w16cex:durableId="2A8EB151" w16cex:dateUtc="2024-09-13T09:40:00Z"/>
  <w16cex:commentExtensible w16cex:durableId="2A8EAE83" w16cex:dateUtc="2024-09-13T09:28:00Z"/>
  <w16cex:commentExtensible w16cex:durableId="2A8EAEB1" w16cex:dateUtc="2024-09-13T09:29:00Z"/>
  <w16cex:commentExtensible w16cex:durableId="2A8EAF67" w16cex:dateUtc="2024-09-13T09:32:00Z"/>
  <w16cex:commentExtensible w16cex:durableId="2A946F9E" w16cex:dateUtc="2024-09-17T18:14:00Z"/>
  <w16cex:commentExtensible w16cex:durableId="2A8EBE2C" w16cex:dateUtc="2024-09-13T10:35:00Z"/>
  <w16cex:commentExtensible w16cex:durableId="2A947131" w16cex:dateUtc="2024-09-17T18:20:00Z"/>
  <w16cex:commentExtensible w16cex:durableId="2A93C71C" w16cex:dateUtc="2024-09-17T06:15:00Z"/>
  <w16cex:commentExtensible w16cex:durableId="2A947241" w16cex:dateUtc="2024-09-17T18:25:00Z"/>
  <w16cex:commentExtensible w16cex:durableId="2A92D30F" w16cex:dateUtc="2024-09-16T12:53:00Z"/>
  <w16cex:commentExtensible w16cex:durableId="2A92D511" w16cex:dateUtc="2024-09-16T13:02:00Z"/>
  <w16cex:commentExtensible w16cex:durableId="2A92DEFD" w16cex:dateUtc="2024-09-16T13:44:00Z"/>
  <w16cex:commentExtensible w16cex:durableId="2A9473E3" w16cex:dateUtc="2024-09-17T18:32:00Z"/>
  <w16cex:commentExtensible w16cex:durableId="2A947405" w16cex:dateUtc="2024-09-17T18:32:00Z"/>
  <w16cex:commentExtensible w16cex:durableId="2A8AB7F0" w16cex:dateUtc="2024-09-10T09:20:00Z"/>
  <w16cex:commentExtensible w16cex:durableId="2A8ABDCF" w16cex:dateUtc="2024-09-10T09:45:00Z"/>
  <w16cex:commentExtensible w16cex:durableId="2A93D588" w16cex:dateUtc="2024-09-17T07: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AB15C5B" w16cid:durableId="2A96A131"/>
  <w16cid:commentId w16cid:paraId="4A65DC5D" w16cid:durableId="2A895DA2"/>
  <w16cid:commentId w16cid:paraId="1A5CA13A" w16cid:durableId="2A96A193"/>
  <w16cid:commentId w16cid:paraId="00776EF8" w16cid:durableId="2A8D5D09"/>
  <w16cid:commentId w16cid:paraId="5EF12CE4" w16cid:durableId="2A94638C"/>
  <w16cid:commentId w16cid:paraId="3E2BC43A" w16cid:durableId="2A9460D1"/>
  <w16cid:commentId w16cid:paraId="47280B95" w16cid:durableId="2A898660"/>
  <w16cid:commentId w16cid:paraId="7666D4C6" w16cid:durableId="2A898F67"/>
  <w16cid:commentId w16cid:paraId="30896473" w16cid:durableId="2A8D5D1E"/>
  <w16cid:commentId w16cid:paraId="7175B675" w16cid:durableId="2A946479"/>
  <w16cid:commentId w16cid:paraId="11BC4986" w16cid:durableId="2A93FC59"/>
  <w16cid:commentId w16cid:paraId="2AC58E67" w16cid:durableId="2A8991E8"/>
  <w16cid:commentId w16cid:paraId="1E900E33" w16cid:durableId="2A8E6CAF"/>
  <w16cid:commentId w16cid:paraId="210EF65D" w16cid:durableId="2A93E223"/>
  <w16cid:commentId w16cid:paraId="5DE63D27" w16cid:durableId="2A8E75E1"/>
  <w16cid:commentId w16cid:paraId="6B46C40D" w16cid:durableId="2A8997E3"/>
  <w16cid:commentId w16cid:paraId="0517C721" w16cid:durableId="2A8E80F9"/>
  <w16cid:commentId w16cid:paraId="4E53F8C5" w16cid:durableId="2A8E8202"/>
  <w16cid:commentId w16cid:paraId="76BE47D1" w16cid:durableId="2A899653"/>
  <w16cid:commentId w16cid:paraId="722CBA96" w16cid:durableId="2A8E8234"/>
  <w16cid:commentId w16cid:paraId="031D2650" w16cid:durableId="2A92E1D7"/>
  <w16cid:commentId w16cid:paraId="07A0B6E8" w16cid:durableId="2A946A63"/>
  <w16cid:commentId w16cid:paraId="6F5E9627" w16cid:durableId="2A8E83BA"/>
  <w16cid:commentId w16cid:paraId="57C039A0" w16cid:durableId="2A92BF17"/>
  <w16cid:commentId w16cid:paraId="177487E2" w16cid:durableId="2A89974F"/>
  <w16cid:commentId w16cid:paraId="3DF8E43B" w16cid:durableId="2A92C01B"/>
  <w16cid:commentId w16cid:paraId="5BCFC459" w16cid:durableId="2A899CD7"/>
  <w16cid:commentId w16cid:paraId="083279CC" w16cid:durableId="2A92C09E"/>
  <w16cid:commentId w16cid:paraId="3C4A69F2" w16cid:durableId="2A92C4E9"/>
  <w16cid:commentId w16cid:paraId="7F51D127" w16cid:durableId="2A92CDA0"/>
  <w16cid:commentId w16cid:paraId="35684922" w16cid:durableId="2A92CB49"/>
  <w16cid:commentId w16cid:paraId="7AA27881" w16cid:durableId="2A92CD17"/>
  <w16cid:commentId w16cid:paraId="1F4592DD" w16cid:durableId="2A955569"/>
  <w16cid:commentId w16cid:paraId="36A3F7B3" w16cid:durableId="2A93FD68"/>
  <w16cid:commentId w16cid:paraId="0B1399F0" w16cid:durableId="2A93FE25"/>
  <w16cid:commentId w16cid:paraId="1969AACE" w16cid:durableId="2A93E91E"/>
  <w16cid:commentId w16cid:paraId="68B88821" w16cid:durableId="2A8A9CE9"/>
  <w16cid:commentId w16cid:paraId="1CA718AA" w16cid:durableId="2A8E9BD6"/>
  <w16cid:commentId w16cid:paraId="27095B62" w16cid:durableId="2A93EA0E"/>
  <w16cid:commentId w16cid:paraId="46BD2B16" w16cid:durableId="2A92D1B6"/>
  <w16cid:commentId w16cid:paraId="0F1B6D00" w16cid:durableId="2A8EB151"/>
  <w16cid:commentId w16cid:paraId="639BAABA" w16cid:durableId="2A8EAE83"/>
  <w16cid:commentId w16cid:paraId="6C5B9DF7" w16cid:durableId="2A8EAEB1"/>
  <w16cid:commentId w16cid:paraId="12537479" w16cid:durableId="2A8EAF67"/>
  <w16cid:commentId w16cid:paraId="507D195F" w16cid:durableId="2A946F9E"/>
  <w16cid:commentId w16cid:paraId="5EEB2541" w16cid:durableId="2A8EBE2C"/>
  <w16cid:commentId w16cid:paraId="43AA8EE3" w16cid:durableId="2A947131"/>
  <w16cid:commentId w16cid:paraId="04630C95" w16cid:durableId="2A93C71C"/>
  <w16cid:commentId w16cid:paraId="3AC0D030" w16cid:durableId="2A947241"/>
  <w16cid:commentId w16cid:paraId="0C0BFAC2" w16cid:durableId="2A92D30F"/>
  <w16cid:commentId w16cid:paraId="1D53594A" w16cid:durableId="2A92D511"/>
  <w16cid:commentId w16cid:paraId="10BBBD89" w16cid:durableId="2A92DEFD"/>
  <w16cid:commentId w16cid:paraId="79E8A42D" w16cid:durableId="2A9473E3"/>
  <w16cid:commentId w16cid:paraId="75E77911" w16cid:durableId="2A947405"/>
  <w16cid:commentId w16cid:paraId="2B51AE5E" w16cid:durableId="2A8AB7F0"/>
  <w16cid:commentId w16cid:paraId="56384952" w16cid:durableId="2A8ABDCF"/>
  <w16cid:commentId w16cid:paraId="0FD2F279" w16cid:durableId="2A93D58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618BB" w14:textId="77777777" w:rsidR="00674D5E" w:rsidRDefault="00674D5E" w:rsidP="00AE39BA">
      <w:pPr>
        <w:spacing w:after="0" w:line="240" w:lineRule="auto"/>
      </w:pPr>
      <w:r>
        <w:separator/>
      </w:r>
    </w:p>
  </w:endnote>
  <w:endnote w:type="continuationSeparator" w:id="0">
    <w:p w14:paraId="17C0FC69" w14:textId="77777777" w:rsidR="00674D5E" w:rsidRDefault="00674D5E" w:rsidP="00AE39BA">
      <w:pPr>
        <w:spacing w:after="0" w:line="240" w:lineRule="auto"/>
      </w:pPr>
      <w:r>
        <w:continuationSeparator/>
      </w:r>
    </w:p>
  </w:endnote>
  <w:endnote w:type="continuationNotice" w:id="1">
    <w:p w14:paraId="54CC2EAB" w14:textId="77777777" w:rsidR="00674D5E" w:rsidRDefault="00674D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BA"/>
    <w:family w:val="modern"/>
    <w:pitch w:val="fixed"/>
    <w:sig w:usb0="E00006FF" w:usb1="0000FCFF" w:usb2="00000001"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03348" w14:textId="77777777" w:rsidR="00070593" w:rsidRDefault="00070593">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8929756"/>
      <w:docPartObj>
        <w:docPartGallery w:val="Page Numbers (Bottom of Page)"/>
        <w:docPartUnique/>
      </w:docPartObj>
    </w:sdtPr>
    <w:sdtEndPr>
      <w:rPr>
        <w:rFonts w:ascii="Times New Roman" w:hAnsi="Times New Roman" w:cs="Times New Roman"/>
        <w:sz w:val="24"/>
        <w:szCs w:val="24"/>
      </w:rPr>
    </w:sdtEndPr>
    <w:sdtContent>
      <w:p w14:paraId="4C1A5045" w14:textId="5DE91BF8" w:rsidR="00D424CE" w:rsidRPr="003C4173" w:rsidRDefault="00D424CE" w:rsidP="00CA0CE8">
        <w:pPr>
          <w:pStyle w:val="Jalus"/>
          <w:jc w:val="center"/>
          <w:rPr>
            <w:rFonts w:ascii="Times New Roman" w:hAnsi="Times New Roman" w:cs="Times New Roman"/>
            <w:sz w:val="24"/>
            <w:szCs w:val="24"/>
          </w:rPr>
        </w:pPr>
        <w:r w:rsidRPr="003C4173">
          <w:rPr>
            <w:rFonts w:ascii="Times New Roman" w:hAnsi="Times New Roman" w:cs="Times New Roman"/>
            <w:color w:val="2B579A"/>
            <w:sz w:val="24"/>
            <w:szCs w:val="24"/>
            <w:shd w:val="clear" w:color="auto" w:fill="E6E6E6"/>
          </w:rPr>
          <w:fldChar w:fldCharType="begin"/>
        </w:r>
        <w:r w:rsidRPr="003C4173">
          <w:rPr>
            <w:rFonts w:ascii="Times New Roman" w:hAnsi="Times New Roman" w:cs="Times New Roman"/>
            <w:sz w:val="24"/>
            <w:szCs w:val="24"/>
          </w:rPr>
          <w:instrText>PAGE   \* MERGEFORMAT</w:instrText>
        </w:r>
        <w:r w:rsidRPr="003C4173">
          <w:rPr>
            <w:rFonts w:ascii="Times New Roman" w:hAnsi="Times New Roman" w:cs="Times New Roman"/>
            <w:color w:val="2B579A"/>
            <w:sz w:val="24"/>
            <w:szCs w:val="24"/>
            <w:shd w:val="clear" w:color="auto" w:fill="E6E6E6"/>
          </w:rPr>
          <w:fldChar w:fldCharType="separate"/>
        </w:r>
        <w:r w:rsidRPr="003C4173">
          <w:rPr>
            <w:rFonts w:ascii="Times New Roman" w:hAnsi="Times New Roman" w:cs="Times New Roman"/>
            <w:noProof/>
            <w:sz w:val="24"/>
            <w:szCs w:val="24"/>
          </w:rPr>
          <w:t>1</w:t>
        </w:r>
        <w:r w:rsidRPr="003C4173">
          <w:rPr>
            <w:rFonts w:ascii="Times New Roman" w:hAnsi="Times New Roman" w:cs="Times New Roman"/>
            <w:color w:val="2B579A"/>
            <w:sz w:val="24"/>
            <w:szCs w:val="24"/>
            <w:shd w:val="clear" w:color="auto" w:fill="E6E6E6"/>
          </w:rPr>
          <w:fldChar w:fldCharType="end"/>
        </w:r>
      </w:p>
    </w:sdtContent>
  </w:sdt>
  <w:p w14:paraId="66CA2AF6" w14:textId="77777777" w:rsidR="00D424CE" w:rsidRDefault="00D424CE">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3985F" w14:textId="77777777" w:rsidR="00070593" w:rsidRDefault="0007059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52431" w14:textId="77777777" w:rsidR="00674D5E" w:rsidRDefault="00674D5E" w:rsidP="00AE39BA">
      <w:pPr>
        <w:spacing w:after="0" w:line="240" w:lineRule="auto"/>
      </w:pPr>
      <w:r>
        <w:separator/>
      </w:r>
    </w:p>
  </w:footnote>
  <w:footnote w:type="continuationSeparator" w:id="0">
    <w:p w14:paraId="3FC13503" w14:textId="77777777" w:rsidR="00674D5E" w:rsidRDefault="00674D5E" w:rsidP="00AE39BA">
      <w:pPr>
        <w:spacing w:after="0" w:line="240" w:lineRule="auto"/>
      </w:pPr>
      <w:r>
        <w:continuationSeparator/>
      </w:r>
    </w:p>
  </w:footnote>
  <w:footnote w:type="continuationNotice" w:id="1">
    <w:p w14:paraId="28541BC9" w14:textId="77777777" w:rsidR="00674D5E" w:rsidRDefault="00674D5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E019B" w14:textId="77777777" w:rsidR="00070593" w:rsidRDefault="0007059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1C127" w14:textId="2F3F1622" w:rsidR="00070593" w:rsidRDefault="00070593">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DC183" w14:textId="77777777" w:rsidR="00070593" w:rsidRDefault="00070593">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C3C8E"/>
    <w:multiLevelType w:val="hybridMultilevel"/>
    <w:tmpl w:val="960E3228"/>
    <w:lvl w:ilvl="0" w:tplc="1892DB1E">
      <w:start w:val="1"/>
      <w:numFmt w:val="decimal"/>
      <w:lvlText w:val="(%1)"/>
      <w:lvlJc w:val="left"/>
      <w:pPr>
        <w:ind w:left="740" w:hanging="38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52E5427"/>
    <w:multiLevelType w:val="hybridMultilevel"/>
    <w:tmpl w:val="16B2FA82"/>
    <w:lvl w:ilvl="0" w:tplc="9D94E710">
      <w:start w:val="1"/>
      <w:numFmt w:val="decimal"/>
      <w:lvlText w:val="(%1)"/>
      <w:lvlJc w:val="left"/>
      <w:pPr>
        <w:ind w:left="380" w:hanging="38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0A9F2E85"/>
    <w:multiLevelType w:val="hybridMultilevel"/>
    <w:tmpl w:val="3F3A1B96"/>
    <w:lvl w:ilvl="0" w:tplc="0B74D74C">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112579C7"/>
    <w:multiLevelType w:val="hybridMultilevel"/>
    <w:tmpl w:val="1FD46ACC"/>
    <w:lvl w:ilvl="0" w:tplc="ABC8BD0C">
      <w:start w:val="1"/>
      <w:numFmt w:val="decimal"/>
      <w:lvlText w:val="%1)"/>
      <w:lvlJc w:val="left"/>
      <w:pPr>
        <w:ind w:left="1440" w:hanging="360"/>
      </w:pPr>
    </w:lvl>
    <w:lvl w:ilvl="1" w:tplc="E734493E">
      <w:start w:val="1"/>
      <w:numFmt w:val="decimal"/>
      <w:lvlText w:val="%2)"/>
      <w:lvlJc w:val="left"/>
      <w:pPr>
        <w:ind w:left="1440" w:hanging="360"/>
      </w:pPr>
    </w:lvl>
    <w:lvl w:ilvl="2" w:tplc="61FC6140">
      <w:start w:val="1"/>
      <w:numFmt w:val="decimal"/>
      <w:lvlText w:val="%3)"/>
      <w:lvlJc w:val="left"/>
      <w:pPr>
        <w:ind w:left="1440" w:hanging="360"/>
      </w:pPr>
    </w:lvl>
    <w:lvl w:ilvl="3" w:tplc="524C9E8A">
      <w:start w:val="1"/>
      <w:numFmt w:val="decimal"/>
      <w:lvlText w:val="%4)"/>
      <w:lvlJc w:val="left"/>
      <w:pPr>
        <w:ind w:left="1440" w:hanging="360"/>
      </w:pPr>
    </w:lvl>
    <w:lvl w:ilvl="4" w:tplc="B1B0294C">
      <w:start w:val="1"/>
      <w:numFmt w:val="decimal"/>
      <w:lvlText w:val="%5)"/>
      <w:lvlJc w:val="left"/>
      <w:pPr>
        <w:ind w:left="1440" w:hanging="360"/>
      </w:pPr>
    </w:lvl>
    <w:lvl w:ilvl="5" w:tplc="C3EE1BAA">
      <w:start w:val="1"/>
      <w:numFmt w:val="decimal"/>
      <w:lvlText w:val="%6)"/>
      <w:lvlJc w:val="left"/>
      <w:pPr>
        <w:ind w:left="1440" w:hanging="360"/>
      </w:pPr>
    </w:lvl>
    <w:lvl w:ilvl="6" w:tplc="954CF878">
      <w:start w:val="1"/>
      <w:numFmt w:val="decimal"/>
      <w:lvlText w:val="%7)"/>
      <w:lvlJc w:val="left"/>
      <w:pPr>
        <w:ind w:left="1440" w:hanging="360"/>
      </w:pPr>
    </w:lvl>
    <w:lvl w:ilvl="7" w:tplc="A310319E">
      <w:start w:val="1"/>
      <w:numFmt w:val="decimal"/>
      <w:lvlText w:val="%8)"/>
      <w:lvlJc w:val="left"/>
      <w:pPr>
        <w:ind w:left="1440" w:hanging="360"/>
      </w:pPr>
    </w:lvl>
    <w:lvl w:ilvl="8" w:tplc="DC66D37C">
      <w:start w:val="1"/>
      <w:numFmt w:val="decimal"/>
      <w:lvlText w:val="%9)"/>
      <w:lvlJc w:val="left"/>
      <w:pPr>
        <w:ind w:left="1440" w:hanging="360"/>
      </w:pPr>
    </w:lvl>
  </w:abstractNum>
  <w:abstractNum w:abstractNumId="4" w15:restartNumberingAfterBreak="0">
    <w:nsid w:val="113E17FD"/>
    <w:multiLevelType w:val="hybridMultilevel"/>
    <w:tmpl w:val="C6C04F02"/>
    <w:lvl w:ilvl="0" w:tplc="DA348076">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11D42AD8"/>
    <w:multiLevelType w:val="hybridMultilevel"/>
    <w:tmpl w:val="9C2E14A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6" w15:restartNumberingAfterBreak="0">
    <w:nsid w:val="121F5CBF"/>
    <w:multiLevelType w:val="hybridMultilevel"/>
    <w:tmpl w:val="8962DCEE"/>
    <w:lvl w:ilvl="0" w:tplc="24BA430A">
      <w:start w:val="1"/>
      <w:numFmt w:val="decimal"/>
      <w:lvlText w:val="%1)"/>
      <w:lvlJc w:val="left"/>
      <w:pPr>
        <w:ind w:left="1440" w:hanging="360"/>
      </w:pPr>
    </w:lvl>
    <w:lvl w:ilvl="1" w:tplc="2E221BD4">
      <w:start w:val="1"/>
      <w:numFmt w:val="decimal"/>
      <w:lvlText w:val="%2)"/>
      <w:lvlJc w:val="left"/>
      <w:pPr>
        <w:ind w:left="1440" w:hanging="360"/>
      </w:pPr>
    </w:lvl>
    <w:lvl w:ilvl="2" w:tplc="09F2E54A">
      <w:start w:val="1"/>
      <w:numFmt w:val="decimal"/>
      <w:lvlText w:val="%3)"/>
      <w:lvlJc w:val="left"/>
      <w:pPr>
        <w:ind w:left="1440" w:hanging="360"/>
      </w:pPr>
    </w:lvl>
    <w:lvl w:ilvl="3" w:tplc="F0ACA9C4">
      <w:start w:val="1"/>
      <w:numFmt w:val="decimal"/>
      <w:lvlText w:val="%4)"/>
      <w:lvlJc w:val="left"/>
      <w:pPr>
        <w:ind w:left="1440" w:hanging="360"/>
      </w:pPr>
    </w:lvl>
    <w:lvl w:ilvl="4" w:tplc="4BAA47D8">
      <w:start w:val="1"/>
      <w:numFmt w:val="decimal"/>
      <w:lvlText w:val="%5)"/>
      <w:lvlJc w:val="left"/>
      <w:pPr>
        <w:ind w:left="1440" w:hanging="360"/>
      </w:pPr>
    </w:lvl>
    <w:lvl w:ilvl="5" w:tplc="8D48690A">
      <w:start w:val="1"/>
      <w:numFmt w:val="decimal"/>
      <w:lvlText w:val="%6)"/>
      <w:lvlJc w:val="left"/>
      <w:pPr>
        <w:ind w:left="1440" w:hanging="360"/>
      </w:pPr>
    </w:lvl>
    <w:lvl w:ilvl="6" w:tplc="26A27874">
      <w:start w:val="1"/>
      <w:numFmt w:val="decimal"/>
      <w:lvlText w:val="%7)"/>
      <w:lvlJc w:val="left"/>
      <w:pPr>
        <w:ind w:left="1440" w:hanging="360"/>
      </w:pPr>
    </w:lvl>
    <w:lvl w:ilvl="7" w:tplc="5A086F78">
      <w:start w:val="1"/>
      <w:numFmt w:val="decimal"/>
      <w:lvlText w:val="%8)"/>
      <w:lvlJc w:val="left"/>
      <w:pPr>
        <w:ind w:left="1440" w:hanging="360"/>
      </w:pPr>
    </w:lvl>
    <w:lvl w:ilvl="8" w:tplc="DA24333C">
      <w:start w:val="1"/>
      <w:numFmt w:val="decimal"/>
      <w:lvlText w:val="%9)"/>
      <w:lvlJc w:val="left"/>
      <w:pPr>
        <w:ind w:left="1440" w:hanging="360"/>
      </w:pPr>
    </w:lvl>
  </w:abstractNum>
  <w:abstractNum w:abstractNumId="7" w15:restartNumberingAfterBreak="0">
    <w:nsid w:val="13056521"/>
    <w:multiLevelType w:val="hybridMultilevel"/>
    <w:tmpl w:val="F020A5B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4426332"/>
    <w:multiLevelType w:val="hybridMultilevel"/>
    <w:tmpl w:val="A522A47C"/>
    <w:lvl w:ilvl="0" w:tplc="A9E8D84E">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4703B83"/>
    <w:multiLevelType w:val="hybridMultilevel"/>
    <w:tmpl w:val="84A42F08"/>
    <w:lvl w:ilvl="0" w:tplc="0720DB3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7CE6A81"/>
    <w:multiLevelType w:val="hybridMultilevel"/>
    <w:tmpl w:val="0A62AAA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9EB0E40"/>
    <w:multiLevelType w:val="hybridMultilevel"/>
    <w:tmpl w:val="BF048CB6"/>
    <w:lvl w:ilvl="0" w:tplc="AA6A4FD0">
      <w:start w:val="1"/>
      <w:numFmt w:val="bullet"/>
      <w:lvlText w:val=""/>
      <w:lvlJc w:val="left"/>
      <w:pPr>
        <w:ind w:left="1440" w:hanging="360"/>
      </w:pPr>
      <w:rPr>
        <w:rFonts w:ascii="Symbol" w:hAnsi="Symbol"/>
      </w:rPr>
    </w:lvl>
    <w:lvl w:ilvl="1" w:tplc="6D3C0590">
      <w:start w:val="1"/>
      <w:numFmt w:val="bullet"/>
      <w:lvlText w:val=""/>
      <w:lvlJc w:val="left"/>
      <w:pPr>
        <w:ind w:left="1440" w:hanging="360"/>
      </w:pPr>
      <w:rPr>
        <w:rFonts w:ascii="Symbol" w:hAnsi="Symbol"/>
      </w:rPr>
    </w:lvl>
    <w:lvl w:ilvl="2" w:tplc="DCF09F22">
      <w:start w:val="1"/>
      <w:numFmt w:val="bullet"/>
      <w:lvlText w:val=""/>
      <w:lvlJc w:val="left"/>
      <w:pPr>
        <w:ind w:left="1440" w:hanging="360"/>
      </w:pPr>
      <w:rPr>
        <w:rFonts w:ascii="Symbol" w:hAnsi="Symbol"/>
      </w:rPr>
    </w:lvl>
    <w:lvl w:ilvl="3" w:tplc="88AE12A8">
      <w:start w:val="1"/>
      <w:numFmt w:val="bullet"/>
      <w:lvlText w:val=""/>
      <w:lvlJc w:val="left"/>
      <w:pPr>
        <w:ind w:left="1440" w:hanging="360"/>
      </w:pPr>
      <w:rPr>
        <w:rFonts w:ascii="Symbol" w:hAnsi="Symbol"/>
      </w:rPr>
    </w:lvl>
    <w:lvl w:ilvl="4" w:tplc="00F86AEE">
      <w:start w:val="1"/>
      <w:numFmt w:val="bullet"/>
      <w:lvlText w:val=""/>
      <w:lvlJc w:val="left"/>
      <w:pPr>
        <w:ind w:left="1440" w:hanging="360"/>
      </w:pPr>
      <w:rPr>
        <w:rFonts w:ascii="Symbol" w:hAnsi="Symbol"/>
      </w:rPr>
    </w:lvl>
    <w:lvl w:ilvl="5" w:tplc="B49657BA">
      <w:start w:val="1"/>
      <w:numFmt w:val="bullet"/>
      <w:lvlText w:val=""/>
      <w:lvlJc w:val="left"/>
      <w:pPr>
        <w:ind w:left="1440" w:hanging="360"/>
      </w:pPr>
      <w:rPr>
        <w:rFonts w:ascii="Symbol" w:hAnsi="Symbol"/>
      </w:rPr>
    </w:lvl>
    <w:lvl w:ilvl="6" w:tplc="E44498BC">
      <w:start w:val="1"/>
      <w:numFmt w:val="bullet"/>
      <w:lvlText w:val=""/>
      <w:lvlJc w:val="left"/>
      <w:pPr>
        <w:ind w:left="1440" w:hanging="360"/>
      </w:pPr>
      <w:rPr>
        <w:rFonts w:ascii="Symbol" w:hAnsi="Symbol"/>
      </w:rPr>
    </w:lvl>
    <w:lvl w:ilvl="7" w:tplc="DF9286B8">
      <w:start w:val="1"/>
      <w:numFmt w:val="bullet"/>
      <w:lvlText w:val=""/>
      <w:lvlJc w:val="left"/>
      <w:pPr>
        <w:ind w:left="1440" w:hanging="360"/>
      </w:pPr>
      <w:rPr>
        <w:rFonts w:ascii="Symbol" w:hAnsi="Symbol"/>
      </w:rPr>
    </w:lvl>
    <w:lvl w:ilvl="8" w:tplc="AD3C8A44">
      <w:start w:val="1"/>
      <w:numFmt w:val="bullet"/>
      <w:lvlText w:val=""/>
      <w:lvlJc w:val="left"/>
      <w:pPr>
        <w:ind w:left="1440" w:hanging="360"/>
      </w:pPr>
      <w:rPr>
        <w:rFonts w:ascii="Symbol" w:hAnsi="Symbol"/>
      </w:rPr>
    </w:lvl>
  </w:abstractNum>
  <w:abstractNum w:abstractNumId="12" w15:restartNumberingAfterBreak="0">
    <w:nsid w:val="1B0B2CA9"/>
    <w:multiLevelType w:val="hybridMultilevel"/>
    <w:tmpl w:val="E45C2470"/>
    <w:lvl w:ilvl="0" w:tplc="644C17C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4FD3480"/>
    <w:multiLevelType w:val="hybridMultilevel"/>
    <w:tmpl w:val="6346DB0C"/>
    <w:lvl w:ilvl="0" w:tplc="5F76A0A4">
      <w:start w:val="1"/>
      <w:numFmt w:val="decimal"/>
      <w:lvlText w:val="%1)"/>
      <w:lvlJc w:val="left"/>
      <w:pPr>
        <w:ind w:left="740" w:hanging="360"/>
      </w:pPr>
      <w:rPr>
        <w:rFonts w:hint="default"/>
      </w:rPr>
    </w:lvl>
    <w:lvl w:ilvl="1" w:tplc="04250019" w:tentative="1">
      <w:start w:val="1"/>
      <w:numFmt w:val="lowerLetter"/>
      <w:lvlText w:val="%2."/>
      <w:lvlJc w:val="left"/>
      <w:pPr>
        <w:ind w:left="1460" w:hanging="360"/>
      </w:pPr>
    </w:lvl>
    <w:lvl w:ilvl="2" w:tplc="0425001B" w:tentative="1">
      <w:start w:val="1"/>
      <w:numFmt w:val="lowerRoman"/>
      <w:lvlText w:val="%3."/>
      <w:lvlJc w:val="right"/>
      <w:pPr>
        <w:ind w:left="2180" w:hanging="180"/>
      </w:pPr>
    </w:lvl>
    <w:lvl w:ilvl="3" w:tplc="0425000F" w:tentative="1">
      <w:start w:val="1"/>
      <w:numFmt w:val="decimal"/>
      <w:lvlText w:val="%4."/>
      <w:lvlJc w:val="left"/>
      <w:pPr>
        <w:ind w:left="2900" w:hanging="360"/>
      </w:pPr>
    </w:lvl>
    <w:lvl w:ilvl="4" w:tplc="04250019" w:tentative="1">
      <w:start w:val="1"/>
      <w:numFmt w:val="lowerLetter"/>
      <w:lvlText w:val="%5."/>
      <w:lvlJc w:val="left"/>
      <w:pPr>
        <w:ind w:left="3620" w:hanging="360"/>
      </w:pPr>
    </w:lvl>
    <w:lvl w:ilvl="5" w:tplc="0425001B" w:tentative="1">
      <w:start w:val="1"/>
      <w:numFmt w:val="lowerRoman"/>
      <w:lvlText w:val="%6."/>
      <w:lvlJc w:val="right"/>
      <w:pPr>
        <w:ind w:left="4340" w:hanging="180"/>
      </w:pPr>
    </w:lvl>
    <w:lvl w:ilvl="6" w:tplc="0425000F" w:tentative="1">
      <w:start w:val="1"/>
      <w:numFmt w:val="decimal"/>
      <w:lvlText w:val="%7."/>
      <w:lvlJc w:val="left"/>
      <w:pPr>
        <w:ind w:left="5060" w:hanging="360"/>
      </w:pPr>
    </w:lvl>
    <w:lvl w:ilvl="7" w:tplc="04250019" w:tentative="1">
      <w:start w:val="1"/>
      <w:numFmt w:val="lowerLetter"/>
      <w:lvlText w:val="%8."/>
      <w:lvlJc w:val="left"/>
      <w:pPr>
        <w:ind w:left="5780" w:hanging="360"/>
      </w:pPr>
    </w:lvl>
    <w:lvl w:ilvl="8" w:tplc="0425001B" w:tentative="1">
      <w:start w:val="1"/>
      <w:numFmt w:val="lowerRoman"/>
      <w:lvlText w:val="%9."/>
      <w:lvlJc w:val="right"/>
      <w:pPr>
        <w:ind w:left="6500" w:hanging="180"/>
      </w:pPr>
    </w:lvl>
  </w:abstractNum>
  <w:abstractNum w:abstractNumId="14" w15:restartNumberingAfterBreak="0">
    <w:nsid w:val="33063C77"/>
    <w:multiLevelType w:val="hybridMultilevel"/>
    <w:tmpl w:val="B136DA52"/>
    <w:lvl w:ilvl="0" w:tplc="076E6BEA">
      <w:start w:val="1"/>
      <w:numFmt w:val="decimal"/>
      <w:lvlText w:val="%1."/>
      <w:lvlJc w:val="left"/>
      <w:pPr>
        <w:ind w:left="1020" w:hanging="360"/>
      </w:pPr>
    </w:lvl>
    <w:lvl w:ilvl="1" w:tplc="4D52C0C2">
      <w:start w:val="1"/>
      <w:numFmt w:val="decimal"/>
      <w:lvlText w:val="%2."/>
      <w:lvlJc w:val="left"/>
      <w:pPr>
        <w:ind w:left="1020" w:hanging="360"/>
      </w:pPr>
    </w:lvl>
    <w:lvl w:ilvl="2" w:tplc="49D6F06E">
      <w:start w:val="1"/>
      <w:numFmt w:val="decimal"/>
      <w:lvlText w:val="%3."/>
      <w:lvlJc w:val="left"/>
      <w:pPr>
        <w:ind w:left="1020" w:hanging="360"/>
      </w:pPr>
    </w:lvl>
    <w:lvl w:ilvl="3" w:tplc="2AD21BEC">
      <w:start w:val="1"/>
      <w:numFmt w:val="decimal"/>
      <w:lvlText w:val="%4."/>
      <w:lvlJc w:val="left"/>
      <w:pPr>
        <w:ind w:left="1020" w:hanging="360"/>
      </w:pPr>
    </w:lvl>
    <w:lvl w:ilvl="4" w:tplc="8E283572">
      <w:start w:val="1"/>
      <w:numFmt w:val="decimal"/>
      <w:lvlText w:val="%5."/>
      <w:lvlJc w:val="left"/>
      <w:pPr>
        <w:ind w:left="1020" w:hanging="360"/>
      </w:pPr>
    </w:lvl>
    <w:lvl w:ilvl="5" w:tplc="E7E02586">
      <w:start w:val="1"/>
      <w:numFmt w:val="decimal"/>
      <w:lvlText w:val="%6."/>
      <w:lvlJc w:val="left"/>
      <w:pPr>
        <w:ind w:left="1020" w:hanging="360"/>
      </w:pPr>
    </w:lvl>
    <w:lvl w:ilvl="6" w:tplc="EA9E363E">
      <w:start w:val="1"/>
      <w:numFmt w:val="decimal"/>
      <w:lvlText w:val="%7."/>
      <w:lvlJc w:val="left"/>
      <w:pPr>
        <w:ind w:left="1020" w:hanging="360"/>
      </w:pPr>
    </w:lvl>
    <w:lvl w:ilvl="7" w:tplc="41801806">
      <w:start w:val="1"/>
      <w:numFmt w:val="decimal"/>
      <w:lvlText w:val="%8."/>
      <w:lvlJc w:val="left"/>
      <w:pPr>
        <w:ind w:left="1020" w:hanging="360"/>
      </w:pPr>
    </w:lvl>
    <w:lvl w:ilvl="8" w:tplc="0EFE9A8E">
      <w:start w:val="1"/>
      <w:numFmt w:val="decimal"/>
      <w:lvlText w:val="%9."/>
      <w:lvlJc w:val="left"/>
      <w:pPr>
        <w:ind w:left="1020" w:hanging="360"/>
      </w:pPr>
    </w:lvl>
  </w:abstractNum>
  <w:abstractNum w:abstractNumId="15" w15:restartNumberingAfterBreak="0">
    <w:nsid w:val="340C7D8A"/>
    <w:multiLevelType w:val="hybridMultilevel"/>
    <w:tmpl w:val="C7B27EBC"/>
    <w:lvl w:ilvl="0" w:tplc="7422A7AA">
      <w:start w:val="1"/>
      <w:numFmt w:val="decimal"/>
      <w:lvlText w:val="%1)"/>
      <w:lvlJc w:val="left"/>
      <w:pPr>
        <w:ind w:left="1020" w:hanging="360"/>
      </w:pPr>
    </w:lvl>
    <w:lvl w:ilvl="1" w:tplc="BA26EA4C">
      <w:start w:val="1"/>
      <w:numFmt w:val="decimal"/>
      <w:lvlText w:val="%2)"/>
      <w:lvlJc w:val="left"/>
      <w:pPr>
        <w:ind w:left="1020" w:hanging="360"/>
      </w:pPr>
    </w:lvl>
    <w:lvl w:ilvl="2" w:tplc="0E60CAF4">
      <w:start w:val="1"/>
      <w:numFmt w:val="decimal"/>
      <w:lvlText w:val="%3)"/>
      <w:lvlJc w:val="left"/>
      <w:pPr>
        <w:ind w:left="1020" w:hanging="360"/>
      </w:pPr>
    </w:lvl>
    <w:lvl w:ilvl="3" w:tplc="A94C4630">
      <w:start w:val="1"/>
      <w:numFmt w:val="decimal"/>
      <w:lvlText w:val="%4)"/>
      <w:lvlJc w:val="left"/>
      <w:pPr>
        <w:ind w:left="1020" w:hanging="360"/>
      </w:pPr>
    </w:lvl>
    <w:lvl w:ilvl="4" w:tplc="F274FB8A">
      <w:start w:val="1"/>
      <w:numFmt w:val="decimal"/>
      <w:lvlText w:val="%5)"/>
      <w:lvlJc w:val="left"/>
      <w:pPr>
        <w:ind w:left="1020" w:hanging="360"/>
      </w:pPr>
    </w:lvl>
    <w:lvl w:ilvl="5" w:tplc="7AD6E4F6">
      <w:start w:val="1"/>
      <w:numFmt w:val="decimal"/>
      <w:lvlText w:val="%6)"/>
      <w:lvlJc w:val="left"/>
      <w:pPr>
        <w:ind w:left="1020" w:hanging="360"/>
      </w:pPr>
    </w:lvl>
    <w:lvl w:ilvl="6" w:tplc="5A7E1CC0">
      <w:start w:val="1"/>
      <w:numFmt w:val="decimal"/>
      <w:lvlText w:val="%7)"/>
      <w:lvlJc w:val="left"/>
      <w:pPr>
        <w:ind w:left="1020" w:hanging="360"/>
      </w:pPr>
    </w:lvl>
    <w:lvl w:ilvl="7" w:tplc="7804D6E0">
      <w:start w:val="1"/>
      <w:numFmt w:val="decimal"/>
      <w:lvlText w:val="%8)"/>
      <w:lvlJc w:val="left"/>
      <w:pPr>
        <w:ind w:left="1020" w:hanging="360"/>
      </w:pPr>
    </w:lvl>
    <w:lvl w:ilvl="8" w:tplc="E8DE2FAA">
      <w:start w:val="1"/>
      <w:numFmt w:val="decimal"/>
      <w:lvlText w:val="%9)"/>
      <w:lvlJc w:val="left"/>
      <w:pPr>
        <w:ind w:left="1020" w:hanging="360"/>
      </w:pPr>
    </w:lvl>
  </w:abstractNum>
  <w:abstractNum w:abstractNumId="16" w15:restartNumberingAfterBreak="0">
    <w:nsid w:val="3BD46867"/>
    <w:multiLevelType w:val="hybridMultilevel"/>
    <w:tmpl w:val="9C481FB8"/>
    <w:lvl w:ilvl="0" w:tplc="04250011">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43276DF2"/>
    <w:multiLevelType w:val="hybridMultilevel"/>
    <w:tmpl w:val="4872A4C2"/>
    <w:lvl w:ilvl="0" w:tplc="0E263582">
      <w:start w:val="4"/>
      <w:numFmt w:val="decimal"/>
      <w:lvlText w:val="(%1)"/>
      <w:lvlJc w:val="left"/>
      <w:pPr>
        <w:ind w:left="643" w:hanging="360"/>
      </w:pPr>
      <w:rPr>
        <w:rFonts w:hint="default"/>
      </w:rPr>
    </w:lvl>
    <w:lvl w:ilvl="1" w:tplc="04250019" w:tentative="1">
      <w:start w:val="1"/>
      <w:numFmt w:val="lowerLetter"/>
      <w:lvlText w:val="%2."/>
      <w:lvlJc w:val="left"/>
      <w:pPr>
        <w:ind w:left="1363" w:hanging="360"/>
      </w:pPr>
    </w:lvl>
    <w:lvl w:ilvl="2" w:tplc="0425001B" w:tentative="1">
      <w:start w:val="1"/>
      <w:numFmt w:val="lowerRoman"/>
      <w:lvlText w:val="%3."/>
      <w:lvlJc w:val="right"/>
      <w:pPr>
        <w:ind w:left="2083" w:hanging="180"/>
      </w:pPr>
    </w:lvl>
    <w:lvl w:ilvl="3" w:tplc="0425000F" w:tentative="1">
      <w:start w:val="1"/>
      <w:numFmt w:val="decimal"/>
      <w:lvlText w:val="%4."/>
      <w:lvlJc w:val="left"/>
      <w:pPr>
        <w:ind w:left="2803" w:hanging="360"/>
      </w:pPr>
    </w:lvl>
    <w:lvl w:ilvl="4" w:tplc="04250019" w:tentative="1">
      <w:start w:val="1"/>
      <w:numFmt w:val="lowerLetter"/>
      <w:lvlText w:val="%5."/>
      <w:lvlJc w:val="left"/>
      <w:pPr>
        <w:ind w:left="3523" w:hanging="360"/>
      </w:pPr>
    </w:lvl>
    <w:lvl w:ilvl="5" w:tplc="0425001B" w:tentative="1">
      <w:start w:val="1"/>
      <w:numFmt w:val="lowerRoman"/>
      <w:lvlText w:val="%6."/>
      <w:lvlJc w:val="right"/>
      <w:pPr>
        <w:ind w:left="4243" w:hanging="180"/>
      </w:pPr>
    </w:lvl>
    <w:lvl w:ilvl="6" w:tplc="0425000F" w:tentative="1">
      <w:start w:val="1"/>
      <w:numFmt w:val="decimal"/>
      <w:lvlText w:val="%7."/>
      <w:lvlJc w:val="left"/>
      <w:pPr>
        <w:ind w:left="4963" w:hanging="360"/>
      </w:pPr>
    </w:lvl>
    <w:lvl w:ilvl="7" w:tplc="04250019" w:tentative="1">
      <w:start w:val="1"/>
      <w:numFmt w:val="lowerLetter"/>
      <w:lvlText w:val="%8."/>
      <w:lvlJc w:val="left"/>
      <w:pPr>
        <w:ind w:left="5683" w:hanging="360"/>
      </w:pPr>
    </w:lvl>
    <w:lvl w:ilvl="8" w:tplc="0425001B" w:tentative="1">
      <w:start w:val="1"/>
      <w:numFmt w:val="lowerRoman"/>
      <w:lvlText w:val="%9."/>
      <w:lvlJc w:val="right"/>
      <w:pPr>
        <w:ind w:left="6403" w:hanging="180"/>
      </w:pPr>
    </w:lvl>
  </w:abstractNum>
  <w:abstractNum w:abstractNumId="18" w15:restartNumberingAfterBreak="0">
    <w:nsid w:val="45ED61FE"/>
    <w:multiLevelType w:val="hybridMultilevel"/>
    <w:tmpl w:val="12A6DDFE"/>
    <w:lvl w:ilvl="0" w:tplc="03E818B2">
      <w:start w:val="1"/>
      <w:numFmt w:val="decimal"/>
      <w:lvlText w:val="%1."/>
      <w:lvlJc w:val="left"/>
      <w:pPr>
        <w:ind w:left="1020" w:hanging="360"/>
      </w:pPr>
    </w:lvl>
    <w:lvl w:ilvl="1" w:tplc="D47C44BC">
      <w:start w:val="1"/>
      <w:numFmt w:val="decimal"/>
      <w:lvlText w:val="%2."/>
      <w:lvlJc w:val="left"/>
      <w:pPr>
        <w:ind w:left="1020" w:hanging="360"/>
      </w:pPr>
    </w:lvl>
    <w:lvl w:ilvl="2" w:tplc="522A9E16">
      <w:start w:val="1"/>
      <w:numFmt w:val="decimal"/>
      <w:lvlText w:val="%3."/>
      <w:lvlJc w:val="left"/>
      <w:pPr>
        <w:ind w:left="1020" w:hanging="360"/>
      </w:pPr>
    </w:lvl>
    <w:lvl w:ilvl="3" w:tplc="1904FD52">
      <w:start w:val="1"/>
      <w:numFmt w:val="decimal"/>
      <w:lvlText w:val="%4."/>
      <w:lvlJc w:val="left"/>
      <w:pPr>
        <w:ind w:left="1020" w:hanging="360"/>
      </w:pPr>
    </w:lvl>
    <w:lvl w:ilvl="4" w:tplc="D2382E58">
      <w:start w:val="1"/>
      <w:numFmt w:val="decimal"/>
      <w:lvlText w:val="%5."/>
      <w:lvlJc w:val="left"/>
      <w:pPr>
        <w:ind w:left="1020" w:hanging="360"/>
      </w:pPr>
    </w:lvl>
    <w:lvl w:ilvl="5" w:tplc="35880690">
      <w:start w:val="1"/>
      <w:numFmt w:val="decimal"/>
      <w:lvlText w:val="%6."/>
      <w:lvlJc w:val="left"/>
      <w:pPr>
        <w:ind w:left="1020" w:hanging="360"/>
      </w:pPr>
    </w:lvl>
    <w:lvl w:ilvl="6" w:tplc="3FFE63B2">
      <w:start w:val="1"/>
      <w:numFmt w:val="decimal"/>
      <w:lvlText w:val="%7."/>
      <w:lvlJc w:val="left"/>
      <w:pPr>
        <w:ind w:left="1020" w:hanging="360"/>
      </w:pPr>
    </w:lvl>
    <w:lvl w:ilvl="7" w:tplc="1B7E2D62">
      <w:start w:val="1"/>
      <w:numFmt w:val="decimal"/>
      <w:lvlText w:val="%8."/>
      <w:lvlJc w:val="left"/>
      <w:pPr>
        <w:ind w:left="1020" w:hanging="360"/>
      </w:pPr>
    </w:lvl>
    <w:lvl w:ilvl="8" w:tplc="768EC510">
      <w:start w:val="1"/>
      <w:numFmt w:val="decimal"/>
      <w:lvlText w:val="%9."/>
      <w:lvlJc w:val="left"/>
      <w:pPr>
        <w:ind w:left="1020" w:hanging="360"/>
      </w:pPr>
    </w:lvl>
  </w:abstractNum>
  <w:abstractNum w:abstractNumId="19" w15:restartNumberingAfterBreak="0">
    <w:nsid w:val="4F4A0029"/>
    <w:multiLevelType w:val="hybridMultilevel"/>
    <w:tmpl w:val="451EE246"/>
    <w:lvl w:ilvl="0" w:tplc="D0FC0D72">
      <w:start w:val="1"/>
      <w:numFmt w:val="decimal"/>
      <w:lvlText w:val="(%1)"/>
      <w:lvlJc w:val="left"/>
      <w:pPr>
        <w:ind w:left="785"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0" w15:restartNumberingAfterBreak="0">
    <w:nsid w:val="52E73967"/>
    <w:multiLevelType w:val="hybridMultilevel"/>
    <w:tmpl w:val="01B872F8"/>
    <w:lvl w:ilvl="0" w:tplc="172EC89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3510F44"/>
    <w:multiLevelType w:val="hybridMultilevel"/>
    <w:tmpl w:val="6B505BEE"/>
    <w:lvl w:ilvl="0" w:tplc="9E7A20B0">
      <w:start w:val="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5D51A6B"/>
    <w:multiLevelType w:val="hybridMultilevel"/>
    <w:tmpl w:val="49DA8788"/>
    <w:lvl w:ilvl="0" w:tplc="AFA28532">
      <w:start w:val="1"/>
      <w:numFmt w:val="decimal"/>
      <w:lvlText w:val="(%1)"/>
      <w:lvlJc w:val="left"/>
      <w:pPr>
        <w:ind w:left="735" w:hanging="37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670CD31"/>
    <w:multiLevelType w:val="hybridMultilevel"/>
    <w:tmpl w:val="B120CE12"/>
    <w:lvl w:ilvl="0" w:tplc="3612AA16">
      <w:start w:val="1"/>
      <w:numFmt w:val="decimal"/>
      <w:lvlText w:val="(%1)"/>
      <w:lvlJc w:val="left"/>
      <w:pPr>
        <w:ind w:left="1080" w:hanging="360"/>
      </w:pPr>
    </w:lvl>
    <w:lvl w:ilvl="1" w:tplc="1FC4E7F8">
      <w:start w:val="1"/>
      <w:numFmt w:val="decimal"/>
      <w:lvlText w:val="%2)"/>
      <w:lvlJc w:val="left"/>
      <w:pPr>
        <w:ind w:left="1800" w:hanging="360"/>
      </w:pPr>
      <w:rPr>
        <w:rFonts w:ascii="Times New Roman" w:eastAsia="Times New Roman" w:hAnsi="Times New Roman" w:cs="Times New Roman"/>
      </w:rPr>
    </w:lvl>
    <w:lvl w:ilvl="2" w:tplc="803ACA1C">
      <w:start w:val="1"/>
      <w:numFmt w:val="lowerRoman"/>
      <w:lvlText w:val="%3."/>
      <w:lvlJc w:val="right"/>
      <w:pPr>
        <w:ind w:left="2520" w:hanging="180"/>
      </w:pPr>
    </w:lvl>
    <w:lvl w:ilvl="3" w:tplc="4A0C0994">
      <w:start w:val="1"/>
      <w:numFmt w:val="decimal"/>
      <w:lvlText w:val="%4."/>
      <w:lvlJc w:val="left"/>
      <w:pPr>
        <w:ind w:left="3240" w:hanging="360"/>
      </w:pPr>
    </w:lvl>
    <w:lvl w:ilvl="4" w:tplc="CF2E9E26">
      <w:start w:val="1"/>
      <w:numFmt w:val="lowerLetter"/>
      <w:lvlText w:val="%5."/>
      <w:lvlJc w:val="left"/>
      <w:pPr>
        <w:ind w:left="3960" w:hanging="360"/>
      </w:pPr>
    </w:lvl>
    <w:lvl w:ilvl="5" w:tplc="7FBCEB94">
      <w:start w:val="1"/>
      <w:numFmt w:val="lowerRoman"/>
      <w:lvlText w:val="%6."/>
      <w:lvlJc w:val="right"/>
      <w:pPr>
        <w:ind w:left="4680" w:hanging="180"/>
      </w:pPr>
    </w:lvl>
    <w:lvl w:ilvl="6" w:tplc="4C44611A">
      <w:start w:val="1"/>
      <w:numFmt w:val="decimal"/>
      <w:lvlText w:val="%7."/>
      <w:lvlJc w:val="left"/>
      <w:pPr>
        <w:ind w:left="5400" w:hanging="360"/>
      </w:pPr>
    </w:lvl>
    <w:lvl w:ilvl="7" w:tplc="A822CE0C">
      <w:start w:val="1"/>
      <w:numFmt w:val="lowerLetter"/>
      <w:lvlText w:val="%8."/>
      <w:lvlJc w:val="left"/>
      <w:pPr>
        <w:ind w:left="6120" w:hanging="360"/>
      </w:pPr>
    </w:lvl>
    <w:lvl w:ilvl="8" w:tplc="3EBC3718">
      <w:start w:val="1"/>
      <w:numFmt w:val="lowerRoman"/>
      <w:lvlText w:val="%9."/>
      <w:lvlJc w:val="right"/>
      <w:pPr>
        <w:ind w:left="6840" w:hanging="180"/>
      </w:pPr>
    </w:lvl>
  </w:abstractNum>
  <w:abstractNum w:abstractNumId="24" w15:restartNumberingAfterBreak="0">
    <w:nsid w:val="568A2D6A"/>
    <w:multiLevelType w:val="hybridMultilevel"/>
    <w:tmpl w:val="E9BEB874"/>
    <w:lvl w:ilvl="0" w:tplc="C71890F0">
      <w:start w:val="1"/>
      <w:numFmt w:val="decimal"/>
      <w:lvlText w:val="%1)"/>
      <w:lvlJc w:val="left"/>
      <w:pPr>
        <w:ind w:left="1440" w:hanging="360"/>
      </w:pPr>
    </w:lvl>
    <w:lvl w:ilvl="1" w:tplc="CD5253F0">
      <w:start w:val="1"/>
      <w:numFmt w:val="decimal"/>
      <w:lvlText w:val="%2)"/>
      <w:lvlJc w:val="left"/>
      <w:pPr>
        <w:ind w:left="1440" w:hanging="360"/>
      </w:pPr>
    </w:lvl>
    <w:lvl w:ilvl="2" w:tplc="B1C68622">
      <w:start w:val="1"/>
      <w:numFmt w:val="decimal"/>
      <w:lvlText w:val="%3)"/>
      <w:lvlJc w:val="left"/>
      <w:pPr>
        <w:ind w:left="1440" w:hanging="360"/>
      </w:pPr>
    </w:lvl>
    <w:lvl w:ilvl="3" w:tplc="40FED8C8">
      <w:start w:val="1"/>
      <w:numFmt w:val="decimal"/>
      <w:lvlText w:val="%4)"/>
      <w:lvlJc w:val="left"/>
      <w:pPr>
        <w:ind w:left="1440" w:hanging="360"/>
      </w:pPr>
    </w:lvl>
    <w:lvl w:ilvl="4" w:tplc="E820A738">
      <w:start w:val="1"/>
      <w:numFmt w:val="decimal"/>
      <w:lvlText w:val="%5)"/>
      <w:lvlJc w:val="left"/>
      <w:pPr>
        <w:ind w:left="1440" w:hanging="360"/>
      </w:pPr>
    </w:lvl>
    <w:lvl w:ilvl="5" w:tplc="9A60E84E">
      <w:start w:val="1"/>
      <w:numFmt w:val="decimal"/>
      <w:lvlText w:val="%6)"/>
      <w:lvlJc w:val="left"/>
      <w:pPr>
        <w:ind w:left="1440" w:hanging="360"/>
      </w:pPr>
    </w:lvl>
    <w:lvl w:ilvl="6" w:tplc="8BE44AFC">
      <w:start w:val="1"/>
      <w:numFmt w:val="decimal"/>
      <w:lvlText w:val="%7)"/>
      <w:lvlJc w:val="left"/>
      <w:pPr>
        <w:ind w:left="1440" w:hanging="360"/>
      </w:pPr>
    </w:lvl>
    <w:lvl w:ilvl="7" w:tplc="099869DC">
      <w:start w:val="1"/>
      <w:numFmt w:val="decimal"/>
      <w:lvlText w:val="%8)"/>
      <w:lvlJc w:val="left"/>
      <w:pPr>
        <w:ind w:left="1440" w:hanging="360"/>
      </w:pPr>
    </w:lvl>
    <w:lvl w:ilvl="8" w:tplc="A142111A">
      <w:start w:val="1"/>
      <w:numFmt w:val="decimal"/>
      <w:lvlText w:val="%9)"/>
      <w:lvlJc w:val="left"/>
      <w:pPr>
        <w:ind w:left="1440" w:hanging="360"/>
      </w:pPr>
    </w:lvl>
  </w:abstractNum>
  <w:abstractNum w:abstractNumId="25" w15:restartNumberingAfterBreak="0">
    <w:nsid w:val="56DE4F8D"/>
    <w:multiLevelType w:val="hybridMultilevel"/>
    <w:tmpl w:val="238E5400"/>
    <w:lvl w:ilvl="0" w:tplc="1F1E3576">
      <w:start w:val="1"/>
      <w:numFmt w:val="decimal"/>
      <w:lvlText w:val="%1)"/>
      <w:lvlJc w:val="left"/>
      <w:pPr>
        <w:ind w:left="1440" w:hanging="360"/>
      </w:pPr>
    </w:lvl>
    <w:lvl w:ilvl="1" w:tplc="7198312C">
      <w:start w:val="1"/>
      <w:numFmt w:val="decimal"/>
      <w:lvlText w:val="%2)"/>
      <w:lvlJc w:val="left"/>
      <w:pPr>
        <w:ind w:left="1440" w:hanging="360"/>
      </w:pPr>
    </w:lvl>
    <w:lvl w:ilvl="2" w:tplc="D304FB42">
      <w:start w:val="1"/>
      <w:numFmt w:val="decimal"/>
      <w:lvlText w:val="%3)"/>
      <w:lvlJc w:val="left"/>
      <w:pPr>
        <w:ind w:left="1440" w:hanging="360"/>
      </w:pPr>
    </w:lvl>
    <w:lvl w:ilvl="3" w:tplc="C3FAFE06">
      <w:start w:val="1"/>
      <w:numFmt w:val="decimal"/>
      <w:lvlText w:val="%4)"/>
      <w:lvlJc w:val="left"/>
      <w:pPr>
        <w:ind w:left="1440" w:hanging="360"/>
      </w:pPr>
    </w:lvl>
    <w:lvl w:ilvl="4" w:tplc="CA8E610E">
      <w:start w:val="1"/>
      <w:numFmt w:val="decimal"/>
      <w:lvlText w:val="%5)"/>
      <w:lvlJc w:val="left"/>
      <w:pPr>
        <w:ind w:left="1440" w:hanging="360"/>
      </w:pPr>
    </w:lvl>
    <w:lvl w:ilvl="5" w:tplc="B02401E8">
      <w:start w:val="1"/>
      <w:numFmt w:val="decimal"/>
      <w:lvlText w:val="%6)"/>
      <w:lvlJc w:val="left"/>
      <w:pPr>
        <w:ind w:left="1440" w:hanging="360"/>
      </w:pPr>
    </w:lvl>
    <w:lvl w:ilvl="6" w:tplc="5A305AAA">
      <w:start w:val="1"/>
      <w:numFmt w:val="decimal"/>
      <w:lvlText w:val="%7)"/>
      <w:lvlJc w:val="left"/>
      <w:pPr>
        <w:ind w:left="1440" w:hanging="360"/>
      </w:pPr>
    </w:lvl>
    <w:lvl w:ilvl="7" w:tplc="7FD0D80C">
      <w:start w:val="1"/>
      <w:numFmt w:val="decimal"/>
      <w:lvlText w:val="%8)"/>
      <w:lvlJc w:val="left"/>
      <w:pPr>
        <w:ind w:left="1440" w:hanging="360"/>
      </w:pPr>
    </w:lvl>
    <w:lvl w:ilvl="8" w:tplc="D72A25D6">
      <w:start w:val="1"/>
      <w:numFmt w:val="decimal"/>
      <w:lvlText w:val="%9)"/>
      <w:lvlJc w:val="left"/>
      <w:pPr>
        <w:ind w:left="1440" w:hanging="360"/>
      </w:pPr>
    </w:lvl>
  </w:abstractNum>
  <w:abstractNum w:abstractNumId="26" w15:restartNumberingAfterBreak="0">
    <w:nsid w:val="588F2D7D"/>
    <w:multiLevelType w:val="hybridMultilevel"/>
    <w:tmpl w:val="9EE8B7CA"/>
    <w:lvl w:ilvl="0" w:tplc="263AD612">
      <w:start w:val="1"/>
      <w:numFmt w:val="decimal"/>
      <w:lvlText w:val="%1."/>
      <w:lvlJc w:val="left"/>
      <w:pPr>
        <w:ind w:left="1500" w:hanging="360"/>
      </w:pPr>
    </w:lvl>
    <w:lvl w:ilvl="1" w:tplc="4A60CAC2">
      <w:start w:val="1"/>
      <w:numFmt w:val="decimal"/>
      <w:lvlText w:val="%2."/>
      <w:lvlJc w:val="left"/>
      <w:pPr>
        <w:ind w:left="1920" w:hanging="360"/>
      </w:pPr>
    </w:lvl>
    <w:lvl w:ilvl="2" w:tplc="76808214">
      <w:start w:val="1"/>
      <w:numFmt w:val="decimal"/>
      <w:lvlText w:val="%3."/>
      <w:lvlJc w:val="left"/>
      <w:pPr>
        <w:ind w:left="1500" w:hanging="360"/>
      </w:pPr>
    </w:lvl>
    <w:lvl w:ilvl="3" w:tplc="E1AE7F78">
      <w:start w:val="1"/>
      <w:numFmt w:val="decimal"/>
      <w:lvlText w:val="%4."/>
      <w:lvlJc w:val="left"/>
      <w:pPr>
        <w:ind w:left="1500" w:hanging="360"/>
      </w:pPr>
    </w:lvl>
    <w:lvl w:ilvl="4" w:tplc="A152556C">
      <w:start w:val="1"/>
      <w:numFmt w:val="decimal"/>
      <w:lvlText w:val="%5."/>
      <w:lvlJc w:val="left"/>
      <w:pPr>
        <w:ind w:left="1500" w:hanging="360"/>
      </w:pPr>
    </w:lvl>
    <w:lvl w:ilvl="5" w:tplc="713C7DCC">
      <w:start w:val="1"/>
      <w:numFmt w:val="decimal"/>
      <w:lvlText w:val="%6."/>
      <w:lvlJc w:val="left"/>
      <w:pPr>
        <w:ind w:left="1500" w:hanging="360"/>
      </w:pPr>
    </w:lvl>
    <w:lvl w:ilvl="6" w:tplc="81F619BA">
      <w:start w:val="1"/>
      <w:numFmt w:val="decimal"/>
      <w:lvlText w:val="%7."/>
      <w:lvlJc w:val="left"/>
      <w:pPr>
        <w:ind w:left="1500" w:hanging="360"/>
      </w:pPr>
    </w:lvl>
    <w:lvl w:ilvl="7" w:tplc="67D25CFA">
      <w:start w:val="1"/>
      <w:numFmt w:val="decimal"/>
      <w:lvlText w:val="%8."/>
      <w:lvlJc w:val="left"/>
      <w:pPr>
        <w:ind w:left="1500" w:hanging="360"/>
      </w:pPr>
    </w:lvl>
    <w:lvl w:ilvl="8" w:tplc="3D86A032">
      <w:start w:val="1"/>
      <w:numFmt w:val="decimal"/>
      <w:lvlText w:val="%9."/>
      <w:lvlJc w:val="left"/>
      <w:pPr>
        <w:ind w:left="1500" w:hanging="360"/>
      </w:pPr>
    </w:lvl>
  </w:abstractNum>
  <w:abstractNum w:abstractNumId="27" w15:restartNumberingAfterBreak="0">
    <w:nsid w:val="59572964"/>
    <w:multiLevelType w:val="hybridMultilevel"/>
    <w:tmpl w:val="468491A4"/>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8" w15:restartNumberingAfterBreak="0">
    <w:nsid w:val="629A7E6A"/>
    <w:multiLevelType w:val="hybridMultilevel"/>
    <w:tmpl w:val="1D3CF66C"/>
    <w:lvl w:ilvl="0" w:tplc="3224F47C">
      <w:start w:val="1"/>
      <w:numFmt w:val="decimal"/>
      <w:lvlText w:val="%1)"/>
      <w:lvlJc w:val="left"/>
      <w:pPr>
        <w:ind w:left="1020" w:hanging="360"/>
      </w:pPr>
    </w:lvl>
    <w:lvl w:ilvl="1" w:tplc="D936AEBC">
      <w:start w:val="1"/>
      <w:numFmt w:val="decimal"/>
      <w:lvlText w:val="%2)"/>
      <w:lvlJc w:val="left"/>
      <w:pPr>
        <w:ind w:left="1020" w:hanging="360"/>
      </w:pPr>
    </w:lvl>
    <w:lvl w:ilvl="2" w:tplc="09A6970C">
      <w:start w:val="1"/>
      <w:numFmt w:val="decimal"/>
      <w:lvlText w:val="%3)"/>
      <w:lvlJc w:val="left"/>
      <w:pPr>
        <w:ind w:left="1020" w:hanging="360"/>
      </w:pPr>
    </w:lvl>
    <w:lvl w:ilvl="3" w:tplc="16783F96">
      <w:start w:val="1"/>
      <w:numFmt w:val="decimal"/>
      <w:lvlText w:val="%4)"/>
      <w:lvlJc w:val="left"/>
      <w:pPr>
        <w:ind w:left="1020" w:hanging="360"/>
      </w:pPr>
    </w:lvl>
    <w:lvl w:ilvl="4" w:tplc="D9FAE048">
      <w:start w:val="1"/>
      <w:numFmt w:val="decimal"/>
      <w:lvlText w:val="%5)"/>
      <w:lvlJc w:val="left"/>
      <w:pPr>
        <w:ind w:left="1020" w:hanging="360"/>
      </w:pPr>
    </w:lvl>
    <w:lvl w:ilvl="5" w:tplc="ACD85900">
      <w:start w:val="1"/>
      <w:numFmt w:val="decimal"/>
      <w:lvlText w:val="%6)"/>
      <w:lvlJc w:val="left"/>
      <w:pPr>
        <w:ind w:left="1020" w:hanging="360"/>
      </w:pPr>
    </w:lvl>
    <w:lvl w:ilvl="6" w:tplc="B56C6FD8">
      <w:start w:val="1"/>
      <w:numFmt w:val="decimal"/>
      <w:lvlText w:val="%7)"/>
      <w:lvlJc w:val="left"/>
      <w:pPr>
        <w:ind w:left="1020" w:hanging="360"/>
      </w:pPr>
    </w:lvl>
    <w:lvl w:ilvl="7" w:tplc="2A208E92">
      <w:start w:val="1"/>
      <w:numFmt w:val="decimal"/>
      <w:lvlText w:val="%8)"/>
      <w:lvlJc w:val="left"/>
      <w:pPr>
        <w:ind w:left="1020" w:hanging="360"/>
      </w:pPr>
    </w:lvl>
    <w:lvl w:ilvl="8" w:tplc="240E8214">
      <w:start w:val="1"/>
      <w:numFmt w:val="decimal"/>
      <w:lvlText w:val="%9)"/>
      <w:lvlJc w:val="left"/>
      <w:pPr>
        <w:ind w:left="1020" w:hanging="360"/>
      </w:pPr>
    </w:lvl>
  </w:abstractNum>
  <w:abstractNum w:abstractNumId="29" w15:restartNumberingAfterBreak="0">
    <w:nsid w:val="668F3EC4"/>
    <w:multiLevelType w:val="hybridMultilevel"/>
    <w:tmpl w:val="FE28FA6E"/>
    <w:lvl w:ilvl="0" w:tplc="A92A6520">
      <w:start w:val="1"/>
      <w:numFmt w:val="decimal"/>
      <w:lvlText w:val="(%1)"/>
      <w:lvlJc w:val="left"/>
      <w:pPr>
        <w:ind w:left="643"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6E53CBA"/>
    <w:multiLevelType w:val="hybridMultilevel"/>
    <w:tmpl w:val="0EC889F2"/>
    <w:lvl w:ilvl="0" w:tplc="4D202BB4">
      <w:start w:val="2"/>
      <w:numFmt w:val="decimal"/>
      <w:lvlText w:val="%1)"/>
      <w:lvlJc w:val="left"/>
      <w:pPr>
        <w:ind w:left="410" w:hanging="360"/>
      </w:pPr>
      <w:rPr>
        <w:rFonts w:hint="default"/>
      </w:rPr>
    </w:lvl>
    <w:lvl w:ilvl="1" w:tplc="04250019" w:tentative="1">
      <w:start w:val="1"/>
      <w:numFmt w:val="lowerLetter"/>
      <w:lvlText w:val="%2."/>
      <w:lvlJc w:val="left"/>
      <w:pPr>
        <w:ind w:left="1130" w:hanging="360"/>
      </w:pPr>
    </w:lvl>
    <w:lvl w:ilvl="2" w:tplc="0425001B" w:tentative="1">
      <w:start w:val="1"/>
      <w:numFmt w:val="lowerRoman"/>
      <w:lvlText w:val="%3."/>
      <w:lvlJc w:val="right"/>
      <w:pPr>
        <w:ind w:left="1850" w:hanging="180"/>
      </w:pPr>
    </w:lvl>
    <w:lvl w:ilvl="3" w:tplc="0425000F" w:tentative="1">
      <w:start w:val="1"/>
      <w:numFmt w:val="decimal"/>
      <w:lvlText w:val="%4."/>
      <w:lvlJc w:val="left"/>
      <w:pPr>
        <w:ind w:left="2570" w:hanging="360"/>
      </w:pPr>
    </w:lvl>
    <w:lvl w:ilvl="4" w:tplc="04250019" w:tentative="1">
      <w:start w:val="1"/>
      <w:numFmt w:val="lowerLetter"/>
      <w:lvlText w:val="%5."/>
      <w:lvlJc w:val="left"/>
      <w:pPr>
        <w:ind w:left="3290" w:hanging="360"/>
      </w:pPr>
    </w:lvl>
    <w:lvl w:ilvl="5" w:tplc="0425001B" w:tentative="1">
      <w:start w:val="1"/>
      <w:numFmt w:val="lowerRoman"/>
      <w:lvlText w:val="%6."/>
      <w:lvlJc w:val="right"/>
      <w:pPr>
        <w:ind w:left="4010" w:hanging="180"/>
      </w:pPr>
    </w:lvl>
    <w:lvl w:ilvl="6" w:tplc="0425000F" w:tentative="1">
      <w:start w:val="1"/>
      <w:numFmt w:val="decimal"/>
      <w:lvlText w:val="%7."/>
      <w:lvlJc w:val="left"/>
      <w:pPr>
        <w:ind w:left="4730" w:hanging="360"/>
      </w:pPr>
    </w:lvl>
    <w:lvl w:ilvl="7" w:tplc="04250019" w:tentative="1">
      <w:start w:val="1"/>
      <w:numFmt w:val="lowerLetter"/>
      <w:lvlText w:val="%8."/>
      <w:lvlJc w:val="left"/>
      <w:pPr>
        <w:ind w:left="5450" w:hanging="360"/>
      </w:pPr>
    </w:lvl>
    <w:lvl w:ilvl="8" w:tplc="0425001B" w:tentative="1">
      <w:start w:val="1"/>
      <w:numFmt w:val="lowerRoman"/>
      <w:lvlText w:val="%9."/>
      <w:lvlJc w:val="right"/>
      <w:pPr>
        <w:ind w:left="6170" w:hanging="180"/>
      </w:pPr>
    </w:lvl>
  </w:abstractNum>
  <w:abstractNum w:abstractNumId="31" w15:restartNumberingAfterBreak="0">
    <w:nsid w:val="69455413"/>
    <w:multiLevelType w:val="hybridMultilevel"/>
    <w:tmpl w:val="00204D1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6CC061CB"/>
    <w:multiLevelType w:val="hybridMultilevel"/>
    <w:tmpl w:val="B1F6C76E"/>
    <w:lvl w:ilvl="0" w:tplc="7584C0AA">
      <w:start w:val="1"/>
      <w:numFmt w:val="decimal"/>
      <w:lvlText w:val="%1)"/>
      <w:lvlJc w:val="left"/>
      <w:pPr>
        <w:ind w:left="410" w:hanging="360"/>
      </w:pPr>
      <w:rPr>
        <w:rFonts w:hint="default"/>
      </w:rPr>
    </w:lvl>
    <w:lvl w:ilvl="1" w:tplc="04250019" w:tentative="1">
      <w:start w:val="1"/>
      <w:numFmt w:val="lowerLetter"/>
      <w:lvlText w:val="%2."/>
      <w:lvlJc w:val="left"/>
      <w:pPr>
        <w:ind w:left="1130" w:hanging="360"/>
      </w:pPr>
    </w:lvl>
    <w:lvl w:ilvl="2" w:tplc="0425001B" w:tentative="1">
      <w:start w:val="1"/>
      <w:numFmt w:val="lowerRoman"/>
      <w:lvlText w:val="%3."/>
      <w:lvlJc w:val="right"/>
      <w:pPr>
        <w:ind w:left="1850" w:hanging="180"/>
      </w:pPr>
    </w:lvl>
    <w:lvl w:ilvl="3" w:tplc="0425000F" w:tentative="1">
      <w:start w:val="1"/>
      <w:numFmt w:val="decimal"/>
      <w:lvlText w:val="%4."/>
      <w:lvlJc w:val="left"/>
      <w:pPr>
        <w:ind w:left="2570" w:hanging="360"/>
      </w:pPr>
    </w:lvl>
    <w:lvl w:ilvl="4" w:tplc="04250019" w:tentative="1">
      <w:start w:val="1"/>
      <w:numFmt w:val="lowerLetter"/>
      <w:lvlText w:val="%5."/>
      <w:lvlJc w:val="left"/>
      <w:pPr>
        <w:ind w:left="3290" w:hanging="360"/>
      </w:pPr>
    </w:lvl>
    <w:lvl w:ilvl="5" w:tplc="0425001B" w:tentative="1">
      <w:start w:val="1"/>
      <w:numFmt w:val="lowerRoman"/>
      <w:lvlText w:val="%6."/>
      <w:lvlJc w:val="right"/>
      <w:pPr>
        <w:ind w:left="4010" w:hanging="180"/>
      </w:pPr>
    </w:lvl>
    <w:lvl w:ilvl="6" w:tplc="0425000F" w:tentative="1">
      <w:start w:val="1"/>
      <w:numFmt w:val="decimal"/>
      <w:lvlText w:val="%7."/>
      <w:lvlJc w:val="left"/>
      <w:pPr>
        <w:ind w:left="4730" w:hanging="360"/>
      </w:pPr>
    </w:lvl>
    <w:lvl w:ilvl="7" w:tplc="04250019" w:tentative="1">
      <w:start w:val="1"/>
      <w:numFmt w:val="lowerLetter"/>
      <w:lvlText w:val="%8."/>
      <w:lvlJc w:val="left"/>
      <w:pPr>
        <w:ind w:left="5450" w:hanging="360"/>
      </w:pPr>
    </w:lvl>
    <w:lvl w:ilvl="8" w:tplc="0425001B" w:tentative="1">
      <w:start w:val="1"/>
      <w:numFmt w:val="lowerRoman"/>
      <w:lvlText w:val="%9."/>
      <w:lvlJc w:val="right"/>
      <w:pPr>
        <w:ind w:left="6170" w:hanging="180"/>
      </w:pPr>
    </w:lvl>
  </w:abstractNum>
  <w:abstractNum w:abstractNumId="33" w15:restartNumberingAfterBreak="0">
    <w:nsid w:val="6EAE4A95"/>
    <w:multiLevelType w:val="hybridMultilevel"/>
    <w:tmpl w:val="6E1460DA"/>
    <w:lvl w:ilvl="0" w:tplc="8BB2AFCA">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6FAA0970"/>
    <w:multiLevelType w:val="hybridMultilevel"/>
    <w:tmpl w:val="769E1C54"/>
    <w:lvl w:ilvl="0" w:tplc="070819C0">
      <w:start w:val="1"/>
      <w:numFmt w:val="decimal"/>
      <w:lvlText w:val="%1)"/>
      <w:lvlJc w:val="left"/>
      <w:pPr>
        <w:ind w:left="1440" w:hanging="360"/>
      </w:pPr>
    </w:lvl>
    <w:lvl w:ilvl="1" w:tplc="619631BC">
      <w:start w:val="1"/>
      <w:numFmt w:val="decimal"/>
      <w:lvlText w:val="%2)"/>
      <w:lvlJc w:val="left"/>
      <w:pPr>
        <w:ind w:left="1440" w:hanging="360"/>
      </w:pPr>
    </w:lvl>
    <w:lvl w:ilvl="2" w:tplc="8730A302">
      <w:start w:val="1"/>
      <w:numFmt w:val="decimal"/>
      <w:lvlText w:val="%3)"/>
      <w:lvlJc w:val="left"/>
      <w:pPr>
        <w:ind w:left="1440" w:hanging="360"/>
      </w:pPr>
    </w:lvl>
    <w:lvl w:ilvl="3" w:tplc="F45E4454">
      <w:start w:val="1"/>
      <w:numFmt w:val="decimal"/>
      <w:lvlText w:val="%4)"/>
      <w:lvlJc w:val="left"/>
      <w:pPr>
        <w:ind w:left="1440" w:hanging="360"/>
      </w:pPr>
    </w:lvl>
    <w:lvl w:ilvl="4" w:tplc="C0F06A52">
      <w:start w:val="1"/>
      <w:numFmt w:val="decimal"/>
      <w:lvlText w:val="%5)"/>
      <w:lvlJc w:val="left"/>
      <w:pPr>
        <w:ind w:left="1440" w:hanging="360"/>
      </w:pPr>
    </w:lvl>
    <w:lvl w:ilvl="5" w:tplc="5C78E086">
      <w:start w:val="1"/>
      <w:numFmt w:val="decimal"/>
      <w:lvlText w:val="%6)"/>
      <w:lvlJc w:val="left"/>
      <w:pPr>
        <w:ind w:left="1440" w:hanging="360"/>
      </w:pPr>
    </w:lvl>
    <w:lvl w:ilvl="6" w:tplc="0486D62E">
      <w:start w:val="1"/>
      <w:numFmt w:val="decimal"/>
      <w:lvlText w:val="%7)"/>
      <w:lvlJc w:val="left"/>
      <w:pPr>
        <w:ind w:left="1440" w:hanging="360"/>
      </w:pPr>
    </w:lvl>
    <w:lvl w:ilvl="7" w:tplc="51E8B69C">
      <w:start w:val="1"/>
      <w:numFmt w:val="decimal"/>
      <w:lvlText w:val="%8)"/>
      <w:lvlJc w:val="left"/>
      <w:pPr>
        <w:ind w:left="1440" w:hanging="360"/>
      </w:pPr>
    </w:lvl>
    <w:lvl w:ilvl="8" w:tplc="0A92C1E8">
      <w:start w:val="1"/>
      <w:numFmt w:val="decimal"/>
      <w:lvlText w:val="%9)"/>
      <w:lvlJc w:val="left"/>
      <w:pPr>
        <w:ind w:left="1440" w:hanging="360"/>
      </w:pPr>
    </w:lvl>
  </w:abstractNum>
  <w:abstractNum w:abstractNumId="35" w15:restartNumberingAfterBreak="0">
    <w:nsid w:val="7EFF5CB7"/>
    <w:multiLevelType w:val="hybridMultilevel"/>
    <w:tmpl w:val="0844528C"/>
    <w:lvl w:ilvl="0" w:tplc="71E4B408">
      <w:start w:val="9"/>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16cid:durableId="1534657841">
    <w:abstractNumId w:val="0"/>
  </w:num>
  <w:num w:numId="2" w16cid:durableId="237450147">
    <w:abstractNumId w:val="10"/>
  </w:num>
  <w:num w:numId="3" w16cid:durableId="114101326">
    <w:abstractNumId w:val="1"/>
  </w:num>
  <w:num w:numId="4" w16cid:durableId="2009794016">
    <w:abstractNumId w:val="20"/>
  </w:num>
  <w:num w:numId="5" w16cid:durableId="573784404">
    <w:abstractNumId w:val="19"/>
  </w:num>
  <w:num w:numId="6" w16cid:durableId="654380010">
    <w:abstractNumId w:val="32"/>
  </w:num>
  <w:num w:numId="7" w16cid:durableId="1024134895">
    <w:abstractNumId w:val="30"/>
  </w:num>
  <w:num w:numId="8" w16cid:durableId="593055079">
    <w:abstractNumId w:val="13"/>
  </w:num>
  <w:num w:numId="9" w16cid:durableId="437986722">
    <w:abstractNumId w:val="5"/>
  </w:num>
  <w:num w:numId="10" w16cid:durableId="164446212">
    <w:abstractNumId w:val="26"/>
  </w:num>
  <w:num w:numId="11" w16cid:durableId="1695308408">
    <w:abstractNumId w:val="11"/>
  </w:num>
  <w:num w:numId="12" w16cid:durableId="622927917">
    <w:abstractNumId w:val="2"/>
  </w:num>
  <w:num w:numId="13" w16cid:durableId="98332886">
    <w:abstractNumId w:val="27"/>
  </w:num>
  <w:num w:numId="14" w16cid:durableId="1350063970">
    <w:abstractNumId w:val="9"/>
  </w:num>
  <w:num w:numId="15" w16cid:durableId="1364209724">
    <w:abstractNumId w:val="28"/>
  </w:num>
  <w:num w:numId="16" w16cid:durableId="683828440">
    <w:abstractNumId w:val="31"/>
  </w:num>
  <w:num w:numId="17" w16cid:durableId="1471292230">
    <w:abstractNumId w:val="7"/>
  </w:num>
  <w:num w:numId="18" w16cid:durableId="736561371">
    <w:abstractNumId w:val="23"/>
  </w:num>
  <w:num w:numId="19" w16cid:durableId="1449082792">
    <w:abstractNumId w:val="21"/>
  </w:num>
  <w:num w:numId="20" w16cid:durableId="1862930837">
    <w:abstractNumId w:val="25"/>
  </w:num>
  <w:num w:numId="21" w16cid:durableId="850342932">
    <w:abstractNumId w:val="24"/>
  </w:num>
  <w:num w:numId="22" w16cid:durableId="1957977955">
    <w:abstractNumId w:val="6"/>
  </w:num>
  <w:num w:numId="23" w16cid:durableId="781804557">
    <w:abstractNumId w:val="34"/>
  </w:num>
  <w:num w:numId="24" w16cid:durableId="2098597341">
    <w:abstractNumId w:val="3"/>
  </w:num>
  <w:num w:numId="25" w16cid:durableId="2032873880">
    <w:abstractNumId w:val="22"/>
  </w:num>
  <w:num w:numId="26" w16cid:durableId="1169446819">
    <w:abstractNumId w:val="33"/>
  </w:num>
  <w:num w:numId="27" w16cid:durableId="1893693473">
    <w:abstractNumId w:val="16"/>
  </w:num>
  <w:num w:numId="28" w16cid:durableId="1059477511">
    <w:abstractNumId w:val="8"/>
  </w:num>
  <w:num w:numId="29" w16cid:durableId="1343431821">
    <w:abstractNumId w:val="4"/>
  </w:num>
  <w:num w:numId="30" w16cid:durableId="1409498727">
    <w:abstractNumId w:val="35"/>
  </w:num>
  <w:num w:numId="31" w16cid:durableId="1303658001">
    <w:abstractNumId w:val="29"/>
  </w:num>
  <w:num w:numId="32" w16cid:durableId="1795246588">
    <w:abstractNumId w:val="17"/>
  </w:num>
  <w:num w:numId="33" w16cid:durableId="1784349436">
    <w:abstractNumId w:val="12"/>
  </w:num>
  <w:num w:numId="34" w16cid:durableId="1328944441">
    <w:abstractNumId w:val="14"/>
  </w:num>
  <w:num w:numId="35" w16cid:durableId="1246721901">
    <w:abstractNumId w:val="18"/>
  </w:num>
  <w:num w:numId="36" w16cid:durableId="1908298269">
    <w:abstractNumId w:val="15"/>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ili Sandre">
    <w15:presenceInfo w15:providerId="AD" w15:userId="S::Aili.Sandre@just.ee::21c2fdd4-4be7-4997-be10-55426eb6f323"/>
  </w15:person>
  <w15:person w15:author="Mari Käbi">
    <w15:presenceInfo w15:providerId="AD" w15:userId="S-1-5-21-23267018-1296325175-649218145-117754"/>
  </w15:person>
  <w15:person w15:author="Mari Käbi [2]">
    <w15:presenceInfo w15:providerId="AD" w15:userId="S::Mari.Kabi@just.ee::2637d488-21dc-4431-9d4f-bb4c84dc62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F70"/>
    <w:rsid w:val="000004EB"/>
    <w:rsid w:val="00002189"/>
    <w:rsid w:val="000023A5"/>
    <w:rsid w:val="000029E8"/>
    <w:rsid w:val="00002CA6"/>
    <w:rsid w:val="00002DE6"/>
    <w:rsid w:val="0000310B"/>
    <w:rsid w:val="000032A7"/>
    <w:rsid w:val="00003860"/>
    <w:rsid w:val="00003B61"/>
    <w:rsid w:val="00004444"/>
    <w:rsid w:val="00004ABB"/>
    <w:rsid w:val="00005BD5"/>
    <w:rsid w:val="000108B3"/>
    <w:rsid w:val="00010F50"/>
    <w:rsid w:val="00011047"/>
    <w:rsid w:val="00011C37"/>
    <w:rsid w:val="00011FB5"/>
    <w:rsid w:val="000121F7"/>
    <w:rsid w:val="00013E42"/>
    <w:rsid w:val="000143B5"/>
    <w:rsid w:val="0001457C"/>
    <w:rsid w:val="00015747"/>
    <w:rsid w:val="00015C53"/>
    <w:rsid w:val="000161DA"/>
    <w:rsid w:val="00016D83"/>
    <w:rsid w:val="000201D2"/>
    <w:rsid w:val="00020793"/>
    <w:rsid w:val="00022507"/>
    <w:rsid w:val="00022C19"/>
    <w:rsid w:val="00022F2A"/>
    <w:rsid w:val="00023394"/>
    <w:rsid w:val="0002400E"/>
    <w:rsid w:val="00024292"/>
    <w:rsid w:val="00024C95"/>
    <w:rsid w:val="00024FB2"/>
    <w:rsid w:val="00024FBD"/>
    <w:rsid w:val="00025046"/>
    <w:rsid w:val="00025E9F"/>
    <w:rsid w:val="00026789"/>
    <w:rsid w:val="0002731B"/>
    <w:rsid w:val="0002753A"/>
    <w:rsid w:val="00027A3D"/>
    <w:rsid w:val="00031CEB"/>
    <w:rsid w:val="00031F26"/>
    <w:rsid w:val="000329FA"/>
    <w:rsid w:val="00032A0B"/>
    <w:rsid w:val="0003375F"/>
    <w:rsid w:val="00033B7D"/>
    <w:rsid w:val="00033E84"/>
    <w:rsid w:val="00034108"/>
    <w:rsid w:val="00034CDF"/>
    <w:rsid w:val="00035A9E"/>
    <w:rsid w:val="00037A0F"/>
    <w:rsid w:val="00037C3E"/>
    <w:rsid w:val="00037CC8"/>
    <w:rsid w:val="0004049B"/>
    <w:rsid w:val="0004065E"/>
    <w:rsid w:val="00040ABF"/>
    <w:rsid w:val="00040FE8"/>
    <w:rsid w:val="000411AC"/>
    <w:rsid w:val="00041543"/>
    <w:rsid w:val="00041B29"/>
    <w:rsid w:val="00041BC6"/>
    <w:rsid w:val="00041E47"/>
    <w:rsid w:val="00042D80"/>
    <w:rsid w:val="00043B44"/>
    <w:rsid w:val="000448A3"/>
    <w:rsid w:val="00044C35"/>
    <w:rsid w:val="00045029"/>
    <w:rsid w:val="000456D5"/>
    <w:rsid w:val="00045B0D"/>
    <w:rsid w:val="00045F1D"/>
    <w:rsid w:val="0004682B"/>
    <w:rsid w:val="00047152"/>
    <w:rsid w:val="000474B6"/>
    <w:rsid w:val="00047C3C"/>
    <w:rsid w:val="00047C9A"/>
    <w:rsid w:val="00050345"/>
    <w:rsid w:val="00050A38"/>
    <w:rsid w:val="00050EA9"/>
    <w:rsid w:val="0005116B"/>
    <w:rsid w:val="000517A4"/>
    <w:rsid w:val="0005191F"/>
    <w:rsid w:val="00051E5B"/>
    <w:rsid w:val="00051ED2"/>
    <w:rsid w:val="000521E6"/>
    <w:rsid w:val="00052D6A"/>
    <w:rsid w:val="00053434"/>
    <w:rsid w:val="0005346D"/>
    <w:rsid w:val="00053933"/>
    <w:rsid w:val="000557CB"/>
    <w:rsid w:val="00055D19"/>
    <w:rsid w:val="00055EA8"/>
    <w:rsid w:val="000566E5"/>
    <w:rsid w:val="00056ABD"/>
    <w:rsid w:val="00057155"/>
    <w:rsid w:val="00057A7F"/>
    <w:rsid w:val="0006020D"/>
    <w:rsid w:val="00060785"/>
    <w:rsid w:val="0006141A"/>
    <w:rsid w:val="000619B5"/>
    <w:rsid w:val="00061C76"/>
    <w:rsid w:val="00061CB7"/>
    <w:rsid w:val="00061D55"/>
    <w:rsid w:val="00062105"/>
    <w:rsid w:val="00062233"/>
    <w:rsid w:val="000632CF"/>
    <w:rsid w:val="00063681"/>
    <w:rsid w:val="0006405A"/>
    <w:rsid w:val="000640E6"/>
    <w:rsid w:val="00064AA7"/>
    <w:rsid w:val="00065139"/>
    <w:rsid w:val="0006575A"/>
    <w:rsid w:val="00065E71"/>
    <w:rsid w:val="0006638A"/>
    <w:rsid w:val="00066500"/>
    <w:rsid w:val="00066C7C"/>
    <w:rsid w:val="00067C56"/>
    <w:rsid w:val="00070521"/>
    <w:rsid w:val="00070593"/>
    <w:rsid w:val="000705A7"/>
    <w:rsid w:val="00070CF2"/>
    <w:rsid w:val="0007207F"/>
    <w:rsid w:val="00072C13"/>
    <w:rsid w:val="0007313B"/>
    <w:rsid w:val="000734B0"/>
    <w:rsid w:val="00073785"/>
    <w:rsid w:val="00073AAD"/>
    <w:rsid w:val="00074049"/>
    <w:rsid w:val="000741D5"/>
    <w:rsid w:val="0007520B"/>
    <w:rsid w:val="000757F8"/>
    <w:rsid w:val="00075CB6"/>
    <w:rsid w:val="00075EDD"/>
    <w:rsid w:val="000763C6"/>
    <w:rsid w:val="00076C59"/>
    <w:rsid w:val="00076C61"/>
    <w:rsid w:val="000778CE"/>
    <w:rsid w:val="00080451"/>
    <w:rsid w:val="00080485"/>
    <w:rsid w:val="00080652"/>
    <w:rsid w:val="000808D6"/>
    <w:rsid w:val="00081D1A"/>
    <w:rsid w:val="00082015"/>
    <w:rsid w:val="0008202D"/>
    <w:rsid w:val="00082896"/>
    <w:rsid w:val="0008291F"/>
    <w:rsid w:val="00083303"/>
    <w:rsid w:val="00083799"/>
    <w:rsid w:val="000838C4"/>
    <w:rsid w:val="00083B88"/>
    <w:rsid w:val="00084197"/>
    <w:rsid w:val="000844F7"/>
    <w:rsid w:val="000849E2"/>
    <w:rsid w:val="0008555A"/>
    <w:rsid w:val="00085CA7"/>
    <w:rsid w:val="000860CE"/>
    <w:rsid w:val="00086629"/>
    <w:rsid w:val="00086866"/>
    <w:rsid w:val="00086A5E"/>
    <w:rsid w:val="00087096"/>
    <w:rsid w:val="000872EA"/>
    <w:rsid w:val="00087B8C"/>
    <w:rsid w:val="0009188A"/>
    <w:rsid w:val="00091CDD"/>
    <w:rsid w:val="00091ECA"/>
    <w:rsid w:val="00091EEA"/>
    <w:rsid w:val="00093257"/>
    <w:rsid w:val="000938E3"/>
    <w:rsid w:val="000939A8"/>
    <w:rsid w:val="0009481B"/>
    <w:rsid w:val="00094904"/>
    <w:rsid w:val="00096357"/>
    <w:rsid w:val="000964FE"/>
    <w:rsid w:val="000974C0"/>
    <w:rsid w:val="000A1E58"/>
    <w:rsid w:val="000A27DC"/>
    <w:rsid w:val="000A2A88"/>
    <w:rsid w:val="000A2FB8"/>
    <w:rsid w:val="000A30A6"/>
    <w:rsid w:val="000A3487"/>
    <w:rsid w:val="000A3A51"/>
    <w:rsid w:val="000A40BE"/>
    <w:rsid w:val="000A40F1"/>
    <w:rsid w:val="000A5BBF"/>
    <w:rsid w:val="000A7C3F"/>
    <w:rsid w:val="000B018B"/>
    <w:rsid w:val="000B0EEF"/>
    <w:rsid w:val="000B117D"/>
    <w:rsid w:val="000B12FE"/>
    <w:rsid w:val="000B2030"/>
    <w:rsid w:val="000B2C92"/>
    <w:rsid w:val="000B31DB"/>
    <w:rsid w:val="000B3BDB"/>
    <w:rsid w:val="000B45E0"/>
    <w:rsid w:val="000B5FF7"/>
    <w:rsid w:val="000B6392"/>
    <w:rsid w:val="000B6764"/>
    <w:rsid w:val="000B72A5"/>
    <w:rsid w:val="000B760B"/>
    <w:rsid w:val="000B7F5A"/>
    <w:rsid w:val="000C00CA"/>
    <w:rsid w:val="000C0106"/>
    <w:rsid w:val="000C030C"/>
    <w:rsid w:val="000C054C"/>
    <w:rsid w:val="000C1BED"/>
    <w:rsid w:val="000C1D12"/>
    <w:rsid w:val="000C2410"/>
    <w:rsid w:val="000C24C8"/>
    <w:rsid w:val="000C2A44"/>
    <w:rsid w:val="000C2B8F"/>
    <w:rsid w:val="000C2D8C"/>
    <w:rsid w:val="000C3188"/>
    <w:rsid w:val="000C3BFF"/>
    <w:rsid w:val="000C3E7B"/>
    <w:rsid w:val="000C5343"/>
    <w:rsid w:val="000C5385"/>
    <w:rsid w:val="000C5DB9"/>
    <w:rsid w:val="000C79B3"/>
    <w:rsid w:val="000D0292"/>
    <w:rsid w:val="000D0653"/>
    <w:rsid w:val="000D0C12"/>
    <w:rsid w:val="000D1226"/>
    <w:rsid w:val="000D14E5"/>
    <w:rsid w:val="000D158D"/>
    <w:rsid w:val="000D17D5"/>
    <w:rsid w:val="000D2341"/>
    <w:rsid w:val="000D2E33"/>
    <w:rsid w:val="000D3076"/>
    <w:rsid w:val="000D3D08"/>
    <w:rsid w:val="000D55FF"/>
    <w:rsid w:val="000D5C2A"/>
    <w:rsid w:val="000D644E"/>
    <w:rsid w:val="000D7B85"/>
    <w:rsid w:val="000E06C4"/>
    <w:rsid w:val="000E0D5C"/>
    <w:rsid w:val="000E0FD1"/>
    <w:rsid w:val="000E16AF"/>
    <w:rsid w:val="000E23A9"/>
    <w:rsid w:val="000E30EA"/>
    <w:rsid w:val="000E3D58"/>
    <w:rsid w:val="000E4E2F"/>
    <w:rsid w:val="000E5E16"/>
    <w:rsid w:val="000E6E94"/>
    <w:rsid w:val="000E7177"/>
    <w:rsid w:val="000E7194"/>
    <w:rsid w:val="000E74E4"/>
    <w:rsid w:val="000E79D1"/>
    <w:rsid w:val="000F014D"/>
    <w:rsid w:val="000F0688"/>
    <w:rsid w:val="000F0882"/>
    <w:rsid w:val="000F0A66"/>
    <w:rsid w:val="000F1E0A"/>
    <w:rsid w:val="000F1F60"/>
    <w:rsid w:val="000F1FB3"/>
    <w:rsid w:val="000F25E7"/>
    <w:rsid w:val="000F2606"/>
    <w:rsid w:val="000F28A2"/>
    <w:rsid w:val="000F2BC9"/>
    <w:rsid w:val="000F2D22"/>
    <w:rsid w:val="000F386D"/>
    <w:rsid w:val="000F3E5A"/>
    <w:rsid w:val="000F4690"/>
    <w:rsid w:val="000F4BB6"/>
    <w:rsid w:val="000F534B"/>
    <w:rsid w:val="000F5AA8"/>
    <w:rsid w:val="000F5B95"/>
    <w:rsid w:val="000F6378"/>
    <w:rsid w:val="000F6AE7"/>
    <w:rsid w:val="000F7062"/>
    <w:rsid w:val="000F72D4"/>
    <w:rsid w:val="000F7F53"/>
    <w:rsid w:val="001000AF"/>
    <w:rsid w:val="00100198"/>
    <w:rsid w:val="001005D1"/>
    <w:rsid w:val="00101479"/>
    <w:rsid w:val="001019C4"/>
    <w:rsid w:val="00101F84"/>
    <w:rsid w:val="00101FE0"/>
    <w:rsid w:val="00102270"/>
    <w:rsid w:val="001023D7"/>
    <w:rsid w:val="00103974"/>
    <w:rsid w:val="00103992"/>
    <w:rsid w:val="00104F30"/>
    <w:rsid w:val="001059B7"/>
    <w:rsid w:val="00106161"/>
    <w:rsid w:val="00106778"/>
    <w:rsid w:val="0010735D"/>
    <w:rsid w:val="0010755C"/>
    <w:rsid w:val="001079AE"/>
    <w:rsid w:val="00107A5F"/>
    <w:rsid w:val="00107A88"/>
    <w:rsid w:val="00111439"/>
    <w:rsid w:val="00111EF0"/>
    <w:rsid w:val="00111F30"/>
    <w:rsid w:val="001126D7"/>
    <w:rsid w:val="00112C70"/>
    <w:rsid w:val="001131C9"/>
    <w:rsid w:val="001137AD"/>
    <w:rsid w:val="00113CDA"/>
    <w:rsid w:val="00113ED9"/>
    <w:rsid w:val="00114246"/>
    <w:rsid w:val="00114403"/>
    <w:rsid w:val="00114549"/>
    <w:rsid w:val="00115766"/>
    <w:rsid w:val="001162F3"/>
    <w:rsid w:val="00116AB3"/>
    <w:rsid w:val="001205C0"/>
    <w:rsid w:val="001206FA"/>
    <w:rsid w:val="00120809"/>
    <w:rsid w:val="00120A42"/>
    <w:rsid w:val="00120F84"/>
    <w:rsid w:val="0012125C"/>
    <w:rsid w:val="00121FA4"/>
    <w:rsid w:val="00121FBE"/>
    <w:rsid w:val="00121FC2"/>
    <w:rsid w:val="00122070"/>
    <w:rsid w:val="00122BB3"/>
    <w:rsid w:val="00122C52"/>
    <w:rsid w:val="00122CE5"/>
    <w:rsid w:val="00122DD2"/>
    <w:rsid w:val="00122E65"/>
    <w:rsid w:val="001240C2"/>
    <w:rsid w:val="001241B2"/>
    <w:rsid w:val="0012422E"/>
    <w:rsid w:val="00125166"/>
    <w:rsid w:val="0012551F"/>
    <w:rsid w:val="001267D1"/>
    <w:rsid w:val="00126DB0"/>
    <w:rsid w:val="00127E4E"/>
    <w:rsid w:val="001308B1"/>
    <w:rsid w:val="00130C94"/>
    <w:rsid w:val="00130CF0"/>
    <w:rsid w:val="00131697"/>
    <w:rsid w:val="00131CC8"/>
    <w:rsid w:val="001338D2"/>
    <w:rsid w:val="00133958"/>
    <w:rsid w:val="00133A16"/>
    <w:rsid w:val="00133E45"/>
    <w:rsid w:val="00134173"/>
    <w:rsid w:val="00135BA4"/>
    <w:rsid w:val="00140EEE"/>
    <w:rsid w:val="00141BEC"/>
    <w:rsid w:val="00141D50"/>
    <w:rsid w:val="001421AC"/>
    <w:rsid w:val="001426E8"/>
    <w:rsid w:val="00143128"/>
    <w:rsid w:val="00143449"/>
    <w:rsid w:val="0014389E"/>
    <w:rsid w:val="0014480E"/>
    <w:rsid w:val="0014551E"/>
    <w:rsid w:val="00145991"/>
    <w:rsid w:val="00147080"/>
    <w:rsid w:val="0014741E"/>
    <w:rsid w:val="00147B85"/>
    <w:rsid w:val="00147C6E"/>
    <w:rsid w:val="00147DA3"/>
    <w:rsid w:val="0015067A"/>
    <w:rsid w:val="0015280B"/>
    <w:rsid w:val="00152B9A"/>
    <w:rsid w:val="00152C5F"/>
    <w:rsid w:val="001545D2"/>
    <w:rsid w:val="001549C1"/>
    <w:rsid w:val="001557F6"/>
    <w:rsid w:val="00155887"/>
    <w:rsid w:val="00155CFB"/>
    <w:rsid w:val="00155D16"/>
    <w:rsid w:val="0015633A"/>
    <w:rsid w:val="00156881"/>
    <w:rsid w:val="00156FBF"/>
    <w:rsid w:val="00157AC3"/>
    <w:rsid w:val="00157DD3"/>
    <w:rsid w:val="0016021C"/>
    <w:rsid w:val="0016344A"/>
    <w:rsid w:val="0016371B"/>
    <w:rsid w:val="00163BEA"/>
    <w:rsid w:val="00165ACD"/>
    <w:rsid w:val="00165EA4"/>
    <w:rsid w:val="001663B9"/>
    <w:rsid w:val="00167C2E"/>
    <w:rsid w:val="00167EE7"/>
    <w:rsid w:val="00171166"/>
    <w:rsid w:val="0017162A"/>
    <w:rsid w:val="00171E76"/>
    <w:rsid w:val="001729F3"/>
    <w:rsid w:val="001739A8"/>
    <w:rsid w:val="001739E3"/>
    <w:rsid w:val="001744F0"/>
    <w:rsid w:val="001749E4"/>
    <w:rsid w:val="00174D81"/>
    <w:rsid w:val="001756AC"/>
    <w:rsid w:val="00175DBC"/>
    <w:rsid w:val="00180091"/>
    <w:rsid w:val="001816D2"/>
    <w:rsid w:val="00181D38"/>
    <w:rsid w:val="001820B5"/>
    <w:rsid w:val="0018218E"/>
    <w:rsid w:val="00182362"/>
    <w:rsid w:val="0018264F"/>
    <w:rsid w:val="00183060"/>
    <w:rsid w:val="001834B8"/>
    <w:rsid w:val="00183729"/>
    <w:rsid w:val="00183E23"/>
    <w:rsid w:val="001849CA"/>
    <w:rsid w:val="00185564"/>
    <w:rsid w:val="00185600"/>
    <w:rsid w:val="0018597C"/>
    <w:rsid w:val="00185D08"/>
    <w:rsid w:val="00187873"/>
    <w:rsid w:val="001903FF"/>
    <w:rsid w:val="001905EF"/>
    <w:rsid w:val="00190C9E"/>
    <w:rsid w:val="00191078"/>
    <w:rsid w:val="00191ED7"/>
    <w:rsid w:val="0019373D"/>
    <w:rsid w:val="0019409D"/>
    <w:rsid w:val="001946A0"/>
    <w:rsid w:val="001949BF"/>
    <w:rsid w:val="00194F7E"/>
    <w:rsid w:val="001966E7"/>
    <w:rsid w:val="00196908"/>
    <w:rsid w:val="00196CB1"/>
    <w:rsid w:val="001977F3"/>
    <w:rsid w:val="00197F68"/>
    <w:rsid w:val="001A003A"/>
    <w:rsid w:val="001A0186"/>
    <w:rsid w:val="001A1819"/>
    <w:rsid w:val="001A2AFB"/>
    <w:rsid w:val="001A2D59"/>
    <w:rsid w:val="001A3AAD"/>
    <w:rsid w:val="001A3D84"/>
    <w:rsid w:val="001A4B2C"/>
    <w:rsid w:val="001A5405"/>
    <w:rsid w:val="001A5979"/>
    <w:rsid w:val="001A5DB2"/>
    <w:rsid w:val="001A6F43"/>
    <w:rsid w:val="001A7D1C"/>
    <w:rsid w:val="001B0409"/>
    <w:rsid w:val="001B0C13"/>
    <w:rsid w:val="001B0C63"/>
    <w:rsid w:val="001B0E3E"/>
    <w:rsid w:val="001B0F45"/>
    <w:rsid w:val="001B1C2E"/>
    <w:rsid w:val="001B1F4C"/>
    <w:rsid w:val="001B2488"/>
    <w:rsid w:val="001B45B7"/>
    <w:rsid w:val="001B45C9"/>
    <w:rsid w:val="001B4D75"/>
    <w:rsid w:val="001B4F65"/>
    <w:rsid w:val="001B5BAA"/>
    <w:rsid w:val="001B5CBF"/>
    <w:rsid w:val="001B77E4"/>
    <w:rsid w:val="001B7CBC"/>
    <w:rsid w:val="001B7FE5"/>
    <w:rsid w:val="001C090B"/>
    <w:rsid w:val="001C1482"/>
    <w:rsid w:val="001C1B13"/>
    <w:rsid w:val="001C1D1F"/>
    <w:rsid w:val="001C225E"/>
    <w:rsid w:val="001C22D4"/>
    <w:rsid w:val="001C2AEA"/>
    <w:rsid w:val="001C3A7C"/>
    <w:rsid w:val="001C45A3"/>
    <w:rsid w:val="001C46D6"/>
    <w:rsid w:val="001C4D86"/>
    <w:rsid w:val="001C5010"/>
    <w:rsid w:val="001C5D7B"/>
    <w:rsid w:val="001C718F"/>
    <w:rsid w:val="001D0741"/>
    <w:rsid w:val="001D4415"/>
    <w:rsid w:val="001D51A1"/>
    <w:rsid w:val="001D58E2"/>
    <w:rsid w:val="001D6B36"/>
    <w:rsid w:val="001D6E87"/>
    <w:rsid w:val="001D717E"/>
    <w:rsid w:val="001D72A2"/>
    <w:rsid w:val="001D7351"/>
    <w:rsid w:val="001D7C48"/>
    <w:rsid w:val="001E0676"/>
    <w:rsid w:val="001E1476"/>
    <w:rsid w:val="001E18BB"/>
    <w:rsid w:val="001E2025"/>
    <w:rsid w:val="001E27A4"/>
    <w:rsid w:val="001E2B26"/>
    <w:rsid w:val="001E2B30"/>
    <w:rsid w:val="001E3E2F"/>
    <w:rsid w:val="001E4F48"/>
    <w:rsid w:val="001E55FD"/>
    <w:rsid w:val="001E5AB3"/>
    <w:rsid w:val="001E6F63"/>
    <w:rsid w:val="001E77B5"/>
    <w:rsid w:val="001F01E1"/>
    <w:rsid w:val="001F0EFE"/>
    <w:rsid w:val="001F0F7E"/>
    <w:rsid w:val="001F18A2"/>
    <w:rsid w:val="001F1AEF"/>
    <w:rsid w:val="001F2DAA"/>
    <w:rsid w:val="001F36DE"/>
    <w:rsid w:val="001F6592"/>
    <w:rsid w:val="001F69AA"/>
    <w:rsid w:val="00200A97"/>
    <w:rsid w:val="00200ECE"/>
    <w:rsid w:val="00201279"/>
    <w:rsid w:val="00201AC5"/>
    <w:rsid w:val="00202004"/>
    <w:rsid w:val="00202977"/>
    <w:rsid w:val="00202E05"/>
    <w:rsid w:val="0020308B"/>
    <w:rsid w:val="0020404D"/>
    <w:rsid w:val="00204382"/>
    <w:rsid w:val="00204DC1"/>
    <w:rsid w:val="0020522C"/>
    <w:rsid w:val="002056AE"/>
    <w:rsid w:val="0020573C"/>
    <w:rsid w:val="002059E1"/>
    <w:rsid w:val="0020660C"/>
    <w:rsid w:val="00206829"/>
    <w:rsid w:val="00206959"/>
    <w:rsid w:val="00207531"/>
    <w:rsid w:val="002075BE"/>
    <w:rsid w:val="00207724"/>
    <w:rsid w:val="00207837"/>
    <w:rsid w:val="0020797A"/>
    <w:rsid w:val="00210293"/>
    <w:rsid w:val="002106BA"/>
    <w:rsid w:val="00210FE2"/>
    <w:rsid w:val="00211588"/>
    <w:rsid w:val="0021159B"/>
    <w:rsid w:val="002118A5"/>
    <w:rsid w:val="00211E93"/>
    <w:rsid w:val="00211F35"/>
    <w:rsid w:val="00212064"/>
    <w:rsid w:val="002124A6"/>
    <w:rsid w:val="00212C5C"/>
    <w:rsid w:val="00213309"/>
    <w:rsid w:val="00213BCB"/>
    <w:rsid w:val="00213E23"/>
    <w:rsid w:val="002157F7"/>
    <w:rsid w:val="00216C89"/>
    <w:rsid w:val="00216CBC"/>
    <w:rsid w:val="0021780B"/>
    <w:rsid w:val="00220137"/>
    <w:rsid w:val="00221FB3"/>
    <w:rsid w:val="002223D1"/>
    <w:rsid w:val="0022305C"/>
    <w:rsid w:val="00223457"/>
    <w:rsid w:val="002234EB"/>
    <w:rsid w:val="00223F41"/>
    <w:rsid w:val="00224847"/>
    <w:rsid w:val="00224A95"/>
    <w:rsid w:val="00224E5E"/>
    <w:rsid w:val="00225016"/>
    <w:rsid w:val="00225A7C"/>
    <w:rsid w:val="002264D8"/>
    <w:rsid w:val="002265F0"/>
    <w:rsid w:val="00230016"/>
    <w:rsid w:val="002307A1"/>
    <w:rsid w:val="00231809"/>
    <w:rsid w:val="00232A39"/>
    <w:rsid w:val="002331CC"/>
    <w:rsid w:val="00233D41"/>
    <w:rsid w:val="002346F2"/>
    <w:rsid w:val="002350F4"/>
    <w:rsid w:val="0023577D"/>
    <w:rsid w:val="00235F2E"/>
    <w:rsid w:val="00236149"/>
    <w:rsid w:val="00236CCA"/>
    <w:rsid w:val="00237264"/>
    <w:rsid w:val="00237D88"/>
    <w:rsid w:val="00240EF4"/>
    <w:rsid w:val="00241038"/>
    <w:rsid w:val="002411A3"/>
    <w:rsid w:val="00241283"/>
    <w:rsid w:val="00241ED3"/>
    <w:rsid w:val="00243360"/>
    <w:rsid w:val="002447DB"/>
    <w:rsid w:val="002448D4"/>
    <w:rsid w:val="0024574E"/>
    <w:rsid w:val="002466E0"/>
    <w:rsid w:val="00247B9D"/>
    <w:rsid w:val="00250312"/>
    <w:rsid w:val="00250FB4"/>
    <w:rsid w:val="00251144"/>
    <w:rsid w:val="00251619"/>
    <w:rsid w:val="00251B5D"/>
    <w:rsid w:val="00252239"/>
    <w:rsid w:val="00253623"/>
    <w:rsid w:val="002539DC"/>
    <w:rsid w:val="002540A3"/>
    <w:rsid w:val="002545CC"/>
    <w:rsid w:val="00254A33"/>
    <w:rsid w:val="00255829"/>
    <w:rsid w:val="00256559"/>
    <w:rsid w:val="00256621"/>
    <w:rsid w:val="0025662F"/>
    <w:rsid w:val="0025678A"/>
    <w:rsid w:val="002567B7"/>
    <w:rsid w:val="002576AA"/>
    <w:rsid w:val="00257993"/>
    <w:rsid w:val="00257A90"/>
    <w:rsid w:val="00257C45"/>
    <w:rsid w:val="0026001F"/>
    <w:rsid w:val="002600AF"/>
    <w:rsid w:val="00260974"/>
    <w:rsid w:val="00261AEF"/>
    <w:rsid w:val="00261C05"/>
    <w:rsid w:val="00261CFD"/>
    <w:rsid w:val="0026233B"/>
    <w:rsid w:val="00262E85"/>
    <w:rsid w:val="002639A7"/>
    <w:rsid w:val="00264302"/>
    <w:rsid w:val="00264DD0"/>
    <w:rsid w:val="00264F72"/>
    <w:rsid w:val="00266069"/>
    <w:rsid w:val="00266B9F"/>
    <w:rsid w:val="00267532"/>
    <w:rsid w:val="00267DBF"/>
    <w:rsid w:val="00270731"/>
    <w:rsid w:val="002709C6"/>
    <w:rsid w:val="00271187"/>
    <w:rsid w:val="00271452"/>
    <w:rsid w:val="00271504"/>
    <w:rsid w:val="002716BA"/>
    <w:rsid w:val="00271FBD"/>
    <w:rsid w:val="0027381D"/>
    <w:rsid w:val="0027383B"/>
    <w:rsid w:val="00273A0A"/>
    <w:rsid w:val="00273D2B"/>
    <w:rsid w:val="00273F21"/>
    <w:rsid w:val="002742F3"/>
    <w:rsid w:val="00274A64"/>
    <w:rsid w:val="00275DC3"/>
    <w:rsid w:val="00277638"/>
    <w:rsid w:val="00277B06"/>
    <w:rsid w:val="00280B1C"/>
    <w:rsid w:val="00280DDA"/>
    <w:rsid w:val="00280F53"/>
    <w:rsid w:val="002812F6"/>
    <w:rsid w:val="00281621"/>
    <w:rsid w:val="00281960"/>
    <w:rsid w:val="00282179"/>
    <w:rsid w:val="00282A43"/>
    <w:rsid w:val="002832A2"/>
    <w:rsid w:val="00283BCF"/>
    <w:rsid w:val="00283E38"/>
    <w:rsid w:val="0028453B"/>
    <w:rsid w:val="0028498E"/>
    <w:rsid w:val="00285187"/>
    <w:rsid w:val="002854F4"/>
    <w:rsid w:val="00285C91"/>
    <w:rsid w:val="00286266"/>
    <w:rsid w:val="00286421"/>
    <w:rsid w:val="00286646"/>
    <w:rsid w:val="0028681B"/>
    <w:rsid w:val="00286E4B"/>
    <w:rsid w:val="0028702F"/>
    <w:rsid w:val="002872C0"/>
    <w:rsid w:val="00287677"/>
    <w:rsid w:val="00287C07"/>
    <w:rsid w:val="00287E69"/>
    <w:rsid w:val="00290754"/>
    <w:rsid w:val="0029147F"/>
    <w:rsid w:val="0029205B"/>
    <w:rsid w:val="0029210F"/>
    <w:rsid w:val="002924DE"/>
    <w:rsid w:val="00292B07"/>
    <w:rsid w:val="00292EDF"/>
    <w:rsid w:val="00293A08"/>
    <w:rsid w:val="002944AD"/>
    <w:rsid w:val="0029519A"/>
    <w:rsid w:val="00295FE0"/>
    <w:rsid w:val="002A07A5"/>
    <w:rsid w:val="002A0A60"/>
    <w:rsid w:val="002A0D5B"/>
    <w:rsid w:val="002A0E19"/>
    <w:rsid w:val="002A1DE8"/>
    <w:rsid w:val="002A2B49"/>
    <w:rsid w:val="002A2D1A"/>
    <w:rsid w:val="002A3FE6"/>
    <w:rsid w:val="002A5191"/>
    <w:rsid w:val="002A58D1"/>
    <w:rsid w:val="002A6781"/>
    <w:rsid w:val="002A6BDC"/>
    <w:rsid w:val="002A6DD9"/>
    <w:rsid w:val="002A7A51"/>
    <w:rsid w:val="002B0C56"/>
    <w:rsid w:val="002B11A1"/>
    <w:rsid w:val="002B1E99"/>
    <w:rsid w:val="002B20C8"/>
    <w:rsid w:val="002B21D7"/>
    <w:rsid w:val="002B2D56"/>
    <w:rsid w:val="002B2EFD"/>
    <w:rsid w:val="002B3B62"/>
    <w:rsid w:val="002B416C"/>
    <w:rsid w:val="002B460E"/>
    <w:rsid w:val="002B5069"/>
    <w:rsid w:val="002B547B"/>
    <w:rsid w:val="002B6A40"/>
    <w:rsid w:val="002B6F44"/>
    <w:rsid w:val="002B7BE3"/>
    <w:rsid w:val="002C10AE"/>
    <w:rsid w:val="002C1872"/>
    <w:rsid w:val="002C1C07"/>
    <w:rsid w:val="002C42D2"/>
    <w:rsid w:val="002C5371"/>
    <w:rsid w:val="002C54A3"/>
    <w:rsid w:val="002C5854"/>
    <w:rsid w:val="002C5972"/>
    <w:rsid w:val="002C6A5F"/>
    <w:rsid w:val="002C6E09"/>
    <w:rsid w:val="002C6EFA"/>
    <w:rsid w:val="002C76A0"/>
    <w:rsid w:val="002C7802"/>
    <w:rsid w:val="002C78CD"/>
    <w:rsid w:val="002C7EF6"/>
    <w:rsid w:val="002D1116"/>
    <w:rsid w:val="002D115E"/>
    <w:rsid w:val="002D1C59"/>
    <w:rsid w:val="002D2663"/>
    <w:rsid w:val="002D2B09"/>
    <w:rsid w:val="002D2D29"/>
    <w:rsid w:val="002D3982"/>
    <w:rsid w:val="002D3A06"/>
    <w:rsid w:val="002D4008"/>
    <w:rsid w:val="002D54DA"/>
    <w:rsid w:val="002D5527"/>
    <w:rsid w:val="002D6403"/>
    <w:rsid w:val="002D6ED5"/>
    <w:rsid w:val="002D75A4"/>
    <w:rsid w:val="002D7937"/>
    <w:rsid w:val="002D7F72"/>
    <w:rsid w:val="002E015C"/>
    <w:rsid w:val="002E0BF5"/>
    <w:rsid w:val="002E12D2"/>
    <w:rsid w:val="002E1340"/>
    <w:rsid w:val="002E26E0"/>
    <w:rsid w:val="002E2B2D"/>
    <w:rsid w:val="002E2FFE"/>
    <w:rsid w:val="002E31FF"/>
    <w:rsid w:val="002E4083"/>
    <w:rsid w:val="002E4153"/>
    <w:rsid w:val="002E4B90"/>
    <w:rsid w:val="002E7324"/>
    <w:rsid w:val="002E76FE"/>
    <w:rsid w:val="002E7AF9"/>
    <w:rsid w:val="002E7E89"/>
    <w:rsid w:val="002F15C9"/>
    <w:rsid w:val="002F3C5B"/>
    <w:rsid w:val="002F3F56"/>
    <w:rsid w:val="002F4C2D"/>
    <w:rsid w:val="002F4EE7"/>
    <w:rsid w:val="002F5325"/>
    <w:rsid w:val="002F5653"/>
    <w:rsid w:val="002F5B2B"/>
    <w:rsid w:val="002F5B50"/>
    <w:rsid w:val="002F5DDD"/>
    <w:rsid w:val="002F65AC"/>
    <w:rsid w:val="002F6837"/>
    <w:rsid w:val="002F6AF8"/>
    <w:rsid w:val="002F79C4"/>
    <w:rsid w:val="002F7F19"/>
    <w:rsid w:val="0030017D"/>
    <w:rsid w:val="003010A1"/>
    <w:rsid w:val="0030151B"/>
    <w:rsid w:val="00302E28"/>
    <w:rsid w:val="00302E4D"/>
    <w:rsid w:val="003042E3"/>
    <w:rsid w:val="00304352"/>
    <w:rsid w:val="003043C1"/>
    <w:rsid w:val="00304CBC"/>
    <w:rsid w:val="00305DA7"/>
    <w:rsid w:val="00305EF1"/>
    <w:rsid w:val="00306730"/>
    <w:rsid w:val="00306CD5"/>
    <w:rsid w:val="00307645"/>
    <w:rsid w:val="00307F08"/>
    <w:rsid w:val="0031051D"/>
    <w:rsid w:val="00310C94"/>
    <w:rsid w:val="0031126D"/>
    <w:rsid w:val="003112FD"/>
    <w:rsid w:val="003116FF"/>
    <w:rsid w:val="00311E1F"/>
    <w:rsid w:val="00311F5B"/>
    <w:rsid w:val="003132E6"/>
    <w:rsid w:val="00313F6D"/>
    <w:rsid w:val="003153E8"/>
    <w:rsid w:val="003163CF"/>
    <w:rsid w:val="00316448"/>
    <w:rsid w:val="00316B16"/>
    <w:rsid w:val="00317B5F"/>
    <w:rsid w:val="00317CB9"/>
    <w:rsid w:val="00317CBF"/>
    <w:rsid w:val="003209F6"/>
    <w:rsid w:val="00321300"/>
    <w:rsid w:val="00321B74"/>
    <w:rsid w:val="003221EC"/>
    <w:rsid w:val="00322262"/>
    <w:rsid w:val="00322AD9"/>
    <w:rsid w:val="00324914"/>
    <w:rsid w:val="00324945"/>
    <w:rsid w:val="00324A03"/>
    <w:rsid w:val="00324DFB"/>
    <w:rsid w:val="003266DF"/>
    <w:rsid w:val="003274FF"/>
    <w:rsid w:val="0032788E"/>
    <w:rsid w:val="00330FD4"/>
    <w:rsid w:val="0033107C"/>
    <w:rsid w:val="00331679"/>
    <w:rsid w:val="003318D1"/>
    <w:rsid w:val="00332CBB"/>
    <w:rsid w:val="00332E0C"/>
    <w:rsid w:val="0033334A"/>
    <w:rsid w:val="003336E5"/>
    <w:rsid w:val="00333C82"/>
    <w:rsid w:val="00333DBE"/>
    <w:rsid w:val="00333E74"/>
    <w:rsid w:val="00333EAA"/>
    <w:rsid w:val="0033436E"/>
    <w:rsid w:val="0033468A"/>
    <w:rsid w:val="003350AD"/>
    <w:rsid w:val="003360C2"/>
    <w:rsid w:val="00336A60"/>
    <w:rsid w:val="00337815"/>
    <w:rsid w:val="00337E81"/>
    <w:rsid w:val="00340B0D"/>
    <w:rsid w:val="00343D49"/>
    <w:rsid w:val="003442EF"/>
    <w:rsid w:val="003454DD"/>
    <w:rsid w:val="00345B2A"/>
    <w:rsid w:val="00346B2A"/>
    <w:rsid w:val="00347574"/>
    <w:rsid w:val="0035069F"/>
    <w:rsid w:val="00350D93"/>
    <w:rsid w:val="00351748"/>
    <w:rsid w:val="00351775"/>
    <w:rsid w:val="00351A27"/>
    <w:rsid w:val="00352099"/>
    <w:rsid w:val="0035236C"/>
    <w:rsid w:val="00352D5C"/>
    <w:rsid w:val="00353870"/>
    <w:rsid w:val="00354589"/>
    <w:rsid w:val="00354903"/>
    <w:rsid w:val="00355352"/>
    <w:rsid w:val="00355F17"/>
    <w:rsid w:val="00356258"/>
    <w:rsid w:val="003565E5"/>
    <w:rsid w:val="00356868"/>
    <w:rsid w:val="00356AC6"/>
    <w:rsid w:val="00356EDF"/>
    <w:rsid w:val="003570F3"/>
    <w:rsid w:val="00360F07"/>
    <w:rsid w:val="003614C0"/>
    <w:rsid w:val="003616CA"/>
    <w:rsid w:val="00361AB4"/>
    <w:rsid w:val="00361DE1"/>
    <w:rsid w:val="003620E3"/>
    <w:rsid w:val="00362756"/>
    <w:rsid w:val="00362E17"/>
    <w:rsid w:val="00363B6E"/>
    <w:rsid w:val="00364827"/>
    <w:rsid w:val="00365047"/>
    <w:rsid w:val="003653D0"/>
    <w:rsid w:val="003653EB"/>
    <w:rsid w:val="00365AF3"/>
    <w:rsid w:val="003665CB"/>
    <w:rsid w:val="0036666A"/>
    <w:rsid w:val="00366BF2"/>
    <w:rsid w:val="00366EB8"/>
    <w:rsid w:val="00366F71"/>
    <w:rsid w:val="003705A8"/>
    <w:rsid w:val="003707A1"/>
    <w:rsid w:val="00370B39"/>
    <w:rsid w:val="00371C89"/>
    <w:rsid w:val="00371ED6"/>
    <w:rsid w:val="003724DB"/>
    <w:rsid w:val="00372A21"/>
    <w:rsid w:val="00373C89"/>
    <w:rsid w:val="00374D99"/>
    <w:rsid w:val="00376350"/>
    <w:rsid w:val="00376F36"/>
    <w:rsid w:val="003773FD"/>
    <w:rsid w:val="003804FD"/>
    <w:rsid w:val="00380CD3"/>
    <w:rsid w:val="00380F62"/>
    <w:rsid w:val="00381476"/>
    <w:rsid w:val="00381CAC"/>
    <w:rsid w:val="00382561"/>
    <w:rsid w:val="003829D4"/>
    <w:rsid w:val="003845D8"/>
    <w:rsid w:val="00384C8C"/>
    <w:rsid w:val="00385353"/>
    <w:rsid w:val="00385979"/>
    <w:rsid w:val="00385DDB"/>
    <w:rsid w:val="00386490"/>
    <w:rsid w:val="0038668A"/>
    <w:rsid w:val="00387624"/>
    <w:rsid w:val="003878BF"/>
    <w:rsid w:val="00390DE5"/>
    <w:rsid w:val="00392337"/>
    <w:rsid w:val="00392B09"/>
    <w:rsid w:val="00392FB9"/>
    <w:rsid w:val="00393312"/>
    <w:rsid w:val="003935C9"/>
    <w:rsid w:val="00393A10"/>
    <w:rsid w:val="00393B53"/>
    <w:rsid w:val="003945C1"/>
    <w:rsid w:val="003954A6"/>
    <w:rsid w:val="003955B0"/>
    <w:rsid w:val="003958AE"/>
    <w:rsid w:val="0039596E"/>
    <w:rsid w:val="0039634D"/>
    <w:rsid w:val="00396767"/>
    <w:rsid w:val="0039751F"/>
    <w:rsid w:val="00397B68"/>
    <w:rsid w:val="00397D64"/>
    <w:rsid w:val="00397D7E"/>
    <w:rsid w:val="00397ED2"/>
    <w:rsid w:val="003A16F1"/>
    <w:rsid w:val="003A1B1D"/>
    <w:rsid w:val="003A2B71"/>
    <w:rsid w:val="003A48C8"/>
    <w:rsid w:val="003A4E33"/>
    <w:rsid w:val="003A5343"/>
    <w:rsid w:val="003A591C"/>
    <w:rsid w:val="003A60F2"/>
    <w:rsid w:val="003A6C19"/>
    <w:rsid w:val="003A6C58"/>
    <w:rsid w:val="003A769F"/>
    <w:rsid w:val="003A7A9F"/>
    <w:rsid w:val="003B02EE"/>
    <w:rsid w:val="003B0497"/>
    <w:rsid w:val="003B16B2"/>
    <w:rsid w:val="003B1C6F"/>
    <w:rsid w:val="003B1CD5"/>
    <w:rsid w:val="003B1DE8"/>
    <w:rsid w:val="003B213E"/>
    <w:rsid w:val="003B366F"/>
    <w:rsid w:val="003B3EC1"/>
    <w:rsid w:val="003B4064"/>
    <w:rsid w:val="003B414B"/>
    <w:rsid w:val="003B4552"/>
    <w:rsid w:val="003B64F3"/>
    <w:rsid w:val="003B67C9"/>
    <w:rsid w:val="003B6E04"/>
    <w:rsid w:val="003B7948"/>
    <w:rsid w:val="003B7DF7"/>
    <w:rsid w:val="003C0AC5"/>
    <w:rsid w:val="003C0C1F"/>
    <w:rsid w:val="003C1A2A"/>
    <w:rsid w:val="003C1DE4"/>
    <w:rsid w:val="003C1E55"/>
    <w:rsid w:val="003C289F"/>
    <w:rsid w:val="003C3851"/>
    <w:rsid w:val="003C3CAE"/>
    <w:rsid w:val="003C4173"/>
    <w:rsid w:val="003C4980"/>
    <w:rsid w:val="003C567A"/>
    <w:rsid w:val="003C585D"/>
    <w:rsid w:val="003C5DB7"/>
    <w:rsid w:val="003C668A"/>
    <w:rsid w:val="003C66D2"/>
    <w:rsid w:val="003C6DAF"/>
    <w:rsid w:val="003C7105"/>
    <w:rsid w:val="003C7417"/>
    <w:rsid w:val="003C74D6"/>
    <w:rsid w:val="003D0BFB"/>
    <w:rsid w:val="003D13A3"/>
    <w:rsid w:val="003D1440"/>
    <w:rsid w:val="003D2460"/>
    <w:rsid w:val="003D43B5"/>
    <w:rsid w:val="003D4F93"/>
    <w:rsid w:val="003D4FB2"/>
    <w:rsid w:val="003D5077"/>
    <w:rsid w:val="003D51C2"/>
    <w:rsid w:val="003D5634"/>
    <w:rsid w:val="003D5E83"/>
    <w:rsid w:val="003D616B"/>
    <w:rsid w:val="003D669B"/>
    <w:rsid w:val="003D6E1B"/>
    <w:rsid w:val="003D7325"/>
    <w:rsid w:val="003D7CD1"/>
    <w:rsid w:val="003E0977"/>
    <w:rsid w:val="003E186E"/>
    <w:rsid w:val="003E2658"/>
    <w:rsid w:val="003E2950"/>
    <w:rsid w:val="003E36DE"/>
    <w:rsid w:val="003E392A"/>
    <w:rsid w:val="003E3D12"/>
    <w:rsid w:val="003E3D46"/>
    <w:rsid w:val="003E4CB7"/>
    <w:rsid w:val="003E4CE7"/>
    <w:rsid w:val="003E538E"/>
    <w:rsid w:val="003E5687"/>
    <w:rsid w:val="003E603C"/>
    <w:rsid w:val="003E624C"/>
    <w:rsid w:val="003E77CE"/>
    <w:rsid w:val="003E7C46"/>
    <w:rsid w:val="003F0D71"/>
    <w:rsid w:val="003F1136"/>
    <w:rsid w:val="003F241F"/>
    <w:rsid w:val="003F28F5"/>
    <w:rsid w:val="003F2A16"/>
    <w:rsid w:val="003F3FAD"/>
    <w:rsid w:val="003F431D"/>
    <w:rsid w:val="003F4635"/>
    <w:rsid w:val="003F4BC2"/>
    <w:rsid w:val="003F54ED"/>
    <w:rsid w:val="003F5E44"/>
    <w:rsid w:val="003F64B7"/>
    <w:rsid w:val="003F6D7C"/>
    <w:rsid w:val="003F7485"/>
    <w:rsid w:val="003F7B47"/>
    <w:rsid w:val="003F7D68"/>
    <w:rsid w:val="003F7E5F"/>
    <w:rsid w:val="004003F0"/>
    <w:rsid w:val="00400B14"/>
    <w:rsid w:val="00400D3E"/>
    <w:rsid w:val="00400F93"/>
    <w:rsid w:val="00401D53"/>
    <w:rsid w:val="00401F34"/>
    <w:rsid w:val="00402794"/>
    <w:rsid w:val="00402F2E"/>
    <w:rsid w:val="00403316"/>
    <w:rsid w:val="00404815"/>
    <w:rsid w:val="00405023"/>
    <w:rsid w:val="00405A21"/>
    <w:rsid w:val="00405EF5"/>
    <w:rsid w:val="004067A7"/>
    <w:rsid w:val="00406C23"/>
    <w:rsid w:val="00406CF2"/>
    <w:rsid w:val="00406D46"/>
    <w:rsid w:val="00410551"/>
    <w:rsid w:val="0041101B"/>
    <w:rsid w:val="00411577"/>
    <w:rsid w:val="0041167F"/>
    <w:rsid w:val="0041264E"/>
    <w:rsid w:val="0041294E"/>
    <w:rsid w:val="004143F4"/>
    <w:rsid w:val="004144FB"/>
    <w:rsid w:val="0041497B"/>
    <w:rsid w:val="00414DA0"/>
    <w:rsid w:val="0041573C"/>
    <w:rsid w:val="0041660F"/>
    <w:rsid w:val="004168DD"/>
    <w:rsid w:val="00416C99"/>
    <w:rsid w:val="004177DC"/>
    <w:rsid w:val="00417877"/>
    <w:rsid w:val="00417A78"/>
    <w:rsid w:val="00417C32"/>
    <w:rsid w:val="00420779"/>
    <w:rsid w:val="00420A57"/>
    <w:rsid w:val="00420FCD"/>
    <w:rsid w:val="004212FD"/>
    <w:rsid w:val="00421A2F"/>
    <w:rsid w:val="00421EF1"/>
    <w:rsid w:val="0042225A"/>
    <w:rsid w:val="004226EB"/>
    <w:rsid w:val="004238C5"/>
    <w:rsid w:val="00423B67"/>
    <w:rsid w:val="004241E6"/>
    <w:rsid w:val="00424233"/>
    <w:rsid w:val="00424589"/>
    <w:rsid w:val="004267D6"/>
    <w:rsid w:val="0042720E"/>
    <w:rsid w:val="00430EFB"/>
    <w:rsid w:val="004310EC"/>
    <w:rsid w:val="00431CB2"/>
    <w:rsid w:val="00432063"/>
    <w:rsid w:val="00432240"/>
    <w:rsid w:val="00432786"/>
    <w:rsid w:val="0043339D"/>
    <w:rsid w:val="0043374C"/>
    <w:rsid w:val="00435D02"/>
    <w:rsid w:val="004363EA"/>
    <w:rsid w:val="004369E3"/>
    <w:rsid w:val="00436EB0"/>
    <w:rsid w:val="00437983"/>
    <w:rsid w:val="00437A4B"/>
    <w:rsid w:val="00437FA7"/>
    <w:rsid w:val="00440422"/>
    <w:rsid w:val="00440920"/>
    <w:rsid w:val="00441CC2"/>
    <w:rsid w:val="00442053"/>
    <w:rsid w:val="00443C51"/>
    <w:rsid w:val="004440B3"/>
    <w:rsid w:val="00444F16"/>
    <w:rsid w:val="00446703"/>
    <w:rsid w:val="00446BBC"/>
    <w:rsid w:val="004475B9"/>
    <w:rsid w:val="004506A9"/>
    <w:rsid w:val="00450989"/>
    <w:rsid w:val="004531C8"/>
    <w:rsid w:val="00454F6D"/>
    <w:rsid w:val="00456496"/>
    <w:rsid w:val="0045685C"/>
    <w:rsid w:val="00456DBC"/>
    <w:rsid w:val="00456FA6"/>
    <w:rsid w:val="0045723A"/>
    <w:rsid w:val="00457A82"/>
    <w:rsid w:val="00457D67"/>
    <w:rsid w:val="00457E6E"/>
    <w:rsid w:val="00460990"/>
    <w:rsid w:val="00460A73"/>
    <w:rsid w:val="004619B0"/>
    <w:rsid w:val="004623FA"/>
    <w:rsid w:val="004626D8"/>
    <w:rsid w:val="00462935"/>
    <w:rsid w:val="00462A55"/>
    <w:rsid w:val="00462D95"/>
    <w:rsid w:val="00462F7B"/>
    <w:rsid w:val="004638C3"/>
    <w:rsid w:val="00464C84"/>
    <w:rsid w:val="0046540D"/>
    <w:rsid w:val="0046548C"/>
    <w:rsid w:val="00465915"/>
    <w:rsid w:val="0046593C"/>
    <w:rsid w:val="00465C1D"/>
    <w:rsid w:val="00465F1C"/>
    <w:rsid w:val="00466002"/>
    <w:rsid w:val="00466106"/>
    <w:rsid w:val="00466117"/>
    <w:rsid w:val="004662E0"/>
    <w:rsid w:val="004668C2"/>
    <w:rsid w:val="00467A46"/>
    <w:rsid w:val="00467D7F"/>
    <w:rsid w:val="00467F84"/>
    <w:rsid w:val="004708A5"/>
    <w:rsid w:val="00470D6D"/>
    <w:rsid w:val="004710BF"/>
    <w:rsid w:val="004718D4"/>
    <w:rsid w:val="00472421"/>
    <w:rsid w:val="004726D2"/>
    <w:rsid w:val="00472C5C"/>
    <w:rsid w:val="00472CB2"/>
    <w:rsid w:val="00473A89"/>
    <w:rsid w:val="00473CF4"/>
    <w:rsid w:val="00474058"/>
    <w:rsid w:val="00475D7E"/>
    <w:rsid w:val="004769A9"/>
    <w:rsid w:val="00477783"/>
    <w:rsid w:val="00480FAE"/>
    <w:rsid w:val="0048119A"/>
    <w:rsid w:val="0048131C"/>
    <w:rsid w:val="00481F2B"/>
    <w:rsid w:val="00482021"/>
    <w:rsid w:val="0048205B"/>
    <w:rsid w:val="00482B4E"/>
    <w:rsid w:val="00482CB1"/>
    <w:rsid w:val="0048384E"/>
    <w:rsid w:val="00484215"/>
    <w:rsid w:val="004849A5"/>
    <w:rsid w:val="00485233"/>
    <w:rsid w:val="00485A6E"/>
    <w:rsid w:val="004869EC"/>
    <w:rsid w:val="00486ABC"/>
    <w:rsid w:val="004871F5"/>
    <w:rsid w:val="00487459"/>
    <w:rsid w:val="004876DA"/>
    <w:rsid w:val="00487866"/>
    <w:rsid w:val="00487BC1"/>
    <w:rsid w:val="0049087D"/>
    <w:rsid w:val="00491B31"/>
    <w:rsid w:val="004920E7"/>
    <w:rsid w:val="004923A5"/>
    <w:rsid w:val="004925AD"/>
    <w:rsid w:val="004930FC"/>
    <w:rsid w:val="00493843"/>
    <w:rsid w:val="00493A41"/>
    <w:rsid w:val="0049473A"/>
    <w:rsid w:val="0049490A"/>
    <w:rsid w:val="00494B7D"/>
    <w:rsid w:val="00494FF8"/>
    <w:rsid w:val="0049700A"/>
    <w:rsid w:val="004A0D5B"/>
    <w:rsid w:val="004A0FDC"/>
    <w:rsid w:val="004A10A0"/>
    <w:rsid w:val="004A1796"/>
    <w:rsid w:val="004A1D2D"/>
    <w:rsid w:val="004A25EB"/>
    <w:rsid w:val="004A26B6"/>
    <w:rsid w:val="004A2F76"/>
    <w:rsid w:val="004A3512"/>
    <w:rsid w:val="004A391F"/>
    <w:rsid w:val="004A554A"/>
    <w:rsid w:val="004A5F27"/>
    <w:rsid w:val="004A6057"/>
    <w:rsid w:val="004A63CB"/>
    <w:rsid w:val="004A6CCA"/>
    <w:rsid w:val="004A78CA"/>
    <w:rsid w:val="004A7B03"/>
    <w:rsid w:val="004A7C0B"/>
    <w:rsid w:val="004B0014"/>
    <w:rsid w:val="004B0BA2"/>
    <w:rsid w:val="004B0E04"/>
    <w:rsid w:val="004B0E40"/>
    <w:rsid w:val="004B107C"/>
    <w:rsid w:val="004B1653"/>
    <w:rsid w:val="004B1760"/>
    <w:rsid w:val="004B3D4B"/>
    <w:rsid w:val="004B4242"/>
    <w:rsid w:val="004B58EA"/>
    <w:rsid w:val="004B5F5E"/>
    <w:rsid w:val="004B6AD9"/>
    <w:rsid w:val="004B6BC5"/>
    <w:rsid w:val="004B7D9E"/>
    <w:rsid w:val="004C038B"/>
    <w:rsid w:val="004C0C95"/>
    <w:rsid w:val="004C1718"/>
    <w:rsid w:val="004C23F1"/>
    <w:rsid w:val="004C3455"/>
    <w:rsid w:val="004C396E"/>
    <w:rsid w:val="004C4C71"/>
    <w:rsid w:val="004C5217"/>
    <w:rsid w:val="004C5A68"/>
    <w:rsid w:val="004C6609"/>
    <w:rsid w:val="004C6A3F"/>
    <w:rsid w:val="004D05C2"/>
    <w:rsid w:val="004D0E16"/>
    <w:rsid w:val="004D14BB"/>
    <w:rsid w:val="004D2E6C"/>
    <w:rsid w:val="004D3862"/>
    <w:rsid w:val="004D3DBE"/>
    <w:rsid w:val="004D6FA0"/>
    <w:rsid w:val="004D79A7"/>
    <w:rsid w:val="004D7AFD"/>
    <w:rsid w:val="004E0CE6"/>
    <w:rsid w:val="004E0FDD"/>
    <w:rsid w:val="004E1CA9"/>
    <w:rsid w:val="004E2292"/>
    <w:rsid w:val="004E23A5"/>
    <w:rsid w:val="004E269D"/>
    <w:rsid w:val="004E2812"/>
    <w:rsid w:val="004E305D"/>
    <w:rsid w:val="004E33E8"/>
    <w:rsid w:val="004E3560"/>
    <w:rsid w:val="004E366E"/>
    <w:rsid w:val="004E3BC6"/>
    <w:rsid w:val="004E4291"/>
    <w:rsid w:val="004E4D0F"/>
    <w:rsid w:val="004E52A0"/>
    <w:rsid w:val="004E551F"/>
    <w:rsid w:val="004E6381"/>
    <w:rsid w:val="004E64BC"/>
    <w:rsid w:val="004E6860"/>
    <w:rsid w:val="004E6E26"/>
    <w:rsid w:val="004E7636"/>
    <w:rsid w:val="004E7654"/>
    <w:rsid w:val="004E79EC"/>
    <w:rsid w:val="004E7B20"/>
    <w:rsid w:val="004F0636"/>
    <w:rsid w:val="004F064F"/>
    <w:rsid w:val="004F0859"/>
    <w:rsid w:val="004F0A07"/>
    <w:rsid w:val="004F0AC6"/>
    <w:rsid w:val="004F132E"/>
    <w:rsid w:val="004F17CA"/>
    <w:rsid w:val="004F1C7D"/>
    <w:rsid w:val="004F2B28"/>
    <w:rsid w:val="004F2CA6"/>
    <w:rsid w:val="004F38CC"/>
    <w:rsid w:val="004F5B30"/>
    <w:rsid w:val="004F5EB7"/>
    <w:rsid w:val="004F60A2"/>
    <w:rsid w:val="004F6F11"/>
    <w:rsid w:val="004F77DF"/>
    <w:rsid w:val="004F7CFF"/>
    <w:rsid w:val="00500243"/>
    <w:rsid w:val="005003AE"/>
    <w:rsid w:val="005003D0"/>
    <w:rsid w:val="00500999"/>
    <w:rsid w:val="00501B51"/>
    <w:rsid w:val="00501E0C"/>
    <w:rsid w:val="00502988"/>
    <w:rsid w:val="00503056"/>
    <w:rsid w:val="0050341C"/>
    <w:rsid w:val="005042BC"/>
    <w:rsid w:val="0050491A"/>
    <w:rsid w:val="00504BB7"/>
    <w:rsid w:val="00504E70"/>
    <w:rsid w:val="00505FAC"/>
    <w:rsid w:val="005063F3"/>
    <w:rsid w:val="0050644F"/>
    <w:rsid w:val="005067BE"/>
    <w:rsid w:val="00506926"/>
    <w:rsid w:val="0050713E"/>
    <w:rsid w:val="0050755F"/>
    <w:rsid w:val="00507600"/>
    <w:rsid w:val="005076FB"/>
    <w:rsid w:val="00507AF1"/>
    <w:rsid w:val="00507E3A"/>
    <w:rsid w:val="005114B4"/>
    <w:rsid w:val="005117A2"/>
    <w:rsid w:val="0051230B"/>
    <w:rsid w:val="00512503"/>
    <w:rsid w:val="00513038"/>
    <w:rsid w:val="00513D11"/>
    <w:rsid w:val="005141DF"/>
    <w:rsid w:val="005141F3"/>
    <w:rsid w:val="005142F0"/>
    <w:rsid w:val="00514DA0"/>
    <w:rsid w:val="00514FB3"/>
    <w:rsid w:val="005151DD"/>
    <w:rsid w:val="0051576B"/>
    <w:rsid w:val="005166EE"/>
    <w:rsid w:val="00516D84"/>
    <w:rsid w:val="005173C4"/>
    <w:rsid w:val="0051773B"/>
    <w:rsid w:val="00517CDF"/>
    <w:rsid w:val="00517D3A"/>
    <w:rsid w:val="00517E16"/>
    <w:rsid w:val="005206D0"/>
    <w:rsid w:val="0052125C"/>
    <w:rsid w:val="005212F0"/>
    <w:rsid w:val="00521D73"/>
    <w:rsid w:val="00521DE1"/>
    <w:rsid w:val="00524F97"/>
    <w:rsid w:val="00525634"/>
    <w:rsid w:val="0052638E"/>
    <w:rsid w:val="00526F0D"/>
    <w:rsid w:val="0052706C"/>
    <w:rsid w:val="00527472"/>
    <w:rsid w:val="00527BF4"/>
    <w:rsid w:val="00530183"/>
    <w:rsid w:val="0053069E"/>
    <w:rsid w:val="005318ED"/>
    <w:rsid w:val="00532026"/>
    <w:rsid w:val="00533266"/>
    <w:rsid w:val="005333C9"/>
    <w:rsid w:val="00533524"/>
    <w:rsid w:val="0053387E"/>
    <w:rsid w:val="00533A5E"/>
    <w:rsid w:val="00533D26"/>
    <w:rsid w:val="0053469F"/>
    <w:rsid w:val="00534E7C"/>
    <w:rsid w:val="00534FB6"/>
    <w:rsid w:val="00535820"/>
    <w:rsid w:val="00535A7C"/>
    <w:rsid w:val="00535C53"/>
    <w:rsid w:val="005363D2"/>
    <w:rsid w:val="0053792A"/>
    <w:rsid w:val="00540AFF"/>
    <w:rsid w:val="00540FE3"/>
    <w:rsid w:val="00542154"/>
    <w:rsid w:val="0054282E"/>
    <w:rsid w:val="00542D07"/>
    <w:rsid w:val="00543A33"/>
    <w:rsid w:val="00543C9E"/>
    <w:rsid w:val="00544C45"/>
    <w:rsid w:val="005452EA"/>
    <w:rsid w:val="00545B13"/>
    <w:rsid w:val="00545C83"/>
    <w:rsid w:val="00546964"/>
    <w:rsid w:val="00550621"/>
    <w:rsid w:val="00551012"/>
    <w:rsid w:val="00551D08"/>
    <w:rsid w:val="00552764"/>
    <w:rsid w:val="00552A81"/>
    <w:rsid w:val="00552BD7"/>
    <w:rsid w:val="005531B8"/>
    <w:rsid w:val="005535E6"/>
    <w:rsid w:val="005537B0"/>
    <w:rsid w:val="005542FF"/>
    <w:rsid w:val="00554F6E"/>
    <w:rsid w:val="00555948"/>
    <w:rsid w:val="00555DF6"/>
    <w:rsid w:val="00555FC0"/>
    <w:rsid w:val="00556727"/>
    <w:rsid w:val="00556CF6"/>
    <w:rsid w:val="00556CFA"/>
    <w:rsid w:val="00557262"/>
    <w:rsid w:val="005577C8"/>
    <w:rsid w:val="005577CC"/>
    <w:rsid w:val="0056007C"/>
    <w:rsid w:val="0056086C"/>
    <w:rsid w:val="0056143A"/>
    <w:rsid w:val="00561C44"/>
    <w:rsid w:val="005634C1"/>
    <w:rsid w:val="00563EA2"/>
    <w:rsid w:val="005643BB"/>
    <w:rsid w:val="00564506"/>
    <w:rsid w:val="00565678"/>
    <w:rsid w:val="0056587D"/>
    <w:rsid w:val="00565AB0"/>
    <w:rsid w:val="00566068"/>
    <w:rsid w:val="00566185"/>
    <w:rsid w:val="00566366"/>
    <w:rsid w:val="00566D61"/>
    <w:rsid w:val="00567EDA"/>
    <w:rsid w:val="0057104B"/>
    <w:rsid w:val="00572A90"/>
    <w:rsid w:val="005732F1"/>
    <w:rsid w:val="00574128"/>
    <w:rsid w:val="00574D39"/>
    <w:rsid w:val="00575AFC"/>
    <w:rsid w:val="00576357"/>
    <w:rsid w:val="005763A8"/>
    <w:rsid w:val="0057654B"/>
    <w:rsid w:val="0057670D"/>
    <w:rsid w:val="00576C61"/>
    <w:rsid w:val="00576E6A"/>
    <w:rsid w:val="0057737F"/>
    <w:rsid w:val="00577EB3"/>
    <w:rsid w:val="00580DAF"/>
    <w:rsid w:val="005814B7"/>
    <w:rsid w:val="00582145"/>
    <w:rsid w:val="00583E06"/>
    <w:rsid w:val="0058583D"/>
    <w:rsid w:val="00585B4D"/>
    <w:rsid w:val="00585D1E"/>
    <w:rsid w:val="00585EE9"/>
    <w:rsid w:val="00585FEF"/>
    <w:rsid w:val="0058669A"/>
    <w:rsid w:val="00586AA6"/>
    <w:rsid w:val="00586BAE"/>
    <w:rsid w:val="00586CFF"/>
    <w:rsid w:val="00586F70"/>
    <w:rsid w:val="00587043"/>
    <w:rsid w:val="005875FD"/>
    <w:rsid w:val="00587BB0"/>
    <w:rsid w:val="005901F2"/>
    <w:rsid w:val="00591846"/>
    <w:rsid w:val="005926D1"/>
    <w:rsid w:val="00593E5C"/>
    <w:rsid w:val="00593FF2"/>
    <w:rsid w:val="00594385"/>
    <w:rsid w:val="005949E9"/>
    <w:rsid w:val="00594BC3"/>
    <w:rsid w:val="00595262"/>
    <w:rsid w:val="00596392"/>
    <w:rsid w:val="005963B5"/>
    <w:rsid w:val="0059679B"/>
    <w:rsid w:val="00596B4F"/>
    <w:rsid w:val="0059744C"/>
    <w:rsid w:val="0059799A"/>
    <w:rsid w:val="005A077B"/>
    <w:rsid w:val="005A0B7E"/>
    <w:rsid w:val="005A148E"/>
    <w:rsid w:val="005A2FDE"/>
    <w:rsid w:val="005A3450"/>
    <w:rsid w:val="005A3C18"/>
    <w:rsid w:val="005A481E"/>
    <w:rsid w:val="005A4BCE"/>
    <w:rsid w:val="005A5E25"/>
    <w:rsid w:val="005A6203"/>
    <w:rsid w:val="005A6217"/>
    <w:rsid w:val="005A6524"/>
    <w:rsid w:val="005A6E74"/>
    <w:rsid w:val="005A702D"/>
    <w:rsid w:val="005A77CB"/>
    <w:rsid w:val="005A7BC8"/>
    <w:rsid w:val="005B06FD"/>
    <w:rsid w:val="005B07FD"/>
    <w:rsid w:val="005B150B"/>
    <w:rsid w:val="005B1CFA"/>
    <w:rsid w:val="005B22AE"/>
    <w:rsid w:val="005B2DE4"/>
    <w:rsid w:val="005B2F2E"/>
    <w:rsid w:val="005B39C4"/>
    <w:rsid w:val="005B4813"/>
    <w:rsid w:val="005B4C58"/>
    <w:rsid w:val="005B5BA9"/>
    <w:rsid w:val="005B6286"/>
    <w:rsid w:val="005B6D3E"/>
    <w:rsid w:val="005B6EEE"/>
    <w:rsid w:val="005B7171"/>
    <w:rsid w:val="005C039D"/>
    <w:rsid w:val="005C0CD1"/>
    <w:rsid w:val="005C1937"/>
    <w:rsid w:val="005C2E26"/>
    <w:rsid w:val="005C3253"/>
    <w:rsid w:val="005C33E4"/>
    <w:rsid w:val="005C38FD"/>
    <w:rsid w:val="005C4434"/>
    <w:rsid w:val="005C55B0"/>
    <w:rsid w:val="005C58FB"/>
    <w:rsid w:val="005C63C4"/>
    <w:rsid w:val="005C71E8"/>
    <w:rsid w:val="005C7850"/>
    <w:rsid w:val="005C7EFD"/>
    <w:rsid w:val="005D036F"/>
    <w:rsid w:val="005D0731"/>
    <w:rsid w:val="005D0904"/>
    <w:rsid w:val="005D1905"/>
    <w:rsid w:val="005D28D5"/>
    <w:rsid w:val="005D2A27"/>
    <w:rsid w:val="005D2A45"/>
    <w:rsid w:val="005D2FA8"/>
    <w:rsid w:val="005D33FE"/>
    <w:rsid w:val="005D49D3"/>
    <w:rsid w:val="005D4F38"/>
    <w:rsid w:val="005D611C"/>
    <w:rsid w:val="005D673F"/>
    <w:rsid w:val="005D682B"/>
    <w:rsid w:val="005D6DBA"/>
    <w:rsid w:val="005D7156"/>
    <w:rsid w:val="005D752E"/>
    <w:rsid w:val="005D76D7"/>
    <w:rsid w:val="005D7DF1"/>
    <w:rsid w:val="005D7FD3"/>
    <w:rsid w:val="005E0CA7"/>
    <w:rsid w:val="005E0D80"/>
    <w:rsid w:val="005E1047"/>
    <w:rsid w:val="005E1398"/>
    <w:rsid w:val="005E16B1"/>
    <w:rsid w:val="005E1B23"/>
    <w:rsid w:val="005E3616"/>
    <w:rsid w:val="005E62F6"/>
    <w:rsid w:val="005E661A"/>
    <w:rsid w:val="005E66C8"/>
    <w:rsid w:val="005E69B5"/>
    <w:rsid w:val="005E7513"/>
    <w:rsid w:val="005E76FE"/>
    <w:rsid w:val="005E7847"/>
    <w:rsid w:val="005F072E"/>
    <w:rsid w:val="005F12BC"/>
    <w:rsid w:val="005F1BD4"/>
    <w:rsid w:val="005F2A09"/>
    <w:rsid w:val="005F2BA9"/>
    <w:rsid w:val="005F395E"/>
    <w:rsid w:val="005F3BF9"/>
    <w:rsid w:val="005F3F04"/>
    <w:rsid w:val="005F42E5"/>
    <w:rsid w:val="005F46C7"/>
    <w:rsid w:val="005F4A90"/>
    <w:rsid w:val="005F5018"/>
    <w:rsid w:val="005F518D"/>
    <w:rsid w:val="005F59F0"/>
    <w:rsid w:val="005F5FD2"/>
    <w:rsid w:val="005F6731"/>
    <w:rsid w:val="005F6A09"/>
    <w:rsid w:val="005F6BEE"/>
    <w:rsid w:val="005F7174"/>
    <w:rsid w:val="00600198"/>
    <w:rsid w:val="00601823"/>
    <w:rsid w:val="00601EEB"/>
    <w:rsid w:val="00602F09"/>
    <w:rsid w:val="00603462"/>
    <w:rsid w:val="006038A5"/>
    <w:rsid w:val="00603B6A"/>
    <w:rsid w:val="00603F4F"/>
    <w:rsid w:val="006046C9"/>
    <w:rsid w:val="0060477A"/>
    <w:rsid w:val="00604CEB"/>
    <w:rsid w:val="00606127"/>
    <w:rsid w:val="006070C3"/>
    <w:rsid w:val="00607123"/>
    <w:rsid w:val="00607596"/>
    <w:rsid w:val="00607736"/>
    <w:rsid w:val="00607950"/>
    <w:rsid w:val="006105B8"/>
    <w:rsid w:val="00610A59"/>
    <w:rsid w:val="00610D81"/>
    <w:rsid w:val="00611C1C"/>
    <w:rsid w:val="00612360"/>
    <w:rsid w:val="00612565"/>
    <w:rsid w:val="00612651"/>
    <w:rsid w:val="00612700"/>
    <w:rsid w:val="00612B4D"/>
    <w:rsid w:val="00614531"/>
    <w:rsid w:val="00614888"/>
    <w:rsid w:val="00615290"/>
    <w:rsid w:val="00615CFC"/>
    <w:rsid w:val="00616B3F"/>
    <w:rsid w:val="0061716A"/>
    <w:rsid w:val="006175D1"/>
    <w:rsid w:val="00617E12"/>
    <w:rsid w:val="006214CB"/>
    <w:rsid w:val="006219BB"/>
    <w:rsid w:val="00622523"/>
    <w:rsid w:val="006235EB"/>
    <w:rsid w:val="00623978"/>
    <w:rsid w:val="00623C4F"/>
    <w:rsid w:val="006246D9"/>
    <w:rsid w:val="0062573D"/>
    <w:rsid w:val="00625F78"/>
    <w:rsid w:val="0062630E"/>
    <w:rsid w:val="00626378"/>
    <w:rsid w:val="0062646D"/>
    <w:rsid w:val="00626634"/>
    <w:rsid w:val="00626845"/>
    <w:rsid w:val="006268D7"/>
    <w:rsid w:val="00626EE0"/>
    <w:rsid w:val="00627228"/>
    <w:rsid w:val="0062736C"/>
    <w:rsid w:val="006311A3"/>
    <w:rsid w:val="0063194F"/>
    <w:rsid w:val="00633C00"/>
    <w:rsid w:val="00635912"/>
    <w:rsid w:val="00636154"/>
    <w:rsid w:val="00636864"/>
    <w:rsid w:val="006368FB"/>
    <w:rsid w:val="00636D56"/>
    <w:rsid w:val="00640246"/>
    <w:rsid w:val="00640757"/>
    <w:rsid w:val="0064172E"/>
    <w:rsid w:val="00641957"/>
    <w:rsid w:val="00642793"/>
    <w:rsid w:val="00642811"/>
    <w:rsid w:val="00642A52"/>
    <w:rsid w:val="00643605"/>
    <w:rsid w:val="00643786"/>
    <w:rsid w:val="00644D62"/>
    <w:rsid w:val="00644F1F"/>
    <w:rsid w:val="006454EE"/>
    <w:rsid w:val="00645500"/>
    <w:rsid w:val="00645FDD"/>
    <w:rsid w:val="006461C4"/>
    <w:rsid w:val="00646421"/>
    <w:rsid w:val="00646860"/>
    <w:rsid w:val="00646D69"/>
    <w:rsid w:val="00647086"/>
    <w:rsid w:val="0065097E"/>
    <w:rsid w:val="006511F0"/>
    <w:rsid w:val="006513A3"/>
    <w:rsid w:val="006513AB"/>
    <w:rsid w:val="00651ED3"/>
    <w:rsid w:val="0065292E"/>
    <w:rsid w:val="00652A08"/>
    <w:rsid w:val="00653083"/>
    <w:rsid w:val="0065373A"/>
    <w:rsid w:val="00653E0A"/>
    <w:rsid w:val="00653FD2"/>
    <w:rsid w:val="006542F4"/>
    <w:rsid w:val="0065465B"/>
    <w:rsid w:val="0065538B"/>
    <w:rsid w:val="00655ADF"/>
    <w:rsid w:val="00656D14"/>
    <w:rsid w:val="0066008F"/>
    <w:rsid w:val="00660446"/>
    <w:rsid w:val="00660EE6"/>
    <w:rsid w:val="00662019"/>
    <w:rsid w:val="0066215E"/>
    <w:rsid w:val="00662BA7"/>
    <w:rsid w:val="00662C23"/>
    <w:rsid w:val="00664217"/>
    <w:rsid w:val="00664F55"/>
    <w:rsid w:val="00665456"/>
    <w:rsid w:val="00665BB9"/>
    <w:rsid w:val="00665D78"/>
    <w:rsid w:val="00667A5C"/>
    <w:rsid w:val="0067020E"/>
    <w:rsid w:val="00670C73"/>
    <w:rsid w:val="00670E82"/>
    <w:rsid w:val="00672933"/>
    <w:rsid w:val="00673729"/>
    <w:rsid w:val="00673B7B"/>
    <w:rsid w:val="00674458"/>
    <w:rsid w:val="00674AF5"/>
    <w:rsid w:val="00674D5E"/>
    <w:rsid w:val="00675382"/>
    <w:rsid w:val="006758D4"/>
    <w:rsid w:val="00675938"/>
    <w:rsid w:val="006761C7"/>
    <w:rsid w:val="006762E7"/>
    <w:rsid w:val="006767B9"/>
    <w:rsid w:val="00677546"/>
    <w:rsid w:val="00677834"/>
    <w:rsid w:val="00680632"/>
    <w:rsid w:val="00680878"/>
    <w:rsid w:val="00682961"/>
    <w:rsid w:val="00682BA8"/>
    <w:rsid w:val="00682C55"/>
    <w:rsid w:val="00683ECF"/>
    <w:rsid w:val="00684B6F"/>
    <w:rsid w:val="00684C9C"/>
    <w:rsid w:val="006861F5"/>
    <w:rsid w:val="00686695"/>
    <w:rsid w:val="00686A21"/>
    <w:rsid w:val="00686FDD"/>
    <w:rsid w:val="0068746C"/>
    <w:rsid w:val="0068753A"/>
    <w:rsid w:val="00687A3E"/>
    <w:rsid w:val="00691025"/>
    <w:rsid w:val="00692447"/>
    <w:rsid w:val="00692B81"/>
    <w:rsid w:val="0069318D"/>
    <w:rsid w:val="006931CA"/>
    <w:rsid w:val="00693446"/>
    <w:rsid w:val="00694CC9"/>
    <w:rsid w:val="00695710"/>
    <w:rsid w:val="00695A15"/>
    <w:rsid w:val="00695CFC"/>
    <w:rsid w:val="00695F44"/>
    <w:rsid w:val="006962E5"/>
    <w:rsid w:val="00696CC6"/>
    <w:rsid w:val="00697EA8"/>
    <w:rsid w:val="006A14F5"/>
    <w:rsid w:val="006A18E1"/>
    <w:rsid w:val="006A1A68"/>
    <w:rsid w:val="006A1B4B"/>
    <w:rsid w:val="006A21F1"/>
    <w:rsid w:val="006A2F28"/>
    <w:rsid w:val="006A3029"/>
    <w:rsid w:val="006A31A6"/>
    <w:rsid w:val="006A36F8"/>
    <w:rsid w:val="006A511A"/>
    <w:rsid w:val="006A5889"/>
    <w:rsid w:val="006A5B68"/>
    <w:rsid w:val="006A5F7E"/>
    <w:rsid w:val="006A676D"/>
    <w:rsid w:val="006A6DF8"/>
    <w:rsid w:val="006A707F"/>
    <w:rsid w:val="006A708B"/>
    <w:rsid w:val="006B0546"/>
    <w:rsid w:val="006B1165"/>
    <w:rsid w:val="006B15DF"/>
    <w:rsid w:val="006B161C"/>
    <w:rsid w:val="006B1EB5"/>
    <w:rsid w:val="006B1F5B"/>
    <w:rsid w:val="006B260A"/>
    <w:rsid w:val="006B2C25"/>
    <w:rsid w:val="006B2C62"/>
    <w:rsid w:val="006B3AA6"/>
    <w:rsid w:val="006B4363"/>
    <w:rsid w:val="006B46E9"/>
    <w:rsid w:val="006B483A"/>
    <w:rsid w:val="006B510D"/>
    <w:rsid w:val="006B60D2"/>
    <w:rsid w:val="006B6F71"/>
    <w:rsid w:val="006B6FA4"/>
    <w:rsid w:val="006B7602"/>
    <w:rsid w:val="006C09E2"/>
    <w:rsid w:val="006C0A25"/>
    <w:rsid w:val="006C0FF6"/>
    <w:rsid w:val="006C17AD"/>
    <w:rsid w:val="006C17C9"/>
    <w:rsid w:val="006C27A5"/>
    <w:rsid w:val="006C2D22"/>
    <w:rsid w:val="006C2DDB"/>
    <w:rsid w:val="006C4285"/>
    <w:rsid w:val="006C43CF"/>
    <w:rsid w:val="006C51E4"/>
    <w:rsid w:val="006C54F6"/>
    <w:rsid w:val="006C5747"/>
    <w:rsid w:val="006C5A28"/>
    <w:rsid w:val="006C5C92"/>
    <w:rsid w:val="006C65D8"/>
    <w:rsid w:val="006C687D"/>
    <w:rsid w:val="006D0DCD"/>
    <w:rsid w:val="006D12A4"/>
    <w:rsid w:val="006D172D"/>
    <w:rsid w:val="006D2544"/>
    <w:rsid w:val="006D332B"/>
    <w:rsid w:val="006D4633"/>
    <w:rsid w:val="006D5286"/>
    <w:rsid w:val="006D644B"/>
    <w:rsid w:val="006D665E"/>
    <w:rsid w:val="006D73A0"/>
    <w:rsid w:val="006D7505"/>
    <w:rsid w:val="006E052F"/>
    <w:rsid w:val="006E0BF3"/>
    <w:rsid w:val="006E1013"/>
    <w:rsid w:val="006E13DB"/>
    <w:rsid w:val="006E1A02"/>
    <w:rsid w:val="006E1E1F"/>
    <w:rsid w:val="006E2091"/>
    <w:rsid w:val="006E2AF9"/>
    <w:rsid w:val="006E30C1"/>
    <w:rsid w:val="006E34D9"/>
    <w:rsid w:val="006E3A29"/>
    <w:rsid w:val="006E3FDC"/>
    <w:rsid w:val="006E4372"/>
    <w:rsid w:val="006E4F70"/>
    <w:rsid w:val="006E5108"/>
    <w:rsid w:val="006E54DA"/>
    <w:rsid w:val="006E5A65"/>
    <w:rsid w:val="006E5F8A"/>
    <w:rsid w:val="006E6979"/>
    <w:rsid w:val="006E795F"/>
    <w:rsid w:val="006F0210"/>
    <w:rsid w:val="006F03A5"/>
    <w:rsid w:val="006F0AA2"/>
    <w:rsid w:val="006F0BB7"/>
    <w:rsid w:val="006F0E06"/>
    <w:rsid w:val="006F1014"/>
    <w:rsid w:val="006F1268"/>
    <w:rsid w:val="006F1E79"/>
    <w:rsid w:val="006F20C0"/>
    <w:rsid w:val="006F2D03"/>
    <w:rsid w:val="006F3E3E"/>
    <w:rsid w:val="006F4703"/>
    <w:rsid w:val="006F4CC7"/>
    <w:rsid w:val="006F4D7E"/>
    <w:rsid w:val="006F6FEE"/>
    <w:rsid w:val="006F7B9B"/>
    <w:rsid w:val="006F7C05"/>
    <w:rsid w:val="00700A9C"/>
    <w:rsid w:val="00701987"/>
    <w:rsid w:val="00701ECD"/>
    <w:rsid w:val="00702371"/>
    <w:rsid w:val="00702A45"/>
    <w:rsid w:val="00702B99"/>
    <w:rsid w:val="0070352F"/>
    <w:rsid w:val="007035FD"/>
    <w:rsid w:val="007039A3"/>
    <w:rsid w:val="00704C88"/>
    <w:rsid w:val="00706672"/>
    <w:rsid w:val="00707588"/>
    <w:rsid w:val="007102A7"/>
    <w:rsid w:val="00710B4D"/>
    <w:rsid w:val="00710C74"/>
    <w:rsid w:val="0071134E"/>
    <w:rsid w:val="00711454"/>
    <w:rsid w:val="00712CE2"/>
    <w:rsid w:val="0071538D"/>
    <w:rsid w:val="00716037"/>
    <w:rsid w:val="00716270"/>
    <w:rsid w:val="00716C5C"/>
    <w:rsid w:val="00717A39"/>
    <w:rsid w:val="00717AC0"/>
    <w:rsid w:val="00717EE2"/>
    <w:rsid w:val="00720130"/>
    <w:rsid w:val="0072171B"/>
    <w:rsid w:val="00721BDB"/>
    <w:rsid w:val="00721DB1"/>
    <w:rsid w:val="00723A99"/>
    <w:rsid w:val="00723D28"/>
    <w:rsid w:val="00724796"/>
    <w:rsid w:val="00724EB4"/>
    <w:rsid w:val="00725F6C"/>
    <w:rsid w:val="00730A0F"/>
    <w:rsid w:val="00730B3A"/>
    <w:rsid w:val="00730E45"/>
    <w:rsid w:val="00731051"/>
    <w:rsid w:val="0073110A"/>
    <w:rsid w:val="0073127A"/>
    <w:rsid w:val="007313B6"/>
    <w:rsid w:val="00732B14"/>
    <w:rsid w:val="00733E21"/>
    <w:rsid w:val="00734231"/>
    <w:rsid w:val="0073458F"/>
    <w:rsid w:val="007348C2"/>
    <w:rsid w:val="00734EFF"/>
    <w:rsid w:val="00735895"/>
    <w:rsid w:val="00735A3C"/>
    <w:rsid w:val="007360DB"/>
    <w:rsid w:val="0073657D"/>
    <w:rsid w:val="00736AC0"/>
    <w:rsid w:val="00736ECE"/>
    <w:rsid w:val="0073715D"/>
    <w:rsid w:val="0074085C"/>
    <w:rsid w:val="00740BF5"/>
    <w:rsid w:val="00740C3D"/>
    <w:rsid w:val="00741A2A"/>
    <w:rsid w:val="00741B12"/>
    <w:rsid w:val="00741BB2"/>
    <w:rsid w:val="007435E7"/>
    <w:rsid w:val="00743DCB"/>
    <w:rsid w:val="00744098"/>
    <w:rsid w:val="007440E1"/>
    <w:rsid w:val="00744428"/>
    <w:rsid w:val="007446DB"/>
    <w:rsid w:val="00745133"/>
    <w:rsid w:val="0074538D"/>
    <w:rsid w:val="007455C6"/>
    <w:rsid w:val="007466BB"/>
    <w:rsid w:val="007467D7"/>
    <w:rsid w:val="00747277"/>
    <w:rsid w:val="00750BEC"/>
    <w:rsid w:val="0075145A"/>
    <w:rsid w:val="007521FF"/>
    <w:rsid w:val="007524AF"/>
    <w:rsid w:val="00752787"/>
    <w:rsid w:val="00752962"/>
    <w:rsid w:val="00752C01"/>
    <w:rsid w:val="00753226"/>
    <w:rsid w:val="00754315"/>
    <w:rsid w:val="00755322"/>
    <w:rsid w:val="007557B9"/>
    <w:rsid w:val="00755B7D"/>
    <w:rsid w:val="00755FD7"/>
    <w:rsid w:val="00757DD9"/>
    <w:rsid w:val="00760124"/>
    <w:rsid w:val="00761668"/>
    <w:rsid w:val="00761E8E"/>
    <w:rsid w:val="007626DB"/>
    <w:rsid w:val="0076285E"/>
    <w:rsid w:val="00762B39"/>
    <w:rsid w:val="007630BA"/>
    <w:rsid w:val="00763486"/>
    <w:rsid w:val="0076422A"/>
    <w:rsid w:val="00764F8E"/>
    <w:rsid w:val="00765359"/>
    <w:rsid w:val="0076630B"/>
    <w:rsid w:val="007664B0"/>
    <w:rsid w:val="00766B3B"/>
    <w:rsid w:val="00767341"/>
    <w:rsid w:val="0076797C"/>
    <w:rsid w:val="00770F0A"/>
    <w:rsid w:val="007713AE"/>
    <w:rsid w:val="007718AB"/>
    <w:rsid w:val="00771B30"/>
    <w:rsid w:val="00772820"/>
    <w:rsid w:val="0077290D"/>
    <w:rsid w:val="00773068"/>
    <w:rsid w:val="0077367E"/>
    <w:rsid w:val="00773E6F"/>
    <w:rsid w:val="007743AC"/>
    <w:rsid w:val="00774586"/>
    <w:rsid w:val="00775B07"/>
    <w:rsid w:val="007766C3"/>
    <w:rsid w:val="00776E00"/>
    <w:rsid w:val="00776E5F"/>
    <w:rsid w:val="007777BB"/>
    <w:rsid w:val="007813A0"/>
    <w:rsid w:val="00781E62"/>
    <w:rsid w:val="007835C0"/>
    <w:rsid w:val="007835E9"/>
    <w:rsid w:val="00784819"/>
    <w:rsid w:val="00784AF8"/>
    <w:rsid w:val="00784BC2"/>
    <w:rsid w:val="00784F30"/>
    <w:rsid w:val="007854A9"/>
    <w:rsid w:val="007855D4"/>
    <w:rsid w:val="0079156B"/>
    <w:rsid w:val="00792041"/>
    <w:rsid w:val="0079398F"/>
    <w:rsid w:val="00793CE7"/>
    <w:rsid w:val="00794272"/>
    <w:rsid w:val="0079524C"/>
    <w:rsid w:val="0079592F"/>
    <w:rsid w:val="00796022"/>
    <w:rsid w:val="00796CC9"/>
    <w:rsid w:val="00797A99"/>
    <w:rsid w:val="00797AF3"/>
    <w:rsid w:val="007A0056"/>
    <w:rsid w:val="007A1C77"/>
    <w:rsid w:val="007A1DC1"/>
    <w:rsid w:val="007A1E9E"/>
    <w:rsid w:val="007A1EE2"/>
    <w:rsid w:val="007A256C"/>
    <w:rsid w:val="007A2729"/>
    <w:rsid w:val="007A2FB6"/>
    <w:rsid w:val="007A3B21"/>
    <w:rsid w:val="007A492F"/>
    <w:rsid w:val="007A4EAF"/>
    <w:rsid w:val="007A5580"/>
    <w:rsid w:val="007A794E"/>
    <w:rsid w:val="007A7D55"/>
    <w:rsid w:val="007B0C6B"/>
    <w:rsid w:val="007B0EA0"/>
    <w:rsid w:val="007B1581"/>
    <w:rsid w:val="007B2403"/>
    <w:rsid w:val="007B3252"/>
    <w:rsid w:val="007B32C8"/>
    <w:rsid w:val="007B417D"/>
    <w:rsid w:val="007B4463"/>
    <w:rsid w:val="007B4B7D"/>
    <w:rsid w:val="007B4E2C"/>
    <w:rsid w:val="007B4F4F"/>
    <w:rsid w:val="007B5ABC"/>
    <w:rsid w:val="007B5E41"/>
    <w:rsid w:val="007B740E"/>
    <w:rsid w:val="007B748E"/>
    <w:rsid w:val="007C0249"/>
    <w:rsid w:val="007C1CA4"/>
    <w:rsid w:val="007C244B"/>
    <w:rsid w:val="007C24FF"/>
    <w:rsid w:val="007C344B"/>
    <w:rsid w:val="007C5AF4"/>
    <w:rsid w:val="007C5BAB"/>
    <w:rsid w:val="007C5F38"/>
    <w:rsid w:val="007C6396"/>
    <w:rsid w:val="007C7EFA"/>
    <w:rsid w:val="007D0573"/>
    <w:rsid w:val="007D0603"/>
    <w:rsid w:val="007D0649"/>
    <w:rsid w:val="007D1D56"/>
    <w:rsid w:val="007D1F55"/>
    <w:rsid w:val="007D2880"/>
    <w:rsid w:val="007D28A9"/>
    <w:rsid w:val="007D29E3"/>
    <w:rsid w:val="007D2C3B"/>
    <w:rsid w:val="007D3632"/>
    <w:rsid w:val="007D37A2"/>
    <w:rsid w:val="007D4815"/>
    <w:rsid w:val="007D6A91"/>
    <w:rsid w:val="007D6B4E"/>
    <w:rsid w:val="007D780E"/>
    <w:rsid w:val="007D7C0B"/>
    <w:rsid w:val="007D7FD9"/>
    <w:rsid w:val="007E01E4"/>
    <w:rsid w:val="007E077E"/>
    <w:rsid w:val="007E0F90"/>
    <w:rsid w:val="007E197C"/>
    <w:rsid w:val="007E2EC7"/>
    <w:rsid w:val="007E300E"/>
    <w:rsid w:val="007E3A20"/>
    <w:rsid w:val="007E47F6"/>
    <w:rsid w:val="007E48AB"/>
    <w:rsid w:val="007E4AAE"/>
    <w:rsid w:val="007E57AB"/>
    <w:rsid w:val="007E6CD9"/>
    <w:rsid w:val="007E7A0C"/>
    <w:rsid w:val="007E7E74"/>
    <w:rsid w:val="007F0985"/>
    <w:rsid w:val="007F0A8C"/>
    <w:rsid w:val="007F1557"/>
    <w:rsid w:val="007F2C4E"/>
    <w:rsid w:val="007F35FC"/>
    <w:rsid w:val="007F4B23"/>
    <w:rsid w:val="007F58EC"/>
    <w:rsid w:val="007F5A28"/>
    <w:rsid w:val="007F5D28"/>
    <w:rsid w:val="007F68A7"/>
    <w:rsid w:val="007F6FED"/>
    <w:rsid w:val="0080167A"/>
    <w:rsid w:val="008022FE"/>
    <w:rsid w:val="00802506"/>
    <w:rsid w:val="00802590"/>
    <w:rsid w:val="00802A10"/>
    <w:rsid w:val="008039AF"/>
    <w:rsid w:val="00803E56"/>
    <w:rsid w:val="0080548C"/>
    <w:rsid w:val="00805CF1"/>
    <w:rsid w:val="00805D08"/>
    <w:rsid w:val="00806BE1"/>
    <w:rsid w:val="00807052"/>
    <w:rsid w:val="008072E5"/>
    <w:rsid w:val="0081162E"/>
    <w:rsid w:val="00811D00"/>
    <w:rsid w:val="00811DF7"/>
    <w:rsid w:val="00811FD7"/>
    <w:rsid w:val="00812D9F"/>
    <w:rsid w:val="00812DFF"/>
    <w:rsid w:val="00813679"/>
    <w:rsid w:val="008136F7"/>
    <w:rsid w:val="00813EEC"/>
    <w:rsid w:val="0081468F"/>
    <w:rsid w:val="00815913"/>
    <w:rsid w:val="00815B78"/>
    <w:rsid w:val="00816A92"/>
    <w:rsid w:val="00816B0E"/>
    <w:rsid w:val="00816EAA"/>
    <w:rsid w:val="008205BF"/>
    <w:rsid w:val="00820B6F"/>
    <w:rsid w:val="00822602"/>
    <w:rsid w:val="008232BD"/>
    <w:rsid w:val="00823A0B"/>
    <w:rsid w:val="00823DA3"/>
    <w:rsid w:val="00823F88"/>
    <w:rsid w:val="008242CC"/>
    <w:rsid w:val="00825013"/>
    <w:rsid w:val="00825C00"/>
    <w:rsid w:val="008267D5"/>
    <w:rsid w:val="00826F6F"/>
    <w:rsid w:val="00831207"/>
    <w:rsid w:val="0083131C"/>
    <w:rsid w:val="00831BBC"/>
    <w:rsid w:val="00831C73"/>
    <w:rsid w:val="00831E4E"/>
    <w:rsid w:val="00832AA4"/>
    <w:rsid w:val="00832AFA"/>
    <w:rsid w:val="00832BEB"/>
    <w:rsid w:val="0083303C"/>
    <w:rsid w:val="00833E2B"/>
    <w:rsid w:val="00833FED"/>
    <w:rsid w:val="008341AE"/>
    <w:rsid w:val="008368E6"/>
    <w:rsid w:val="008377F6"/>
    <w:rsid w:val="00840BED"/>
    <w:rsid w:val="00840E3B"/>
    <w:rsid w:val="00841349"/>
    <w:rsid w:val="00841760"/>
    <w:rsid w:val="00842C08"/>
    <w:rsid w:val="008442E8"/>
    <w:rsid w:val="00844447"/>
    <w:rsid w:val="008446C2"/>
    <w:rsid w:val="00844F65"/>
    <w:rsid w:val="0084549F"/>
    <w:rsid w:val="00845C6E"/>
    <w:rsid w:val="00845D40"/>
    <w:rsid w:val="0084622C"/>
    <w:rsid w:val="00846822"/>
    <w:rsid w:val="00850055"/>
    <w:rsid w:val="008510B8"/>
    <w:rsid w:val="0085151F"/>
    <w:rsid w:val="00852E5D"/>
    <w:rsid w:val="00853B9A"/>
    <w:rsid w:val="00853F65"/>
    <w:rsid w:val="00854F93"/>
    <w:rsid w:val="00855A31"/>
    <w:rsid w:val="008563F4"/>
    <w:rsid w:val="0085677D"/>
    <w:rsid w:val="00857F62"/>
    <w:rsid w:val="00857F85"/>
    <w:rsid w:val="008614E5"/>
    <w:rsid w:val="0086285B"/>
    <w:rsid w:val="00862D52"/>
    <w:rsid w:val="008632F6"/>
    <w:rsid w:val="00863AA9"/>
    <w:rsid w:val="0086464F"/>
    <w:rsid w:val="008652D4"/>
    <w:rsid w:val="008653F5"/>
    <w:rsid w:val="00865BA7"/>
    <w:rsid w:val="0086614B"/>
    <w:rsid w:val="00866756"/>
    <w:rsid w:val="00866A4F"/>
    <w:rsid w:val="00867E25"/>
    <w:rsid w:val="00870217"/>
    <w:rsid w:val="008708AA"/>
    <w:rsid w:val="00871004"/>
    <w:rsid w:val="00871076"/>
    <w:rsid w:val="0087114A"/>
    <w:rsid w:val="0087206E"/>
    <w:rsid w:val="00872950"/>
    <w:rsid w:val="00873679"/>
    <w:rsid w:val="0087415A"/>
    <w:rsid w:val="00874423"/>
    <w:rsid w:val="008746EC"/>
    <w:rsid w:val="00874AE9"/>
    <w:rsid w:val="00875261"/>
    <w:rsid w:val="00875460"/>
    <w:rsid w:val="00875536"/>
    <w:rsid w:val="00875EC7"/>
    <w:rsid w:val="00875FA7"/>
    <w:rsid w:val="008769BB"/>
    <w:rsid w:val="0087701B"/>
    <w:rsid w:val="008772FD"/>
    <w:rsid w:val="00877429"/>
    <w:rsid w:val="008778FB"/>
    <w:rsid w:val="00877C28"/>
    <w:rsid w:val="008807BE"/>
    <w:rsid w:val="008816AD"/>
    <w:rsid w:val="008828DF"/>
    <w:rsid w:val="00882F8F"/>
    <w:rsid w:val="00883021"/>
    <w:rsid w:val="0088307D"/>
    <w:rsid w:val="008856C9"/>
    <w:rsid w:val="00885D4E"/>
    <w:rsid w:val="008868F7"/>
    <w:rsid w:val="0088793D"/>
    <w:rsid w:val="00890871"/>
    <w:rsid w:val="00891069"/>
    <w:rsid w:val="008913B2"/>
    <w:rsid w:val="00891EF1"/>
    <w:rsid w:val="00892F69"/>
    <w:rsid w:val="008932EA"/>
    <w:rsid w:val="00893917"/>
    <w:rsid w:val="00893DF5"/>
    <w:rsid w:val="0089403B"/>
    <w:rsid w:val="0089681B"/>
    <w:rsid w:val="00896881"/>
    <w:rsid w:val="008A02E0"/>
    <w:rsid w:val="008A09D3"/>
    <w:rsid w:val="008A0BFD"/>
    <w:rsid w:val="008A1AA1"/>
    <w:rsid w:val="008A1CFC"/>
    <w:rsid w:val="008A273A"/>
    <w:rsid w:val="008A2DF1"/>
    <w:rsid w:val="008A37BD"/>
    <w:rsid w:val="008A3B76"/>
    <w:rsid w:val="008A3F3C"/>
    <w:rsid w:val="008A4051"/>
    <w:rsid w:val="008A4411"/>
    <w:rsid w:val="008A44E3"/>
    <w:rsid w:val="008A47AB"/>
    <w:rsid w:val="008A48C5"/>
    <w:rsid w:val="008A52A6"/>
    <w:rsid w:val="008A53E3"/>
    <w:rsid w:val="008A6988"/>
    <w:rsid w:val="008A6E33"/>
    <w:rsid w:val="008A707C"/>
    <w:rsid w:val="008B04E3"/>
    <w:rsid w:val="008B0B8B"/>
    <w:rsid w:val="008B0CE3"/>
    <w:rsid w:val="008B121E"/>
    <w:rsid w:val="008B13DC"/>
    <w:rsid w:val="008B1573"/>
    <w:rsid w:val="008B1F0E"/>
    <w:rsid w:val="008B2542"/>
    <w:rsid w:val="008B3493"/>
    <w:rsid w:val="008B4F47"/>
    <w:rsid w:val="008B5B86"/>
    <w:rsid w:val="008B5D84"/>
    <w:rsid w:val="008B5FC1"/>
    <w:rsid w:val="008B61B7"/>
    <w:rsid w:val="008B6A1C"/>
    <w:rsid w:val="008B7ED7"/>
    <w:rsid w:val="008C0046"/>
    <w:rsid w:val="008C0578"/>
    <w:rsid w:val="008C0728"/>
    <w:rsid w:val="008C0AA3"/>
    <w:rsid w:val="008C0B16"/>
    <w:rsid w:val="008C2034"/>
    <w:rsid w:val="008C2233"/>
    <w:rsid w:val="008C27CC"/>
    <w:rsid w:val="008C3375"/>
    <w:rsid w:val="008C3F29"/>
    <w:rsid w:val="008C4194"/>
    <w:rsid w:val="008C625E"/>
    <w:rsid w:val="008C6BBD"/>
    <w:rsid w:val="008C77AF"/>
    <w:rsid w:val="008C7D05"/>
    <w:rsid w:val="008D0065"/>
    <w:rsid w:val="008D08D9"/>
    <w:rsid w:val="008D08F2"/>
    <w:rsid w:val="008D0B62"/>
    <w:rsid w:val="008D1081"/>
    <w:rsid w:val="008D1871"/>
    <w:rsid w:val="008D1910"/>
    <w:rsid w:val="008D1918"/>
    <w:rsid w:val="008D1A81"/>
    <w:rsid w:val="008D2D5F"/>
    <w:rsid w:val="008D3060"/>
    <w:rsid w:val="008D4871"/>
    <w:rsid w:val="008D4ABA"/>
    <w:rsid w:val="008D4D5D"/>
    <w:rsid w:val="008D51E1"/>
    <w:rsid w:val="008D5394"/>
    <w:rsid w:val="008D7277"/>
    <w:rsid w:val="008D744F"/>
    <w:rsid w:val="008D7500"/>
    <w:rsid w:val="008D7CEB"/>
    <w:rsid w:val="008E0710"/>
    <w:rsid w:val="008E0A65"/>
    <w:rsid w:val="008E0D6E"/>
    <w:rsid w:val="008E1012"/>
    <w:rsid w:val="008E12D1"/>
    <w:rsid w:val="008E2933"/>
    <w:rsid w:val="008E31F9"/>
    <w:rsid w:val="008E3683"/>
    <w:rsid w:val="008E4E3E"/>
    <w:rsid w:val="008E5DA0"/>
    <w:rsid w:val="008E70C1"/>
    <w:rsid w:val="008E757B"/>
    <w:rsid w:val="008F055E"/>
    <w:rsid w:val="008F11D8"/>
    <w:rsid w:val="008F12E0"/>
    <w:rsid w:val="008F18F5"/>
    <w:rsid w:val="008F20A7"/>
    <w:rsid w:val="008F31A9"/>
    <w:rsid w:val="008F4594"/>
    <w:rsid w:val="008F5159"/>
    <w:rsid w:val="008F53E8"/>
    <w:rsid w:val="008F64C7"/>
    <w:rsid w:val="0090043C"/>
    <w:rsid w:val="00900E7F"/>
    <w:rsid w:val="0090166F"/>
    <w:rsid w:val="00902659"/>
    <w:rsid w:val="00902F6C"/>
    <w:rsid w:val="00902F88"/>
    <w:rsid w:val="00903BE5"/>
    <w:rsid w:val="00904031"/>
    <w:rsid w:val="009054F8"/>
    <w:rsid w:val="00905D73"/>
    <w:rsid w:val="00905DA1"/>
    <w:rsid w:val="00906017"/>
    <w:rsid w:val="00906E03"/>
    <w:rsid w:val="00907010"/>
    <w:rsid w:val="00907191"/>
    <w:rsid w:val="009074B2"/>
    <w:rsid w:val="00910442"/>
    <w:rsid w:val="00910460"/>
    <w:rsid w:val="009112BF"/>
    <w:rsid w:val="009114F2"/>
    <w:rsid w:val="0091154B"/>
    <w:rsid w:val="00912090"/>
    <w:rsid w:val="00912943"/>
    <w:rsid w:val="009129D2"/>
    <w:rsid w:val="0091371A"/>
    <w:rsid w:val="00913BDC"/>
    <w:rsid w:val="00914487"/>
    <w:rsid w:val="009152DB"/>
    <w:rsid w:val="00915395"/>
    <w:rsid w:val="00916268"/>
    <w:rsid w:val="00916365"/>
    <w:rsid w:val="00916438"/>
    <w:rsid w:val="009167FC"/>
    <w:rsid w:val="00916DE4"/>
    <w:rsid w:val="009177E7"/>
    <w:rsid w:val="00920164"/>
    <w:rsid w:val="009203AA"/>
    <w:rsid w:val="00920536"/>
    <w:rsid w:val="00921E22"/>
    <w:rsid w:val="00922E02"/>
    <w:rsid w:val="00923366"/>
    <w:rsid w:val="00923C1E"/>
    <w:rsid w:val="00923D46"/>
    <w:rsid w:val="00924921"/>
    <w:rsid w:val="00924B0B"/>
    <w:rsid w:val="00926767"/>
    <w:rsid w:val="00926955"/>
    <w:rsid w:val="00930110"/>
    <w:rsid w:val="00930EFE"/>
    <w:rsid w:val="00931078"/>
    <w:rsid w:val="00931481"/>
    <w:rsid w:val="00931A9E"/>
    <w:rsid w:val="00931F4A"/>
    <w:rsid w:val="0093214F"/>
    <w:rsid w:val="009329EF"/>
    <w:rsid w:val="00932CE7"/>
    <w:rsid w:val="00933385"/>
    <w:rsid w:val="009342E7"/>
    <w:rsid w:val="0093471A"/>
    <w:rsid w:val="00934934"/>
    <w:rsid w:val="00934A79"/>
    <w:rsid w:val="009359D4"/>
    <w:rsid w:val="00935D4D"/>
    <w:rsid w:val="00935E90"/>
    <w:rsid w:val="0093647F"/>
    <w:rsid w:val="00936F29"/>
    <w:rsid w:val="009378DA"/>
    <w:rsid w:val="00937C72"/>
    <w:rsid w:val="009402D1"/>
    <w:rsid w:val="0094098F"/>
    <w:rsid w:val="00940B61"/>
    <w:rsid w:val="00942125"/>
    <w:rsid w:val="0094239F"/>
    <w:rsid w:val="00942578"/>
    <w:rsid w:val="0094258B"/>
    <w:rsid w:val="0094282B"/>
    <w:rsid w:val="00942957"/>
    <w:rsid w:val="00942D51"/>
    <w:rsid w:val="00942D73"/>
    <w:rsid w:val="00943849"/>
    <w:rsid w:val="00943E8A"/>
    <w:rsid w:val="00944CC6"/>
    <w:rsid w:val="00944D9F"/>
    <w:rsid w:val="009451EA"/>
    <w:rsid w:val="00945AF9"/>
    <w:rsid w:val="00946139"/>
    <w:rsid w:val="00946761"/>
    <w:rsid w:val="009474F1"/>
    <w:rsid w:val="009477B2"/>
    <w:rsid w:val="009508F1"/>
    <w:rsid w:val="0095107B"/>
    <w:rsid w:val="009513B2"/>
    <w:rsid w:val="00951461"/>
    <w:rsid w:val="00951B05"/>
    <w:rsid w:val="009528F9"/>
    <w:rsid w:val="0095427C"/>
    <w:rsid w:val="00954BE8"/>
    <w:rsid w:val="0095777C"/>
    <w:rsid w:val="00957D29"/>
    <w:rsid w:val="009605E2"/>
    <w:rsid w:val="0096074E"/>
    <w:rsid w:val="0096198C"/>
    <w:rsid w:val="00961DA3"/>
    <w:rsid w:val="00962F7D"/>
    <w:rsid w:val="009633AF"/>
    <w:rsid w:val="009641D6"/>
    <w:rsid w:val="00964701"/>
    <w:rsid w:val="00964789"/>
    <w:rsid w:val="0096490C"/>
    <w:rsid w:val="00964AF7"/>
    <w:rsid w:val="00964BA1"/>
    <w:rsid w:val="00965424"/>
    <w:rsid w:val="009656EB"/>
    <w:rsid w:val="00966908"/>
    <w:rsid w:val="009678E4"/>
    <w:rsid w:val="00970334"/>
    <w:rsid w:val="00970CAC"/>
    <w:rsid w:val="00972C77"/>
    <w:rsid w:val="00972FB2"/>
    <w:rsid w:val="0097401E"/>
    <w:rsid w:val="009747C5"/>
    <w:rsid w:val="00974E60"/>
    <w:rsid w:val="00975606"/>
    <w:rsid w:val="00975725"/>
    <w:rsid w:val="00975C62"/>
    <w:rsid w:val="00976B31"/>
    <w:rsid w:val="00976E83"/>
    <w:rsid w:val="0097702B"/>
    <w:rsid w:val="00977032"/>
    <w:rsid w:val="00977846"/>
    <w:rsid w:val="00980CCE"/>
    <w:rsid w:val="00981DD5"/>
    <w:rsid w:val="00984E57"/>
    <w:rsid w:val="00986BDC"/>
    <w:rsid w:val="0099027E"/>
    <w:rsid w:val="0099028B"/>
    <w:rsid w:val="0099036C"/>
    <w:rsid w:val="0099086C"/>
    <w:rsid w:val="0099129B"/>
    <w:rsid w:val="0099150D"/>
    <w:rsid w:val="00991D33"/>
    <w:rsid w:val="00991F07"/>
    <w:rsid w:val="00992932"/>
    <w:rsid w:val="00994E10"/>
    <w:rsid w:val="00994E3B"/>
    <w:rsid w:val="00995803"/>
    <w:rsid w:val="00995A68"/>
    <w:rsid w:val="00995BC8"/>
    <w:rsid w:val="00997701"/>
    <w:rsid w:val="00997C21"/>
    <w:rsid w:val="009A0BD1"/>
    <w:rsid w:val="009A0BFD"/>
    <w:rsid w:val="009A0C19"/>
    <w:rsid w:val="009A161D"/>
    <w:rsid w:val="009A20B9"/>
    <w:rsid w:val="009A2D08"/>
    <w:rsid w:val="009A3B02"/>
    <w:rsid w:val="009A4097"/>
    <w:rsid w:val="009A4F2D"/>
    <w:rsid w:val="009A52DD"/>
    <w:rsid w:val="009A62DB"/>
    <w:rsid w:val="009A71BB"/>
    <w:rsid w:val="009A7381"/>
    <w:rsid w:val="009A75DE"/>
    <w:rsid w:val="009B086A"/>
    <w:rsid w:val="009B1AB0"/>
    <w:rsid w:val="009B1EE1"/>
    <w:rsid w:val="009B2110"/>
    <w:rsid w:val="009B26B7"/>
    <w:rsid w:val="009B27CD"/>
    <w:rsid w:val="009B3C94"/>
    <w:rsid w:val="009B42BA"/>
    <w:rsid w:val="009B4437"/>
    <w:rsid w:val="009B458F"/>
    <w:rsid w:val="009B4684"/>
    <w:rsid w:val="009B5D60"/>
    <w:rsid w:val="009B5FFB"/>
    <w:rsid w:val="009B6061"/>
    <w:rsid w:val="009C0221"/>
    <w:rsid w:val="009C1DA2"/>
    <w:rsid w:val="009C2639"/>
    <w:rsid w:val="009C2A9B"/>
    <w:rsid w:val="009C46C0"/>
    <w:rsid w:val="009C471C"/>
    <w:rsid w:val="009C47F3"/>
    <w:rsid w:val="009C50FE"/>
    <w:rsid w:val="009C5AED"/>
    <w:rsid w:val="009C7055"/>
    <w:rsid w:val="009C7097"/>
    <w:rsid w:val="009C70BB"/>
    <w:rsid w:val="009C7CD1"/>
    <w:rsid w:val="009D02B8"/>
    <w:rsid w:val="009D0DF5"/>
    <w:rsid w:val="009D114C"/>
    <w:rsid w:val="009D12FA"/>
    <w:rsid w:val="009D19E2"/>
    <w:rsid w:val="009D1A91"/>
    <w:rsid w:val="009D1BA4"/>
    <w:rsid w:val="009D259B"/>
    <w:rsid w:val="009D2862"/>
    <w:rsid w:val="009D2EC0"/>
    <w:rsid w:val="009D33BE"/>
    <w:rsid w:val="009D3DDC"/>
    <w:rsid w:val="009D47A4"/>
    <w:rsid w:val="009D47F1"/>
    <w:rsid w:val="009D4837"/>
    <w:rsid w:val="009D577E"/>
    <w:rsid w:val="009D5C45"/>
    <w:rsid w:val="009D6A5F"/>
    <w:rsid w:val="009E0117"/>
    <w:rsid w:val="009E06FE"/>
    <w:rsid w:val="009E0C68"/>
    <w:rsid w:val="009E0C8E"/>
    <w:rsid w:val="009E0CC3"/>
    <w:rsid w:val="009E10D1"/>
    <w:rsid w:val="009E1294"/>
    <w:rsid w:val="009E148B"/>
    <w:rsid w:val="009E16F1"/>
    <w:rsid w:val="009E1AAA"/>
    <w:rsid w:val="009E1B87"/>
    <w:rsid w:val="009E1FE0"/>
    <w:rsid w:val="009E286B"/>
    <w:rsid w:val="009E3A98"/>
    <w:rsid w:val="009E56A8"/>
    <w:rsid w:val="009E5E5D"/>
    <w:rsid w:val="009E7E5B"/>
    <w:rsid w:val="009F07D7"/>
    <w:rsid w:val="009F0CAA"/>
    <w:rsid w:val="009F1278"/>
    <w:rsid w:val="009F13CB"/>
    <w:rsid w:val="009F18E9"/>
    <w:rsid w:val="009F24D6"/>
    <w:rsid w:val="009F285C"/>
    <w:rsid w:val="009F2B83"/>
    <w:rsid w:val="009F2C99"/>
    <w:rsid w:val="009F2DF9"/>
    <w:rsid w:val="009F31ED"/>
    <w:rsid w:val="009F3648"/>
    <w:rsid w:val="009F3668"/>
    <w:rsid w:val="009F3899"/>
    <w:rsid w:val="009F5489"/>
    <w:rsid w:val="009F607B"/>
    <w:rsid w:val="009F66BF"/>
    <w:rsid w:val="009F6A2C"/>
    <w:rsid w:val="009F701D"/>
    <w:rsid w:val="009F73E3"/>
    <w:rsid w:val="009F7607"/>
    <w:rsid w:val="00A00099"/>
    <w:rsid w:val="00A00B84"/>
    <w:rsid w:val="00A00F01"/>
    <w:rsid w:val="00A021D1"/>
    <w:rsid w:val="00A02501"/>
    <w:rsid w:val="00A02B5D"/>
    <w:rsid w:val="00A02E32"/>
    <w:rsid w:val="00A03497"/>
    <w:rsid w:val="00A03BC8"/>
    <w:rsid w:val="00A056B7"/>
    <w:rsid w:val="00A05EE4"/>
    <w:rsid w:val="00A06E52"/>
    <w:rsid w:val="00A06F5F"/>
    <w:rsid w:val="00A0713A"/>
    <w:rsid w:val="00A1129A"/>
    <w:rsid w:val="00A1145C"/>
    <w:rsid w:val="00A1202F"/>
    <w:rsid w:val="00A122C7"/>
    <w:rsid w:val="00A12C08"/>
    <w:rsid w:val="00A12D30"/>
    <w:rsid w:val="00A12FA0"/>
    <w:rsid w:val="00A13A0B"/>
    <w:rsid w:val="00A13C06"/>
    <w:rsid w:val="00A13D09"/>
    <w:rsid w:val="00A13FA6"/>
    <w:rsid w:val="00A140F9"/>
    <w:rsid w:val="00A142A8"/>
    <w:rsid w:val="00A1459B"/>
    <w:rsid w:val="00A1515B"/>
    <w:rsid w:val="00A15589"/>
    <w:rsid w:val="00A15A84"/>
    <w:rsid w:val="00A15D8C"/>
    <w:rsid w:val="00A166B1"/>
    <w:rsid w:val="00A16989"/>
    <w:rsid w:val="00A16C6F"/>
    <w:rsid w:val="00A20096"/>
    <w:rsid w:val="00A205C1"/>
    <w:rsid w:val="00A230CF"/>
    <w:rsid w:val="00A23801"/>
    <w:rsid w:val="00A23B48"/>
    <w:rsid w:val="00A23C5A"/>
    <w:rsid w:val="00A23FEE"/>
    <w:rsid w:val="00A242C4"/>
    <w:rsid w:val="00A24446"/>
    <w:rsid w:val="00A24781"/>
    <w:rsid w:val="00A2624A"/>
    <w:rsid w:val="00A26AF7"/>
    <w:rsid w:val="00A26BAD"/>
    <w:rsid w:val="00A27AEB"/>
    <w:rsid w:val="00A27C98"/>
    <w:rsid w:val="00A30386"/>
    <w:rsid w:val="00A316D4"/>
    <w:rsid w:val="00A34B0E"/>
    <w:rsid w:val="00A34DA6"/>
    <w:rsid w:val="00A35B3B"/>
    <w:rsid w:val="00A365B9"/>
    <w:rsid w:val="00A37613"/>
    <w:rsid w:val="00A378B1"/>
    <w:rsid w:val="00A378DF"/>
    <w:rsid w:val="00A37955"/>
    <w:rsid w:val="00A40634"/>
    <w:rsid w:val="00A40F7F"/>
    <w:rsid w:val="00A4116F"/>
    <w:rsid w:val="00A41A27"/>
    <w:rsid w:val="00A43186"/>
    <w:rsid w:val="00A4335F"/>
    <w:rsid w:val="00A437E9"/>
    <w:rsid w:val="00A468B7"/>
    <w:rsid w:val="00A46F21"/>
    <w:rsid w:val="00A51DA6"/>
    <w:rsid w:val="00A51FE5"/>
    <w:rsid w:val="00A51FE8"/>
    <w:rsid w:val="00A5315D"/>
    <w:rsid w:val="00A55074"/>
    <w:rsid w:val="00A552CC"/>
    <w:rsid w:val="00A55856"/>
    <w:rsid w:val="00A55F2D"/>
    <w:rsid w:val="00A567CC"/>
    <w:rsid w:val="00A56FCA"/>
    <w:rsid w:val="00A57087"/>
    <w:rsid w:val="00A57AB8"/>
    <w:rsid w:val="00A57BAB"/>
    <w:rsid w:val="00A57E3F"/>
    <w:rsid w:val="00A6032B"/>
    <w:rsid w:val="00A60770"/>
    <w:rsid w:val="00A60A19"/>
    <w:rsid w:val="00A60AA6"/>
    <w:rsid w:val="00A60B8C"/>
    <w:rsid w:val="00A60B9C"/>
    <w:rsid w:val="00A615A5"/>
    <w:rsid w:val="00A61E5D"/>
    <w:rsid w:val="00A6215C"/>
    <w:rsid w:val="00A64167"/>
    <w:rsid w:val="00A64835"/>
    <w:rsid w:val="00A65203"/>
    <w:rsid w:val="00A65D30"/>
    <w:rsid w:val="00A665C6"/>
    <w:rsid w:val="00A70866"/>
    <w:rsid w:val="00A708B0"/>
    <w:rsid w:val="00A70B14"/>
    <w:rsid w:val="00A70BF6"/>
    <w:rsid w:val="00A71DCE"/>
    <w:rsid w:val="00A72ACA"/>
    <w:rsid w:val="00A73BCF"/>
    <w:rsid w:val="00A7529D"/>
    <w:rsid w:val="00A75434"/>
    <w:rsid w:val="00A755DD"/>
    <w:rsid w:val="00A756B6"/>
    <w:rsid w:val="00A76153"/>
    <w:rsid w:val="00A7792A"/>
    <w:rsid w:val="00A77E56"/>
    <w:rsid w:val="00A80131"/>
    <w:rsid w:val="00A809A7"/>
    <w:rsid w:val="00A80BC3"/>
    <w:rsid w:val="00A80C86"/>
    <w:rsid w:val="00A812E3"/>
    <w:rsid w:val="00A818FE"/>
    <w:rsid w:val="00A833C8"/>
    <w:rsid w:val="00A851EF"/>
    <w:rsid w:val="00A856A8"/>
    <w:rsid w:val="00A87867"/>
    <w:rsid w:val="00A900EE"/>
    <w:rsid w:val="00A90411"/>
    <w:rsid w:val="00A91C30"/>
    <w:rsid w:val="00A9215F"/>
    <w:rsid w:val="00A9223F"/>
    <w:rsid w:val="00A923A2"/>
    <w:rsid w:val="00A929F3"/>
    <w:rsid w:val="00A930A9"/>
    <w:rsid w:val="00A931F9"/>
    <w:rsid w:val="00A9408E"/>
    <w:rsid w:val="00A941F2"/>
    <w:rsid w:val="00A9589E"/>
    <w:rsid w:val="00A95E45"/>
    <w:rsid w:val="00A96138"/>
    <w:rsid w:val="00A96C34"/>
    <w:rsid w:val="00A97831"/>
    <w:rsid w:val="00A97A17"/>
    <w:rsid w:val="00AA032B"/>
    <w:rsid w:val="00AA1E5F"/>
    <w:rsid w:val="00AA2674"/>
    <w:rsid w:val="00AA3091"/>
    <w:rsid w:val="00AA3307"/>
    <w:rsid w:val="00AA3932"/>
    <w:rsid w:val="00AA3A97"/>
    <w:rsid w:val="00AA5303"/>
    <w:rsid w:val="00AA5641"/>
    <w:rsid w:val="00AA5706"/>
    <w:rsid w:val="00AA5998"/>
    <w:rsid w:val="00AA63AF"/>
    <w:rsid w:val="00AA75D8"/>
    <w:rsid w:val="00AA7C48"/>
    <w:rsid w:val="00AA7F39"/>
    <w:rsid w:val="00AB2ED3"/>
    <w:rsid w:val="00AB3066"/>
    <w:rsid w:val="00AB328B"/>
    <w:rsid w:val="00AB3E01"/>
    <w:rsid w:val="00AB410E"/>
    <w:rsid w:val="00AB41D3"/>
    <w:rsid w:val="00AB426D"/>
    <w:rsid w:val="00AB466D"/>
    <w:rsid w:val="00AB4900"/>
    <w:rsid w:val="00AB5206"/>
    <w:rsid w:val="00AB52AF"/>
    <w:rsid w:val="00AB5843"/>
    <w:rsid w:val="00AB59C0"/>
    <w:rsid w:val="00AB5B11"/>
    <w:rsid w:val="00AB5C42"/>
    <w:rsid w:val="00AB6174"/>
    <w:rsid w:val="00AB6744"/>
    <w:rsid w:val="00AB695D"/>
    <w:rsid w:val="00AB6991"/>
    <w:rsid w:val="00AB7841"/>
    <w:rsid w:val="00AB79C6"/>
    <w:rsid w:val="00AC0580"/>
    <w:rsid w:val="00AC1427"/>
    <w:rsid w:val="00AC183E"/>
    <w:rsid w:val="00AC314E"/>
    <w:rsid w:val="00AC4D1E"/>
    <w:rsid w:val="00AC4E7B"/>
    <w:rsid w:val="00AC4EB4"/>
    <w:rsid w:val="00AC5173"/>
    <w:rsid w:val="00AC5A05"/>
    <w:rsid w:val="00AC5A12"/>
    <w:rsid w:val="00AC69E2"/>
    <w:rsid w:val="00AC7043"/>
    <w:rsid w:val="00AC744E"/>
    <w:rsid w:val="00AC7BD0"/>
    <w:rsid w:val="00AC7D61"/>
    <w:rsid w:val="00AC7F84"/>
    <w:rsid w:val="00AD074B"/>
    <w:rsid w:val="00AD1AB6"/>
    <w:rsid w:val="00AD1E0E"/>
    <w:rsid w:val="00AD21F2"/>
    <w:rsid w:val="00AD39AE"/>
    <w:rsid w:val="00AD3A5B"/>
    <w:rsid w:val="00AD4210"/>
    <w:rsid w:val="00AD4436"/>
    <w:rsid w:val="00AD4CEC"/>
    <w:rsid w:val="00AD4EB7"/>
    <w:rsid w:val="00AD6857"/>
    <w:rsid w:val="00AD685B"/>
    <w:rsid w:val="00AD69A1"/>
    <w:rsid w:val="00AD73FC"/>
    <w:rsid w:val="00AE0659"/>
    <w:rsid w:val="00AE1218"/>
    <w:rsid w:val="00AE14BC"/>
    <w:rsid w:val="00AE2427"/>
    <w:rsid w:val="00AE2830"/>
    <w:rsid w:val="00AE2C32"/>
    <w:rsid w:val="00AE39BA"/>
    <w:rsid w:val="00AE42FC"/>
    <w:rsid w:val="00AE6078"/>
    <w:rsid w:val="00AE67BF"/>
    <w:rsid w:val="00AE6D9D"/>
    <w:rsid w:val="00AE7CFC"/>
    <w:rsid w:val="00AF07D7"/>
    <w:rsid w:val="00AF09C2"/>
    <w:rsid w:val="00AF0EF1"/>
    <w:rsid w:val="00AF1D73"/>
    <w:rsid w:val="00AF26E1"/>
    <w:rsid w:val="00AF2A74"/>
    <w:rsid w:val="00AF3A15"/>
    <w:rsid w:val="00AF3AFD"/>
    <w:rsid w:val="00AF3F3B"/>
    <w:rsid w:val="00AF448E"/>
    <w:rsid w:val="00AF4B1E"/>
    <w:rsid w:val="00AF65CB"/>
    <w:rsid w:val="00AF6C37"/>
    <w:rsid w:val="00AF6FB2"/>
    <w:rsid w:val="00AF74E0"/>
    <w:rsid w:val="00B00A0F"/>
    <w:rsid w:val="00B01234"/>
    <w:rsid w:val="00B01635"/>
    <w:rsid w:val="00B02341"/>
    <w:rsid w:val="00B02AB8"/>
    <w:rsid w:val="00B03B89"/>
    <w:rsid w:val="00B058AE"/>
    <w:rsid w:val="00B05A8D"/>
    <w:rsid w:val="00B05DC4"/>
    <w:rsid w:val="00B06C5A"/>
    <w:rsid w:val="00B06CBF"/>
    <w:rsid w:val="00B0750F"/>
    <w:rsid w:val="00B076B1"/>
    <w:rsid w:val="00B077F0"/>
    <w:rsid w:val="00B07D83"/>
    <w:rsid w:val="00B108EA"/>
    <w:rsid w:val="00B10B7B"/>
    <w:rsid w:val="00B1158A"/>
    <w:rsid w:val="00B11F6E"/>
    <w:rsid w:val="00B12B54"/>
    <w:rsid w:val="00B12E2C"/>
    <w:rsid w:val="00B13595"/>
    <w:rsid w:val="00B13B3C"/>
    <w:rsid w:val="00B14BDE"/>
    <w:rsid w:val="00B14CA5"/>
    <w:rsid w:val="00B17AD8"/>
    <w:rsid w:val="00B203E3"/>
    <w:rsid w:val="00B20578"/>
    <w:rsid w:val="00B20A96"/>
    <w:rsid w:val="00B2124E"/>
    <w:rsid w:val="00B2144B"/>
    <w:rsid w:val="00B2161E"/>
    <w:rsid w:val="00B21863"/>
    <w:rsid w:val="00B22C5F"/>
    <w:rsid w:val="00B22F00"/>
    <w:rsid w:val="00B2337D"/>
    <w:rsid w:val="00B2368E"/>
    <w:rsid w:val="00B23D6E"/>
    <w:rsid w:val="00B24F27"/>
    <w:rsid w:val="00B25188"/>
    <w:rsid w:val="00B25280"/>
    <w:rsid w:val="00B25B22"/>
    <w:rsid w:val="00B25BA9"/>
    <w:rsid w:val="00B25D8E"/>
    <w:rsid w:val="00B26B1F"/>
    <w:rsid w:val="00B272B0"/>
    <w:rsid w:val="00B27393"/>
    <w:rsid w:val="00B307FE"/>
    <w:rsid w:val="00B30D1E"/>
    <w:rsid w:val="00B31022"/>
    <w:rsid w:val="00B3173C"/>
    <w:rsid w:val="00B3219F"/>
    <w:rsid w:val="00B32557"/>
    <w:rsid w:val="00B32BB5"/>
    <w:rsid w:val="00B32EAA"/>
    <w:rsid w:val="00B33903"/>
    <w:rsid w:val="00B33BE5"/>
    <w:rsid w:val="00B34834"/>
    <w:rsid w:val="00B34840"/>
    <w:rsid w:val="00B34BF5"/>
    <w:rsid w:val="00B351AB"/>
    <w:rsid w:val="00B354E6"/>
    <w:rsid w:val="00B35AE2"/>
    <w:rsid w:val="00B35E29"/>
    <w:rsid w:val="00B36871"/>
    <w:rsid w:val="00B37324"/>
    <w:rsid w:val="00B37651"/>
    <w:rsid w:val="00B417CB"/>
    <w:rsid w:val="00B42B5E"/>
    <w:rsid w:val="00B43D2D"/>
    <w:rsid w:val="00B441C3"/>
    <w:rsid w:val="00B445BC"/>
    <w:rsid w:val="00B44D09"/>
    <w:rsid w:val="00B44ECC"/>
    <w:rsid w:val="00B452F9"/>
    <w:rsid w:val="00B462D3"/>
    <w:rsid w:val="00B46328"/>
    <w:rsid w:val="00B4790A"/>
    <w:rsid w:val="00B47914"/>
    <w:rsid w:val="00B50526"/>
    <w:rsid w:val="00B5067C"/>
    <w:rsid w:val="00B50B03"/>
    <w:rsid w:val="00B51121"/>
    <w:rsid w:val="00B5149E"/>
    <w:rsid w:val="00B51764"/>
    <w:rsid w:val="00B5232D"/>
    <w:rsid w:val="00B523E1"/>
    <w:rsid w:val="00B52999"/>
    <w:rsid w:val="00B52A9A"/>
    <w:rsid w:val="00B52B58"/>
    <w:rsid w:val="00B53747"/>
    <w:rsid w:val="00B54C7D"/>
    <w:rsid w:val="00B5513E"/>
    <w:rsid w:val="00B55270"/>
    <w:rsid w:val="00B55739"/>
    <w:rsid w:val="00B55861"/>
    <w:rsid w:val="00B565D8"/>
    <w:rsid w:val="00B566CC"/>
    <w:rsid w:val="00B56860"/>
    <w:rsid w:val="00B57433"/>
    <w:rsid w:val="00B57D4B"/>
    <w:rsid w:val="00B609D8"/>
    <w:rsid w:val="00B61C31"/>
    <w:rsid w:val="00B61C92"/>
    <w:rsid w:val="00B622C0"/>
    <w:rsid w:val="00B622D9"/>
    <w:rsid w:val="00B629EE"/>
    <w:rsid w:val="00B63216"/>
    <w:rsid w:val="00B64988"/>
    <w:rsid w:val="00B65209"/>
    <w:rsid w:val="00B6546D"/>
    <w:rsid w:val="00B654EA"/>
    <w:rsid w:val="00B65F90"/>
    <w:rsid w:val="00B663E6"/>
    <w:rsid w:val="00B670C6"/>
    <w:rsid w:val="00B723B2"/>
    <w:rsid w:val="00B72484"/>
    <w:rsid w:val="00B732AD"/>
    <w:rsid w:val="00B73638"/>
    <w:rsid w:val="00B7366A"/>
    <w:rsid w:val="00B73E33"/>
    <w:rsid w:val="00B750BA"/>
    <w:rsid w:val="00B75E39"/>
    <w:rsid w:val="00B75F4D"/>
    <w:rsid w:val="00B75F6F"/>
    <w:rsid w:val="00B763F3"/>
    <w:rsid w:val="00B768F5"/>
    <w:rsid w:val="00B76905"/>
    <w:rsid w:val="00B7754F"/>
    <w:rsid w:val="00B7799E"/>
    <w:rsid w:val="00B80006"/>
    <w:rsid w:val="00B800BF"/>
    <w:rsid w:val="00B81AB5"/>
    <w:rsid w:val="00B82BEE"/>
    <w:rsid w:val="00B82C17"/>
    <w:rsid w:val="00B836A7"/>
    <w:rsid w:val="00B857CE"/>
    <w:rsid w:val="00B85DDE"/>
    <w:rsid w:val="00B8661F"/>
    <w:rsid w:val="00B867B2"/>
    <w:rsid w:val="00B86E5A"/>
    <w:rsid w:val="00B87455"/>
    <w:rsid w:val="00B874B0"/>
    <w:rsid w:val="00B87D80"/>
    <w:rsid w:val="00B900E3"/>
    <w:rsid w:val="00B901E8"/>
    <w:rsid w:val="00B905E0"/>
    <w:rsid w:val="00B90A73"/>
    <w:rsid w:val="00B90B5F"/>
    <w:rsid w:val="00B9364C"/>
    <w:rsid w:val="00B93760"/>
    <w:rsid w:val="00B93A49"/>
    <w:rsid w:val="00B94C17"/>
    <w:rsid w:val="00B9596F"/>
    <w:rsid w:val="00B95BC6"/>
    <w:rsid w:val="00B95D6E"/>
    <w:rsid w:val="00B96074"/>
    <w:rsid w:val="00B964BA"/>
    <w:rsid w:val="00B972F7"/>
    <w:rsid w:val="00B977D7"/>
    <w:rsid w:val="00B97DBC"/>
    <w:rsid w:val="00B97FEB"/>
    <w:rsid w:val="00BA035D"/>
    <w:rsid w:val="00BA237A"/>
    <w:rsid w:val="00BA322A"/>
    <w:rsid w:val="00BA335A"/>
    <w:rsid w:val="00BA364A"/>
    <w:rsid w:val="00BA370E"/>
    <w:rsid w:val="00BA4971"/>
    <w:rsid w:val="00BA51AD"/>
    <w:rsid w:val="00BA60B5"/>
    <w:rsid w:val="00BA6540"/>
    <w:rsid w:val="00BA6704"/>
    <w:rsid w:val="00BA700B"/>
    <w:rsid w:val="00BA720D"/>
    <w:rsid w:val="00BA7B20"/>
    <w:rsid w:val="00BB0F3D"/>
    <w:rsid w:val="00BB1A87"/>
    <w:rsid w:val="00BB1CC1"/>
    <w:rsid w:val="00BB1EF9"/>
    <w:rsid w:val="00BB2972"/>
    <w:rsid w:val="00BB2B0C"/>
    <w:rsid w:val="00BB32BA"/>
    <w:rsid w:val="00BB44B0"/>
    <w:rsid w:val="00BB48F1"/>
    <w:rsid w:val="00BB4978"/>
    <w:rsid w:val="00BB4FE3"/>
    <w:rsid w:val="00BB5A77"/>
    <w:rsid w:val="00BB635B"/>
    <w:rsid w:val="00BB6A3B"/>
    <w:rsid w:val="00BB6F8D"/>
    <w:rsid w:val="00BB719F"/>
    <w:rsid w:val="00BB7561"/>
    <w:rsid w:val="00BC0699"/>
    <w:rsid w:val="00BC182A"/>
    <w:rsid w:val="00BC22EC"/>
    <w:rsid w:val="00BC28A5"/>
    <w:rsid w:val="00BC28C9"/>
    <w:rsid w:val="00BC32E5"/>
    <w:rsid w:val="00BC45AA"/>
    <w:rsid w:val="00BC47F7"/>
    <w:rsid w:val="00BC49F7"/>
    <w:rsid w:val="00BC554B"/>
    <w:rsid w:val="00BC56A0"/>
    <w:rsid w:val="00BC5FFE"/>
    <w:rsid w:val="00BC692A"/>
    <w:rsid w:val="00BC703F"/>
    <w:rsid w:val="00BC771E"/>
    <w:rsid w:val="00BC7F04"/>
    <w:rsid w:val="00BD0315"/>
    <w:rsid w:val="00BD0898"/>
    <w:rsid w:val="00BD0EC5"/>
    <w:rsid w:val="00BD10C1"/>
    <w:rsid w:val="00BD2462"/>
    <w:rsid w:val="00BD2A67"/>
    <w:rsid w:val="00BD3566"/>
    <w:rsid w:val="00BD35F9"/>
    <w:rsid w:val="00BD3901"/>
    <w:rsid w:val="00BD3EBE"/>
    <w:rsid w:val="00BD46CA"/>
    <w:rsid w:val="00BD4913"/>
    <w:rsid w:val="00BD509E"/>
    <w:rsid w:val="00BD5485"/>
    <w:rsid w:val="00BD5B39"/>
    <w:rsid w:val="00BD6F74"/>
    <w:rsid w:val="00BD7E7C"/>
    <w:rsid w:val="00BE0D01"/>
    <w:rsid w:val="00BE0FF3"/>
    <w:rsid w:val="00BE1456"/>
    <w:rsid w:val="00BE1783"/>
    <w:rsid w:val="00BE1BA9"/>
    <w:rsid w:val="00BE25EF"/>
    <w:rsid w:val="00BE2FEF"/>
    <w:rsid w:val="00BE3046"/>
    <w:rsid w:val="00BE4010"/>
    <w:rsid w:val="00BE423F"/>
    <w:rsid w:val="00BE45BF"/>
    <w:rsid w:val="00BE4A25"/>
    <w:rsid w:val="00BE4F41"/>
    <w:rsid w:val="00BE5296"/>
    <w:rsid w:val="00BE65FA"/>
    <w:rsid w:val="00BE66DD"/>
    <w:rsid w:val="00BE7146"/>
    <w:rsid w:val="00BE7621"/>
    <w:rsid w:val="00BE7B84"/>
    <w:rsid w:val="00BE7ED8"/>
    <w:rsid w:val="00BF0C84"/>
    <w:rsid w:val="00BF0F4E"/>
    <w:rsid w:val="00BF14E9"/>
    <w:rsid w:val="00BF1DC9"/>
    <w:rsid w:val="00BF1E56"/>
    <w:rsid w:val="00BF1F9A"/>
    <w:rsid w:val="00BF22B5"/>
    <w:rsid w:val="00BF2750"/>
    <w:rsid w:val="00BF31D3"/>
    <w:rsid w:val="00BF4AED"/>
    <w:rsid w:val="00BF5208"/>
    <w:rsid w:val="00BF7200"/>
    <w:rsid w:val="00BF7521"/>
    <w:rsid w:val="00BF7746"/>
    <w:rsid w:val="00BF7D95"/>
    <w:rsid w:val="00C01507"/>
    <w:rsid w:val="00C018A3"/>
    <w:rsid w:val="00C02A68"/>
    <w:rsid w:val="00C030DE"/>
    <w:rsid w:val="00C0335F"/>
    <w:rsid w:val="00C0359F"/>
    <w:rsid w:val="00C04484"/>
    <w:rsid w:val="00C0516B"/>
    <w:rsid w:val="00C05B4B"/>
    <w:rsid w:val="00C05B9F"/>
    <w:rsid w:val="00C06831"/>
    <w:rsid w:val="00C06FD1"/>
    <w:rsid w:val="00C0730C"/>
    <w:rsid w:val="00C07FF6"/>
    <w:rsid w:val="00C106F6"/>
    <w:rsid w:val="00C10CB0"/>
    <w:rsid w:val="00C110FF"/>
    <w:rsid w:val="00C112E8"/>
    <w:rsid w:val="00C1180D"/>
    <w:rsid w:val="00C11A6D"/>
    <w:rsid w:val="00C11BE7"/>
    <w:rsid w:val="00C12339"/>
    <w:rsid w:val="00C12733"/>
    <w:rsid w:val="00C12DF7"/>
    <w:rsid w:val="00C12EA8"/>
    <w:rsid w:val="00C133DB"/>
    <w:rsid w:val="00C1382E"/>
    <w:rsid w:val="00C13938"/>
    <w:rsid w:val="00C13AAE"/>
    <w:rsid w:val="00C13CB5"/>
    <w:rsid w:val="00C14A24"/>
    <w:rsid w:val="00C14F0E"/>
    <w:rsid w:val="00C15957"/>
    <w:rsid w:val="00C15CE1"/>
    <w:rsid w:val="00C15EE1"/>
    <w:rsid w:val="00C16D6B"/>
    <w:rsid w:val="00C16F42"/>
    <w:rsid w:val="00C205AB"/>
    <w:rsid w:val="00C205BB"/>
    <w:rsid w:val="00C208BD"/>
    <w:rsid w:val="00C209C8"/>
    <w:rsid w:val="00C20A92"/>
    <w:rsid w:val="00C20D94"/>
    <w:rsid w:val="00C20E59"/>
    <w:rsid w:val="00C211BA"/>
    <w:rsid w:val="00C23BD9"/>
    <w:rsid w:val="00C246EF"/>
    <w:rsid w:val="00C255DA"/>
    <w:rsid w:val="00C25E93"/>
    <w:rsid w:val="00C265E4"/>
    <w:rsid w:val="00C267AF"/>
    <w:rsid w:val="00C272CD"/>
    <w:rsid w:val="00C27E7E"/>
    <w:rsid w:val="00C31009"/>
    <w:rsid w:val="00C31720"/>
    <w:rsid w:val="00C31826"/>
    <w:rsid w:val="00C3329C"/>
    <w:rsid w:val="00C3355B"/>
    <w:rsid w:val="00C341DD"/>
    <w:rsid w:val="00C3531E"/>
    <w:rsid w:val="00C35D64"/>
    <w:rsid w:val="00C35DF0"/>
    <w:rsid w:val="00C36078"/>
    <w:rsid w:val="00C3646A"/>
    <w:rsid w:val="00C36A36"/>
    <w:rsid w:val="00C36CBA"/>
    <w:rsid w:val="00C36FFF"/>
    <w:rsid w:val="00C3700A"/>
    <w:rsid w:val="00C37405"/>
    <w:rsid w:val="00C37566"/>
    <w:rsid w:val="00C3762D"/>
    <w:rsid w:val="00C378D5"/>
    <w:rsid w:val="00C3790C"/>
    <w:rsid w:val="00C40B4D"/>
    <w:rsid w:val="00C41D23"/>
    <w:rsid w:val="00C4347D"/>
    <w:rsid w:val="00C43AC5"/>
    <w:rsid w:val="00C44DDE"/>
    <w:rsid w:val="00C44FE8"/>
    <w:rsid w:val="00C450C9"/>
    <w:rsid w:val="00C4525B"/>
    <w:rsid w:val="00C457C2"/>
    <w:rsid w:val="00C46BEC"/>
    <w:rsid w:val="00C46E5B"/>
    <w:rsid w:val="00C4764D"/>
    <w:rsid w:val="00C47758"/>
    <w:rsid w:val="00C47767"/>
    <w:rsid w:val="00C50F26"/>
    <w:rsid w:val="00C517D1"/>
    <w:rsid w:val="00C51868"/>
    <w:rsid w:val="00C52F41"/>
    <w:rsid w:val="00C5340F"/>
    <w:rsid w:val="00C53AD3"/>
    <w:rsid w:val="00C53F5E"/>
    <w:rsid w:val="00C5611A"/>
    <w:rsid w:val="00C5791A"/>
    <w:rsid w:val="00C57A26"/>
    <w:rsid w:val="00C62450"/>
    <w:rsid w:val="00C62863"/>
    <w:rsid w:val="00C63897"/>
    <w:rsid w:val="00C6481D"/>
    <w:rsid w:val="00C64CCE"/>
    <w:rsid w:val="00C64E4C"/>
    <w:rsid w:val="00C6503F"/>
    <w:rsid w:val="00C650BE"/>
    <w:rsid w:val="00C6521F"/>
    <w:rsid w:val="00C70A3E"/>
    <w:rsid w:val="00C71C2B"/>
    <w:rsid w:val="00C72DF5"/>
    <w:rsid w:val="00C73D67"/>
    <w:rsid w:val="00C7452B"/>
    <w:rsid w:val="00C74A0E"/>
    <w:rsid w:val="00C74B65"/>
    <w:rsid w:val="00C75C89"/>
    <w:rsid w:val="00C776BE"/>
    <w:rsid w:val="00C80865"/>
    <w:rsid w:val="00C810E9"/>
    <w:rsid w:val="00C811D1"/>
    <w:rsid w:val="00C812A2"/>
    <w:rsid w:val="00C815A3"/>
    <w:rsid w:val="00C8163F"/>
    <w:rsid w:val="00C82068"/>
    <w:rsid w:val="00C82576"/>
    <w:rsid w:val="00C8287A"/>
    <w:rsid w:val="00C82B46"/>
    <w:rsid w:val="00C831FB"/>
    <w:rsid w:val="00C842E6"/>
    <w:rsid w:val="00C84335"/>
    <w:rsid w:val="00C84439"/>
    <w:rsid w:val="00C84E61"/>
    <w:rsid w:val="00C85D16"/>
    <w:rsid w:val="00C85E10"/>
    <w:rsid w:val="00C8693E"/>
    <w:rsid w:val="00C8722B"/>
    <w:rsid w:val="00C9192B"/>
    <w:rsid w:val="00C91D4E"/>
    <w:rsid w:val="00C920E6"/>
    <w:rsid w:val="00C92216"/>
    <w:rsid w:val="00C935AE"/>
    <w:rsid w:val="00C935C5"/>
    <w:rsid w:val="00C944B3"/>
    <w:rsid w:val="00C94D1D"/>
    <w:rsid w:val="00C956E1"/>
    <w:rsid w:val="00C95F30"/>
    <w:rsid w:val="00C95FFF"/>
    <w:rsid w:val="00C964FF"/>
    <w:rsid w:val="00C96F17"/>
    <w:rsid w:val="00CA0478"/>
    <w:rsid w:val="00CA0993"/>
    <w:rsid w:val="00CA0CE8"/>
    <w:rsid w:val="00CA1482"/>
    <w:rsid w:val="00CA1B8A"/>
    <w:rsid w:val="00CA1F74"/>
    <w:rsid w:val="00CA27E5"/>
    <w:rsid w:val="00CA29DF"/>
    <w:rsid w:val="00CA3834"/>
    <w:rsid w:val="00CA3BB5"/>
    <w:rsid w:val="00CA41D1"/>
    <w:rsid w:val="00CA42C2"/>
    <w:rsid w:val="00CA5F6A"/>
    <w:rsid w:val="00CA5FAB"/>
    <w:rsid w:val="00CA66B5"/>
    <w:rsid w:val="00CA6AB8"/>
    <w:rsid w:val="00CA6B46"/>
    <w:rsid w:val="00CA755E"/>
    <w:rsid w:val="00CB089F"/>
    <w:rsid w:val="00CB0ABE"/>
    <w:rsid w:val="00CB2304"/>
    <w:rsid w:val="00CB243E"/>
    <w:rsid w:val="00CB24AF"/>
    <w:rsid w:val="00CB2A6E"/>
    <w:rsid w:val="00CB32E5"/>
    <w:rsid w:val="00CB3308"/>
    <w:rsid w:val="00CB33BE"/>
    <w:rsid w:val="00CB45E6"/>
    <w:rsid w:val="00CB5327"/>
    <w:rsid w:val="00CB559D"/>
    <w:rsid w:val="00CB5ED7"/>
    <w:rsid w:val="00CB6283"/>
    <w:rsid w:val="00CB6FE6"/>
    <w:rsid w:val="00CB7040"/>
    <w:rsid w:val="00CB7111"/>
    <w:rsid w:val="00CB7C3F"/>
    <w:rsid w:val="00CC0AEB"/>
    <w:rsid w:val="00CC0C0B"/>
    <w:rsid w:val="00CC0C9C"/>
    <w:rsid w:val="00CC0E76"/>
    <w:rsid w:val="00CC147E"/>
    <w:rsid w:val="00CC293E"/>
    <w:rsid w:val="00CC3FA1"/>
    <w:rsid w:val="00CC4298"/>
    <w:rsid w:val="00CC4760"/>
    <w:rsid w:val="00CC489A"/>
    <w:rsid w:val="00CC5342"/>
    <w:rsid w:val="00CC5479"/>
    <w:rsid w:val="00CC5B88"/>
    <w:rsid w:val="00CC5C1A"/>
    <w:rsid w:val="00CC68C8"/>
    <w:rsid w:val="00CC6CD3"/>
    <w:rsid w:val="00CC76D8"/>
    <w:rsid w:val="00CD0070"/>
    <w:rsid w:val="00CD040C"/>
    <w:rsid w:val="00CD1807"/>
    <w:rsid w:val="00CD273F"/>
    <w:rsid w:val="00CD28CC"/>
    <w:rsid w:val="00CD2ED4"/>
    <w:rsid w:val="00CD4684"/>
    <w:rsid w:val="00CD4C6B"/>
    <w:rsid w:val="00CD4F70"/>
    <w:rsid w:val="00CD5113"/>
    <w:rsid w:val="00CD57D6"/>
    <w:rsid w:val="00CD6801"/>
    <w:rsid w:val="00CD6B38"/>
    <w:rsid w:val="00CE01C0"/>
    <w:rsid w:val="00CE03DC"/>
    <w:rsid w:val="00CE08C1"/>
    <w:rsid w:val="00CE09AE"/>
    <w:rsid w:val="00CE1613"/>
    <w:rsid w:val="00CE1D86"/>
    <w:rsid w:val="00CE1DC0"/>
    <w:rsid w:val="00CE317F"/>
    <w:rsid w:val="00CE3B14"/>
    <w:rsid w:val="00CE46B0"/>
    <w:rsid w:val="00CE4C0C"/>
    <w:rsid w:val="00CE4FEC"/>
    <w:rsid w:val="00CE5029"/>
    <w:rsid w:val="00CE53BB"/>
    <w:rsid w:val="00CE6695"/>
    <w:rsid w:val="00CE6C09"/>
    <w:rsid w:val="00CE6FC5"/>
    <w:rsid w:val="00CE7107"/>
    <w:rsid w:val="00CE7E8F"/>
    <w:rsid w:val="00CF08CF"/>
    <w:rsid w:val="00CF130D"/>
    <w:rsid w:val="00CF285E"/>
    <w:rsid w:val="00CF3EB6"/>
    <w:rsid w:val="00CF42E3"/>
    <w:rsid w:val="00CF4E78"/>
    <w:rsid w:val="00CF57C7"/>
    <w:rsid w:val="00CF638D"/>
    <w:rsid w:val="00CF6D19"/>
    <w:rsid w:val="00CF77E8"/>
    <w:rsid w:val="00CF7F39"/>
    <w:rsid w:val="00D00737"/>
    <w:rsid w:val="00D00E30"/>
    <w:rsid w:val="00D02770"/>
    <w:rsid w:val="00D02871"/>
    <w:rsid w:val="00D02AA0"/>
    <w:rsid w:val="00D033D6"/>
    <w:rsid w:val="00D03892"/>
    <w:rsid w:val="00D047FB"/>
    <w:rsid w:val="00D048E1"/>
    <w:rsid w:val="00D04C94"/>
    <w:rsid w:val="00D04EF1"/>
    <w:rsid w:val="00D05E2B"/>
    <w:rsid w:val="00D062BA"/>
    <w:rsid w:val="00D070D7"/>
    <w:rsid w:val="00D07178"/>
    <w:rsid w:val="00D071BE"/>
    <w:rsid w:val="00D1077C"/>
    <w:rsid w:val="00D113C9"/>
    <w:rsid w:val="00D11468"/>
    <w:rsid w:val="00D11B55"/>
    <w:rsid w:val="00D11E2D"/>
    <w:rsid w:val="00D1225B"/>
    <w:rsid w:val="00D1229C"/>
    <w:rsid w:val="00D1283F"/>
    <w:rsid w:val="00D129A9"/>
    <w:rsid w:val="00D147F6"/>
    <w:rsid w:val="00D14A1D"/>
    <w:rsid w:val="00D14B17"/>
    <w:rsid w:val="00D15FBD"/>
    <w:rsid w:val="00D16663"/>
    <w:rsid w:val="00D17622"/>
    <w:rsid w:val="00D17D3D"/>
    <w:rsid w:val="00D20C7C"/>
    <w:rsid w:val="00D20CE8"/>
    <w:rsid w:val="00D21507"/>
    <w:rsid w:val="00D23033"/>
    <w:rsid w:val="00D236E0"/>
    <w:rsid w:val="00D238CA"/>
    <w:rsid w:val="00D245D9"/>
    <w:rsid w:val="00D252B2"/>
    <w:rsid w:val="00D254C0"/>
    <w:rsid w:val="00D25608"/>
    <w:rsid w:val="00D25ED6"/>
    <w:rsid w:val="00D26236"/>
    <w:rsid w:val="00D263EE"/>
    <w:rsid w:val="00D26766"/>
    <w:rsid w:val="00D26F68"/>
    <w:rsid w:val="00D2726D"/>
    <w:rsid w:val="00D27855"/>
    <w:rsid w:val="00D27C78"/>
    <w:rsid w:val="00D302D4"/>
    <w:rsid w:val="00D30565"/>
    <w:rsid w:val="00D30D4F"/>
    <w:rsid w:val="00D312DD"/>
    <w:rsid w:val="00D31623"/>
    <w:rsid w:val="00D31660"/>
    <w:rsid w:val="00D31BBF"/>
    <w:rsid w:val="00D32E0C"/>
    <w:rsid w:val="00D32EB0"/>
    <w:rsid w:val="00D33E1F"/>
    <w:rsid w:val="00D34AAA"/>
    <w:rsid w:val="00D3511D"/>
    <w:rsid w:val="00D35559"/>
    <w:rsid w:val="00D35615"/>
    <w:rsid w:val="00D35698"/>
    <w:rsid w:val="00D357E8"/>
    <w:rsid w:val="00D35965"/>
    <w:rsid w:val="00D35ED6"/>
    <w:rsid w:val="00D3685C"/>
    <w:rsid w:val="00D403CE"/>
    <w:rsid w:val="00D40E2C"/>
    <w:rsid w:val="00D4111D"/>
    <w:rsid w:val="00D4140F"/>
    <w:rsid w:val="00D41575"/>
    <w:rsid w:val="00D424CE"/>
    <w:rsid w:val="00D424E6"/>
    <w:rsid w:val="00D42FCD"/>
    <w:rsid w:val="00D43673"/>
    <w:rsid w:val="00D43DE0"/>
    <w:rsid w:val="00D442CA"/>
    <w:rsid w:val="00D45CC0"/>
    <w:rsid w:val="00D45EC3"/>
    <w:rsid w:val="00D47373"/>
    <w:rsid w:val="00D47E88"/>
    <w:rsid w:val="00D507EF"/>
    <w:rsid w:val="00D50A42"/>
    <w:rsid w:val="00D50EC0"/>
    <w:rsid w:val="00D513E9"/>
    <w:rsid w:val="00D5149C"/>
    <w:rsid w:val="00D519D1"/>
    <w:rsid w:val="00D5246C"/>
    <w:rsid w:val="00D525A0"/>
    <w:rsid w:val="00D52F4B"/>
    <w:rsid w:val="00D53342"/>
    <w:rsid w:val="00D53D53"/>
    <w:rsid w:val="00D56941"/>
    <w:rsid w:val="00D56AC3"/>
    <w:rsid w:val="00D61370"/>
    <w:rsid w:val="00D613EF"/>
    <w:rsid w:val="00D61548"/>
    <w:rsid w:val="00D61573"/>
    <w:rsid w:val="00D619EC"/>
    <w:rsid w:val="00D61D22"/>
    <w:rsid w:val="00D61E83"/>
    <w:rsid w:val="00D62052"/>
    <w:rsid w:val="00D62098"/>
    <w:rsid w:val="00D6242D"/>
    <w:rsid w:val="00D63BF6"/>
    <w:rsid w:val="00D6413E"/>
    <w:rsid w:val="00D64565"/>
    <w:rsid w:val="00D6463B"/>
    <w:rsid w:val="00D654E1"/>
    <w:rsid w:val="00D66527"/>
    <w:rsid w:val="00D667E0"/>
    <w:rsid w:val="00D66AF4"/>
    <w:rsid w:val="00D67EDC"/>
    <w:rsid w:val="00D70D68"/>
    <w:rsid w:val="00D71993"/>
    <w:rsid w:val="00D71E40"/>
    <w:rsid w:val="00D72326"/>
    <w:rsid w:val="00D732DC"/>
    <w:rsid w:val="00D7372A"/>
    <w:rsid w:val="00D73B6A"/>
    <w:rsid w:val="00D7462A"/>
    <w:rsid w:val="00D74966"/>
    <w:rsid w:val="00D749D6"/>
    <w:rsid w:val="00D74B60"/>
    <w:rsid w:val="00D7564C"/>
    <w:rsid w:val="00D758CE"/>
    <w:rsid w:val="00D75AB1"/>
    <w:rsid w:val="00D75D08"/>
    <w:rsid w:val="00D75DEC"/>
    <w:rsid w:val="00D76EB3"/>
    <w:rsid w:val="00D76FE8"/>
    <w:rsid w:val="00D772D2"/>
    <w:rsid w:val="00D77FFD"/>
    <w:rsid w:val="00D81095"/>
    <w:rsid w:val="00D8196B"/>
    <w:rsid w:val="00D81EEF"/>
    <w:rsid w:val="00D82243"/>
    <w:rsid w:val="00D82299"/>
    <w:rsid w:val="00D8240A"/>
    <w:rsid w:val="00D82C37"/>
    <w:rsid w:val="00D82E7D"/>
    <w:rsid w:val="00D832DD"/>
    <w:rsid w:val="00D83570"/>
    <w:rsid w:val="00D83B66"/>
    <w:rsid w:val="00D83F31"/>
    <w:rsid w:val="00D8430F"/>
    <w:rsid w:val="00D84A18"/>
    <w:rsid w:val="00D8502A"/>
    <w:rsid w:val="00D85329"/>
    <w:rsid w:val="00D86343"/>
    <w:rsid w:val="00D86FE2"/>
    <w:rsid w:val="00D87BA0"/>
    <w:rsid w:val="00D87D7B"/>
    <w:rsid w:val="00D90343"/>
    <w:rsid w:val="00D90B73"/>
    <w:rsid w:val="00D90C26"/>
    <w:rsid w:val="00D913B7"/>
    <w:rsid w:val="00D93344"/>
    <w:rsid w:val="00D93EE7"/>
    <w:rsid w:val="00D94EA8"/>
    <w:rsid w:val="00D951FB"/>
    <w:rsid w:val="00D956A4"/>
    <w:rsid w:val="00D963CC"/>
    <w:rsid w:val="00D97230"/>
    <w:rsid w:val="00D97A58"/>
    <w:rsid w:val="00D97BFB"/>
    <w:rsid w:val="00D97F2E"/>
    <w:rsid w:val="00D97FE6"/>
    <w:rsid w:val="00DA0604"/>
    <w:rsid w:val="00DA1FA7"/>
    <w:rsid w:val="00DA23FC"/>
    <w:rsid w:val="00DA24A4"/>
    <w:rsid w:val="00DA2B32"/>
    <w:rsid w:val="00DA3217"/>
    <w:rsid w:val="00DA3E5A"/>
    <w:rsid w:val="00DA3F7A"/>
    <w:rsid w:val="00DA3FB5"/>
    <w:rsid w:val="00DA46C3"/>
    <w:rsid w:val="00DA5003"/>
    <w:rsid w:val="00DA56F2"/>
    <w:rsid w:val="00DA5CA2"/>
    <w:rsid w:val="00DA5CF3"/>
    <w:rsid w:val="00DA5EC3"/>
    <w:rsid w:val="00DA6FE4"/>
    <w:rsid w:val="00DA73F0"/>
    <w:rsid w:val="00DA77BB"/>
    <w:rsid w:val="00DB018A"/>
    <w:rsid w:val="00DB0325"/>
    <w:rsid w:val="00DB0BE3"/>
    <w:rsid w:val="00DB2597"/>
    <w:rsid w:val="00DB2C9B"/>
    <w:rsid w:val="00DB358A"/>
    <w:rsid w:val="00DB386B"/>
    <w:rsid w:val="00DB3B42"/>
    <w:rsid w:val="00DB4726"/>
    <w:rsid w:val="00DB4995"/>
    <w:rsid w:val="00DB4CD3"/>
    <w:rsid w:val="00DB5194"/>
    <w:rsid w:val="00DB63CE"/>
    <w:rsid w:val="00DB703D"/>
    <w:rsid w:val="00DB749E"/>
    <w:rsid w:val="00DC0013"/>
    <w:rsid w:val="00DC0160"/>
    <w:rsid w:val="00DC024D"/>
    <w:rsid w:val="00DC1546"/>
    <w:rsid w:val="00DC2B77"/>
    <w:rsid w:val="00DC3343"/>
    <w:rsid w:val="00DC33E6"/>
    <w:rsid w:val="00DC3E50"/>
    <w:rsid w:val="00DC43BF"/>
    <w:rsid w:val="00DC4411"/>
    <w:rsid w:val="00DC4F51"/>
    <w:rsid w:val="00DC57F6"/>
    <w:rsid w:val="00DC5B21"/>
    <w:rsid w:val="00DC5EAD"/>
    <w:rsid w:val="00DC640E"/>
    <w:rsid w:val="00DC684E"/>
    <w:rsid w:val="00DC6A7B"/>
    <w:rsid w:val="00DC6B7F"/>
    <w:rsid w:val="00DC6C01"/>
    <w:rsid w:val="00DC7371"/>
    <w:rsid w:val="00DC74A6"/>
    <w:rsid w:val="00DD03C4"/>
    <w:rsid w:val="00DD03FA"/>
    <w:rsid w:val="00DD072D"/>
    <w:rsid w:val="00DD0747"/>
    <w:rsid w:val="00DD0C31"/>
    <w:rsid w:val="00DD0EEC"/>
    <w:rsid w:val="00DD1DE6"/>
    <w:rsid w:val="00DD28AE"/>
    <w:rsid w:val="00DD3780"/>
    <w:rsid w:val="00DD3862"/>
    <w:rsid w:val="00DD49E2"/>
    <w:rsid w:val="00DD54EC"/>
    <w:rsid w:val="00DD68D0"/>
    <w:rsid w:val="00DD71B1"/>
    <w:rsid w:val="00DD74A2"/>
    <w:rsid w:val="00DE05A4"/>
    <w:rsid w:val="00DE0B48"/>
    <w:rsid w:val="00DE156A"/>
    <w:rsid w:val="00DE1755"/>
    <w:rsid w:val="00DE2387"/>
    <w:rsid w:val="00DE285A"/>
    <w:rsid w:val="00DE3272"/>
    <w:rsid w:val="00DE3A1E"/>
    <w:rsid w:val="00DE40CF"/>
    <w:rsid w:val="00DE4497"/>
    <w:rsid w:val="00DE4F54"/>
    <w:rsid w:val="00DE62DF"/>
    <w:rsid w:val="00DE641A"/>
    <w:rsid w:val="00DE65A8"/>
    <w:rsid w:val="00DE6BC6"/>
    <w:rsid w:val="00DE76FE"/>
    <w:rsid w:val="00DF0864"/>
    <w:rsid w:val="00DF09E3"/>
    <w:rsid w:val="00DF0ACB"/>
    <w:rsid w:val="00DF128E"/>
    <w:rsid w:val="00DF1D26"/>
    <w:rsid w:val="00DF1F4C"/>
    <w:rsid w:val="00DF2D80"/>
    <w:rsid w:val="00DF3031"/>
    <w:rsid w:val="00DF3615"/>
    <w:rsid w:val="00DF46F4"/>
    <w:rsid w:val="00DF4739"/>
    <w:rsid w:val="00DF5547"/>
    <w:rsid w:val="00DF5771"/>
    <w:rsid w:val="00DF585F"/>
    <w:rsid w:val="00DF625A"/>
    <w:rsid w:val="00DF7537"/>
    <w:rsid w:val="00DF755C"/>
    <w:rsid w:val="00DF75EB"/>
    <w:rsid w:val="00DF7D3E"/>
    <w:rsid w:val="00DF7DB1"/>
    <w:rsid w:val="00E00CA1"/>
    <w:rsid w:val="00E01890"/>
    <w:rsid w:val="00E0192A"/>
    <w:rsid w:val="00E01ADF"/>
    <w:rsid w:val="00E01B3C"/>
    <w:rsid w:val="00E01FFA"/>
    <w:rsid w:val="00E03325"/>
    <w:rsid w:val="00E03547"/>
    <w:rsid w:val="00E03AB9"/>
    <w:rsid w:val="00E03F91"/>
    <w:rsid w:val="00E03FA0"/>
    <w:rsid w:val="00E048E8"/>
    <w:rsid w:val="00E05167"/>
    <w:rsid w:val="00E05787"/>
    <w:rsid w:val="00E05AC7"/>
    <w:rsid w:val="00E05DAE"/>
    <w:rsid w:val="00E0606C"/>
    <w:rsid w:val="00E06283"/>
    <w:rsid w:val="00E0681C"/>
    <w:rsid w:val="00E06EC2"/>
    <w:rsid w:val="00E0772D"/>
    <w:rsid w:val="00E0779E"/>
    <w:rsid w:val="00E11628"/>
    <w:rsid w:val="00E12381"/>
    <w:rsid w:val="00E12FE0"/>
    <w:rsid w:val="00E13542"/>
    <w:rsid w:val="00E139C7"/>
    <w:rsid w:val="00E13A70"/>
    <w:rsid w:val="00E13E65"/>
    <w:rsid w:val="00E14615"/>
    <w:rsid w:val="00E14AD1"/>
    <w:rsid w:val="00E155F9"/>
    <w:rsid w:val="00E15A7C"/>
    <w:rsid w:val="00E1733D"/>
    <w:rsid w:val="00E17AEA"/>
    <w:rsid w:val="00E201DC"/>
    <w:rsid w:val="00E20888"/>
    <w:rsid w:val="00E21122"/>
    <w:rsid w:val="00E22140"/>
    <w:rsid w:val="00E221F1"/>
    <w:rsid w:val="00E23B86"/>
    <w:rsid w:val="00E24095"/>
    <w:rsid w:val="00E24CB1"/>
    <w:rsid w:val="00E2509E"/>
    <w:rsid w:val="00E25268"/>
    <w:rsid w:val="00E252F0"/>
    <w:rsid w:val="00E25B34"/>
    <w:rsid w:val="00E2657C"/>
    <w:rsid w:val="00E265E5"/>
    <w:rsid w:val="00E26C66"/>
    <w:rsid w:val="00E26CF2"/>
    <w:rsid w:val="00E27CCD"/>
    <w:rsid w:val="00E301B1"/>
    <w:rsid w:val="00E3085E"/>
    <w:rsid w:val="00E31372"/>
    <w:rsid w:val="00E32963"/>
    <w:rsid w:val="00E329A2"/>
    <w:rsid w:val="00E32C49"/>
    <w:rsid w:val="00E32DE3"/>
    <w:rsid w:val="00E33AA7"/>
    <w:rsid w:val="00E33D1C"/>
    <w:rsid w:val="00E34236"/>
    <w:rsid w:val="00E34D15"/>
    <w:rsid w:val="00E35986"/>
    <w:rsid w:val="00E36132"/>
    <w:rsid w:val="00E367E9"/>
    <w:rsid w:val="00E36A11"/>
    <w:rsid w:val="00E36C0B"/>
    <w:rsid w:val="00E36F9B"/>
    <w:rsid w:val="00E37400"/>
    <w:rsid w:val="00E4030F"/>
    <w:rsid w:val="00E40518"/>
    <w:rsid w:val="00E41903"/>
    <w:rsid w:val="00E41D88"/>
    <w:rsid w:val="00E422CB"/>
    <w:rsid w:val="00E42741"/>
    <w:rsid w:val="00E42A56"/>
    <w:rsid w:val="00E43148"/>
    <w:rsid w:val="00E43DED"/>
    <w:rsid w:val="00E43DF9"/>
    <w:rsid w:val="00E43F13"/>
    <w:rsid w:val="00E44470"/>
    <w:rsid w:val="00E44BB4"/>
    <w:rsid w:val="00E44E73"/>
    <w:rsid w:val="00E45826"/>
    <w:rsid w:val="00E46CF2"/>
    <w:rsid w:val="00E46DA3"/>
    <w:rsid w:val="00E4722B"/>
    <w:rsid w:val="00E472F6"/>
    <w:rsid w:val="00E475FA"/>
    <w:rsid w:val="00E47746"/>
    <w:rsid w:val="00E47760"/>
    <w:rsid w:val="00E47787"/>
    <w:rsid w:val="00E47B15"/>
    <w:rsid w:val="00E47C45"/>
    <w:rsid w:val="00E516EC"/>
    <w:rsid w:val="00E51877"/>
    <w:rsid w:val="00E51977"/>
    <w:rsid w:val="00E51AA1"/>
    <w:rsid w:val="00E51BAE"/>
    <w:rsid w:val="00E51F8E"/>
    <w:rsid w:val="00E5277D"/>
    <w:rsid w:val="00E528D4"/>
    <w:rsid w:val="00E52927"/>
    <w:rsid w:val="00E52AF8"/>
    <w:rsid w:val="00E52CF8"/>
    <w:rsid w:val="00E531DE"/>
    <w:rsid w:val="00E533CE"/>
    <w:rsid w:val="00E53CB4"/>
    <w:rsid w:val="00E541B8"/>
    <w:rsid w:val="00E5425D"/>
    <w:rsid w:val="00E54B90"/>
    <w:rsid w:val="00E54C12"/>
    <w:rsid w:val="00E55164"/>
    <w:rsid w:val="00E5616E"/>
    <w:rsid w:val="00E56559"/>
    <w:rsid w:val="00E56661"/>
    <w:rsid w:val="00E5701E"/>
    <w:rsid w:val="00E57288"/>
    <w:rsid w:val="00E5756D"/>
    <w:rsid w:val="00E6014F"/>
    <w:rsid w:val="00E6122D"/>
    <w:rsid w:val="00E6292A"/>
    <w:rsid w:val="00E6307C"/>
    <w:rsid w:val="00E63297"/>
    <w:rsid w:val="00E637E4"/>
    <w:rsid w:val="00E646FF"/>
    <w:rsid w:val="00E6538E"/>
    <w:rsid w:val="00E6597F"/>
    <w:rsid w:val="00E65E0A"/>
    <w:rsid w:val="00E6675C"/>
    <w:rsid w:val="00E66AEB"/>
    <w:rsid w:val="00E67802"/>
    <w:rsid w:val="00E67D0C"/>
    <w:rsid w:val="00E70BF6"/>
    <w:rsid w:val="00E71010"/>
    <w:rsid w:val="00E712C1"/>
    <w:rsid w:val="00E7138B"/>
    <w:rsid w:val="00E7186C"/>
    <w:rsid w:val="00E71A30"/>
    <w:rsid w:val="00E733BD"/>
    <w:rsid w:val="00E7495C"/>
    <w:rsid w:val="00E74FA6"/>
    <w:rsid w:val="00E750F9"/>
    <w:rsid w:val="00E75237"/>
    <w:rsid w:val="00E75CBB"/>
    <w:rsid w:val="00E76420"/>
    <w:rsid w:val="00E805BC"/>
    <w:rsid w:val="00E81D2D"/>
    <w:rsid w:val="00E81E64"/>
    <w:rsid w:val="00E823DD"/>
    <w:rsid w:val="00E826B0"/>
    <w:rsid w:val="00E83362"/>
    <w:rsid w:val="00E83B86"/>
    <w:rsid w:val="00E83E5A"/>
    <w:rsid w:val="00E8524B"/>
    <w:rsid w:val="00E86CEE"/>
    <w:rsid w:val="00E86E6D"/>
    <w:rsid w:val="00E87326"/>
    <w:rsid w:val="00E91006"/>
    <w:rsid w:val="00E9188A"/>
    <w:rsid w:val="00E92821"/>
    <w:rsid w:val="00E93C5A"/>
    <w:rsid w:val="00E94372"/>
    <w:rsid w:val="00E95543"/>
    <w:rsid w:val="00E95B87"/>
    <w:rsid w:val="00E95BC6"/>
    <w:rsid w:val="00E9649B"/>
    <w:rsid w:val="00E9649F"/>
    <w:rsid w:val="00E96628"/>
    <w:rsid w:val="00E96820"/>
    <w:rsid w:val="00E9769F"/>
    <w:rsid w:val="00E97E91"/>
    <w:rsid w:val="00EA0856"/>
    <w:rsid w:val="00EA08F8"/>
    <w:rsid w:val="00EA0E6A"/>
    <w:rsid w:val="00EA1640"/>
    <w:rsid w:val="00EA164F"/>
    <w:rsid w:val="00EA1884"/>
    <w:rsid w:val="00EA18C1"/>
    <w:rsid w:val="00EA197D"/>
    <w:rsid w:val="00EA39C4"/>
    <w:rsid w:val="00EA3F64"/>
    <w:rsid w:val="00EA3FFD"/>
    <w:rsid w:val="00EA57A2"/>
    <w:rsid w:val="00EA608B"/>
    <w:rsid w:val="00EA65BD"/>
    <w:rsid w:val="00EA6C70"/>
    <w:rsid w:val="00EA7612"/>
    <w:rsid w:val="00EB0065"/>
    <w:rsid w:val="00EB00AB"/>
    <w:rsid w:val="00EB0D55"/>
    <w:rsid w:val="00EB1407"/>
    <w:rsid w:val="00EB26CB"/>
    <w:rsid w:val="00EB26F7"/>
    <w:rsid w:val="00EB3134"/>
    <w:rsid w:val="00EB346B"/>
    <w:rsid w:val="00EB3B23"/>
    <w:rsid w:val="00EB3BF2"/>
    <w:rsid w:val="00EB3FA9"/>
    <w:rsid w:val="00EB4248"/>
    <w:rsid w:val="00EB5703"/>
    <w:rsid w:val="00EB5A8A"/>
    <w:rsid w:val="00EB5DCD"/>
    <w:rsid w:val="00EB5F3E"/>
    <w:rsid w:val="00EB608F"/>
    <w:rsid w:val="00EB63BA"/>
    <w:rsid w:val="00EB6DF3"/>
    <w:rsid w:val="00EB77C3"/>
    <w:rsid w:val="00EB7BC6"/>
    <w:rsid w:val="00EC0F4B"/>
    <w:rsid w:val="00EC1190"/>
    <w:rsid w:val="00EC16D2"/>
    <w:rsid w:val="00EC20DE"/>
    <w:rsid w:val="00EC22CA"/>
    <w:rsid w:val="00EC328C"/>
    <w:rsid w:val="00EC368B"/>
    <w:rsid w:val="00EC3BD9"/>
    <w:rsid w:val="00EC3EE9"/>
    <w:rsid w:val="00EC46B3"/>
    <w:rsid w:val="00EC6041"/>
    <w:rsid w:val="00EC63AF"/>
    <w:rsid w:val="00EC653D"/>
    <w:rsid w:val="00EC7170"/>
    <w:rsid w:val="00EC772F"/>
    <w:rsid w:val="00EC7817"/>
    <w:rsid w:val="00EC7A85"/>
    <w:rsid w:val="00ED0268"/>
    <w:rsid w:val="00ED119F"/>
    <w:rsid w:val="00ED1EC5"/>
    <w:rsid w:val="00ED228C"/>
    <w:rsid w:val="00ED2694"/>
    <w:rsid w:val="00ED3434"/>
    <w:rsid w:val="00ED4D80"/>
    <w:rsid w:val="00ED5159"/>
    <w:rsid w:val="00ED5FF2"/>
    <w:rsid w:val="00ED62FB"/>
    <w:rsid w:val="00ED69EE"/>
    <w:rsid w:val="00ED6E03"/>
    <w:rsid w:val="00ED6F4A"/>
    <w:rsid w:val="00ED771C"/>
    <w:rsid w:val="00EE0416"/>
    <w:rsid w:val="00EE1DB1"/>
    <w:rsid w:val="00EE2A8F"/>
    <w:rsid w:val="00EE2E35"/>
    <w:rsid w:val="00EE2FCC"/>
    <w:rsid w:val="00EE348B"/>
    <w:rsid w:val="00EE380F"/>
    <w:rsid w:val="00EE3BB1"/>
    <w:rsid w:val="00EE44A5"/>
    <w:rsid w:val="00EE51ED"/>
    <w:rsid w:val="00EE5B8A"/>
    <w:rsid w:val="00EE64D5"/>
    <w:rsid w:val="00EE67B2"/>
    <w:rsid w:val="00EE6A6B"/>
    <w:rsid w:val="00EF08BB"/>
    <w:rsid w:val="00EF0CB0"/>
    <w:rsid w:val="00EF1692"/>
    <w:rsid w:val="00EF1D4D"/>
    <w:rsid w:val="00EF225B"/>
    <w:rsid w:val="00EF2B8C"/>
    <w:rsid w:val="00EF3978"/>
    <w:rsid w:val="00EF41DE"/>
    <w:rsid w:val="00EF480B"/>
    <w:rsid w:val="00EF4931"/>
    <w:rsid w:val="00EF49D6"/>
    <w:rsid w:val="00EF51F7"/>
    <w:rsid w:val="00EF68FF"/>
    <w:rsid w:val="00EF7E6C"/>
    <w:rsid w:val="00F008EA"/>
    <w:rsid w:val="00F00E68"/>
    <w:rsid w:val="00F00EC5"/>
    <w:rsid w:val="00F0152F"/>
    <w:rsid w:val="00F02918"/>
    <w:rsid w:val="00F039BA"/>
    <w:rsid w:val="00F03D9D"/>
    <w:rsid w:val="00F0413C"/>
    <w:rsid w:val="00F0443A"/>
    <w:rsid w:val="00F04C69"/>
    <w:rsid w:val="00F0518B"/>
    <w:rsid w:val="00F065A8"/>
    <w:rsid w:val="00F07227"/>
    <w:rsid w:val="00F07D19"/>
    <w:rsid w:val="00F07DCD"/>
    <w:rsid w:val="00F07E3E"/>
    <w:rsid w:val="00F107D6"/>
    <w:rsid w:val="00F10BD3"/>
    <w:rsid w:val="00F11A10"/>
    <w:rsid w:val="00F11E04"/>
    <w:rsid w:val="00F11F15"/>
    <w:rsid w:val="00F1284F"/>
    <w:rsid w:val="00F13A13"/>
    <w:rsid w:val="00F13B7A"/>
    <w:rsid w:val="00F14660"/>
    <w:rsid w:val="00F15337"/>
    <w:rsid w:val="00F1610E"/>
    <w:rsid w:val="00F166A8"/>
    <w:rsid w:val="00F16B73"/>
    <w:rsid w:val="00F16DFD"/>
    <w:rsid w:val="00F175CB"/>
    <w:rsid w:val="00F222BE"/>
    <w:rsid w:val="00F22949"/>
    <w:rsid w:val="00F22982"/>
    <w:rsid w:val="00F233D0"/>
    <w:rsid w:val="00F247D2"/>
    <w:rsid w:val="00F24F17"/>
    <w:rsid w:val="00F25375"/>
    <w:rsid w:val="00F25410"/>
    <w:rsid w:val="00F25AC8"/>
    <w:rsid w:val="00F26280"/>
    <w:rsid w:val="00F27995"/>
    <w:rsid w:val="00F310B0"/>
    <w:rsid w:val="00F31538"/>
    <w:rsid w:val="00F31D94"/>
    <w:rsid w:val="00F33057"/>
    <w:rsid w:val="00F333BC"/>
    <w:rsid w:val="00F334D6"/>
    <w:rsid w:val="00F34BFC"/>
    <w:rsid w:val="00F35BF4"/>
    <w:rsid w:val="00F35F5D"/>
    <w:rsid w:val="00F4002A"/>
    <w:rsid w:val="00F4008B"/>
    <w:rsid w:val="00F40127"/>
    <w:rsid w:val="00F40331"/>
    <w:rsid w:val="00F40886"/>
    <w:rsid w:val="00F412EE"/>
    <w:rsid w:val="00F41E76"/>
    <w:rsid w:val="00F42191"/>
    <w:rsid w:val="00F423D7"/>
    <w:rsid w:val="00F428CF"/>
    <w:rsid w:val="00F43864"/>
    <w:rsid w:val="00F447B0"/>
    <w:rsid w:val="00F4521F"/>
    <w:rsid w:val="00F47355"/>
    <w:rsid w:val="00F47970"/>
    <w:rsid w:val="00F47BB1"/>
    <w:rsid w:val="00F506C5"/>
    <w:rsid w:val="00F50AF2"/>
    <w:rsid w:val="00F50B28"/>
    <w:rsid w:val="00F5234A"/>
    <w:rsid w:val="00F52971"/>
    <w:rsid w:val="00F529C5"/>
    <w:rsid w:val="00F53A53"/>
    <w:rsid w:val="00F54086"/>
    <w:rsid w:val="00F546F5"/>
    <w:rsid w:val="00F54B71"/>
    <w:rsid w:val="00F54BF0"/>
    <w:rsid w:val="00F54C3F"/>
    <w:rsid w:val="00F55974"/>
    <w:rsid w:val="00F57178"/>
    <w:rsid w:val="00F60235"/>
    <w:rsid w:val="00F60B56"/>
    <w:rsid w:val="00F62169"/>
    <w:rsid w:val="00F640C7"/>
    <w:rsid w:val="00F644F7"/>
    <w:rsid w:val="00F64D01"/>
    <w:rsid w:val="00F650C8"/>
    <w:rsid w:val="00F65F79"/>
    <w:rsid w:val="00F664CA"/>
    <w:rsid w:val="00F70006"/>
    <w:rsid w:val="00F707FF"/>
    <w:rsid w:val="00F718A4"/>
    <w:rsid w:val="00F71AA1"/>
    <w:rsid w:val="00F72340"/>
    <w:rsid w:val="00F72D9F"/>
    <w:rsid w:val="00F73422"/>
    <w:rsid w:val="00F73C55"/>
    <w:rsid w:val="00F743BF"/>
    <w:rsid w:val="00F746D3"/>
    <w:rsid w:val="00F747E3"/>
    <w:rsid w:val="00F74908"/>
    <w:rsid w:val="00F75237"/>
    <w:rsid w:val="00F75384"/>
    <w:rsid w:val="00F7596A"/>
    <w:rsid w:val="00F770BB"/>
    <w:rsid w:val="00F7760F"/>
    <w:rsid w:val="00F776D0"/>
    <w:rsid w:val="00F7771A"/>
    <w:rsid w:val="00F80759"/>
    <w:rsid w:val="00F80FA6"/>
    <w:rsid w:val="00F811B7"/>
    <w:rsid w:val="00F81579"/>
    <w:rsid w:val="00F81FA5"/>
    <w:rsid w:val="00F8230B"/>
    <w:rsid w:val="00F82AF6"/>
    <w:rsid w:val="00F83204"/>
    <w:rsid w:val="00F833AD"/>
    <w:rsid w:val="00F835E7"/>
    <w:rsid w:val="00F83DC3"/>
    <w:rsid w:val="00F83E89"/>
    <w:rsid w:val="00F8413B"/>
    <w:rsid w:val="00F842FA"/>
    <w:rsid w:val="00F84638"/>
    <w:rsid w:val="00F84A4E"/>
    <w:rsid w:val="00F84F60"/>
    <w:rsid w:val="00F859B1"/>
    <w:rsid w:val="00F85C14"/>
    <w:rsid w:val="00F85CAE"/>
    <w:rsid w:val="00F861E6"/>
    <w:rsid w:val="00F86468"/>
    <w:rsid w:val="00F87478"/>
    <w:rsid w:val="00F874D3"/>
    <w:rsid w:val="00F878EA"/>
    <w:rsid w:val="00F87A56"/>
    <w:rsid w:val="00F87EE7"/>
    <w:rsid w:val="00F90189"/>
    <w:rsid w:val="00F9034D"/>
    <w:rsid w:val="00F907D2"/>
    <w:rsid w:val="00F90DD8"/>
    <w:rsid w:val="00F918F5"/>
    <w:rsid w:val="00F91CAB"/>
    <w:rsid w:val="00F91E26"/>
    <w:rsid w:val="00F92535"/>
    <w:rsid w:val="00F92EB8"/>
    <w:rsid w:val="00F92F0D"/>
    <w:rsid w:val="00F931CD"/>
    <w:rsid w:val="00F9330D"/>
    <w:rsid w:val="00F94137"/>
    <w:rsid w:val="00F95272"/>
    <w:rsid w:val="00F95A54"/>
    <w:rsid w:val="00F96A87"/>
    <w:rsid w:val="00F96B9A"/>
    <w:rsid w:val="00F96CBB"/>
    <w:rsid w:val="00F973F6"/>
    <w:rsid w:val="00F97490"/>
    <w:rsid w:val="00F977F6"/>
    <w:rsid w:val="00F979D1"/>
    <w:rsid w:val="00FA04ED"/>
    <w:rsid w:val="00FA289C"/>
    <w:rsid w:val="00FA2BF8"/>
    <w:rsid w:val="00FA6960"/>
    <w:rsid w:val="00FA6992"/>
    <w:rsid w:val="00FA763B"/>
    <w:rsid w:val="00FB038E"/>
    <w:rsid w:val="00FB06B8"/>
    <w:rsid w:val="00FB0CA4"/>
    <w:rsid w:val="00FB0DF0"/>
    <w:rsid w:val="00FB1A8E"/>
    <w:rsid w:val="00FB1B87"/>
    <w:rsid w:val="00FB2BEF"/>
    <w:rsid w:val="00FB731C"/>
    <w:rsid w:val="00FB7977"/>
    <w:rsid w:val="00FB7C91"/>
    <w:rsid w:val="00FC0DC9"/>
    <w:rsid w:val="00FC24CD"/>
    <w:rsid w:val="00FC2526"/>
    <w:rsid w:val="00FC2617"/>
    <w:rsid w:val="00FC2CF5"/>
    <w:rsid w:val="00FC31C6"/>
    <w:rsid w:val="00FC3838"/>
    <w:rsid w:val="00FC3859"/>
    <w:rsid w:val="00FC3942"/>
    <w:rsid w:val="00FC3CBF"/>
    <w:rsid w:val="00FC40B0"/>
    <w:rsid w:val="00FC497B"/>
    <w:rsid w:val="00FC5024"/>
    <w:rsid w:val="00FC5137"/>
    <w:rsid w:val="00FC5E93"/>
    <w:rsid w:val="00FC5F8F"/>
    <w:rsid w:val="00FC73A1"/>
    <w:rsid w:val="00FC78D0"/>
    <w:rsid w:val="00FD04B0"/>
    <w:rsid w:val="00FD0E6C"/>
    <w:rsid w:val="00FD12D5"/>
    <w:rsid w:val="00FD2930"/>
    <w:rsid w:val="00FD2B12"/>
    <w:rsid w:val="00FD3C16"/>
    <w:rsid w:val="00FD3E34"/>
    <w:rsid w:val="00FD478B"/>
    <w:rsid w:val="00FD4B89"/>
    <w:rsid w:val="00FD4FDD"/>
    <w:rsid w:val="00FD5230"/>
    <w:rsid w:val="00FD54D2"/>
    <w:rsid w:val="00FD5CCA"/>
    <w:rsid w:val="00FD5EF2"/>
    <w:rsid w:val="00FD5F95"/>
    <w:rsid w:val="00FD65D9"/>
    <w:rsid w:val="00FD7265"/>
    <w:rsid w:val="00FE001D"/>
    <w:rsid w:val="00FE14E7"/>
    <w:rsid w:val="00FE200C"/>
    <w:rsid w:val="00FE2245"/>
    <w:rsid w:val="00FE2D03"/>
    <w:rsid w:val="00FE2DA5"/>
    <w:rsid w:val="00FE2F66"/>
    <w:rsid w:val="00FE4306"/>
    <w:rsid w:val="00FE63A7"/>
    <w:rsid w:val="00FE6431"/>
    <w:rsid w:val="00FE7678"/>
    <w:rsid w:val="00FF0582"/>
    <w:rsid w:val="00FF14F0"/>
    <w:rsid w:val="00FF1836"/>
    <w:rsid w:val="00FF1AA4"/>
    <w:rsid w:val="00FF1EA6"/>
    <w:rsid w:val="00FF2167"/>
    <w:rsid w:val="00FF286D"/>
    <w:rsid w:val="00FF292D"/>
    <w:rsid w:val="00FF29A7"/>
    <w:rsid w:val="00FF2CC8"/>
    <w:rsid w:val="00FF3AC8"/>
    <w:rsid w:val="00FF4008"/>
    <w:rsid w:val="00FF404A"/>
    <w:rsid w:val="00FF4938"/>
    <w:rsid w:val="00FF4AFA"/>
    <w:rsid w:val="00FF4E21"/>
    <w:rsid w:val="00FF56DF"/>
    <w:rsid w:val="00FF57A8"/>
    <w:rsid w:val="00FF5B0F"/>
    <w:rsid w:val="00FF5F23"/>
    <w:rsid w:val="00FF62E1"/>
    <w:rsid w:val="00FF7EA0"/>
    <w:rsid w:val="01E4DA65"/>
    <w:rsid w:val="031B3ED4"/>
    <w:rsid w:val="0340EB59"/>
    <w:rsid w:val="038A5DB9"/>
    <w:rsid w:val="03B691ED"/>
    <w:rsid w:val="03BCEAE1"/>
    <w:rsid w:val="03C44C77"/>
    <w:rsid w:val="04925B73"/>
    <w:rsid w:val="04D562C0"/>
    <w:rsid w:val="05C26AD2"/>
    <w:rsid w:val="09FECA3C"/>
    <w:rsid w:val="0B4D5181"/>
    <w:rsid w:val="102C9CF3"/>
    <w:rsid w:val="139B6E9A"/>
    <w:rsid w:val="147CE281"/>
    <w:rsid w:val="14817608"/>
    <w:rsid w:val="158EF7D5"/>
    <w:rsid w:val="1719FE89"/>
    <w:rsid w:val="1725E723"/>
    <w:rsid w:val="182C1519"/>
    <w:rsid w:val="1A4580E6"/>
    <w:rsid w:val="1D6BF463"/>
    <w:rsid w:val="1E721F05"/>
    <w:rsid w:val="1E97E7B1"/>
    <w:rsid w:val="1F6E28BF"/>
    <w:rsid w:val="208B849D"/>
    <w:rsid w:val="227613E3"/>
    <w:rsid w:val="23DCFA37"/>
    <w:rsid w:val="24F16FC4"/>
    <w:rsid w:val="264CC90C"/>
    <w:rsid w:val="26D8B51A"/>
    <w:rsid w:val="2738352C"/>
    <w:rsid w:val="294E748F"/>
    <w:rsid w:val="2A20D3E8"/>
    <w:rsid w:val="2A358CB3"/>
    <w:rsid w:val="2B3297DE"/>
    <w:rsid w:val="2C4C144F"/>
    <w:rsid w:val="2EF4450B"/>
    <w:rsid w:val="2F25D614"/>
    <w:rsid w:val="30C1A675"/>
    <w:rsid w:val="3472D5E5"/>
    <w:rsid w:val="365E6DFB"/>
    <w:rsid w:val="3660BD21"/>
    <w:rsid w:val="3668F6A7"/>
    <w:rsid w:val="3671DD3D"/>
    <w:rsid w:val="3768ECB1"/>
    <w:rsid w:val="3A1CC6B3"/>
    <w:rsid w:val="3A892B7E"/>
    <w:rsid w:val="3BC6811E"/>
    <w:rsid w:val="3F82DC88"/>
    <w:rsid w:val="3FB3E046"/>
    <w:rsid w:val="40D2C58E"/>
    <w:rsid w:val="4250DA0B"/>
    <w:rsid w:val="434A0656"/>
    <w:rsid w:val="434C6436"/>
    <w:rsid w:val="43ED74B5"/>
    <w:rsid w:val="44C58C18"/>
    <w:rsid w:val="44CECDE1"/>
    <w:rsid w:val="452548EE"/>
    <w:rsid w:val="45379648"/>
    <w:rsid w:val="455888EE"/>
    <w:rsid w:val="45DB8955"/>
    <w:rsid w:val="465444EF"/>
    <w:rsid w:val="480210E2"/>
    <w:rsid w:val="48D958EF"/>
    <w:rsid w:val="4937E036"/>
    <w:rsid w:val="49C32485"/>
    <w:rsid w:val="4A35AD04"/>
    <w:rsid w:val="4A37448B"/>
    <w:rsid w:val="4B196315"/>
    <w:rsid w:val="4BD314EC"/>
    <w:rsid w:val="4D6EE54D"/>
    <w:rsid w:val="4DEC3022"/>
    <w:rsid w:val="4E0B5159"/>
    <w:rsid w:val="4E534601"/>
    <w:rsid w:val="4FC04A17"/>
    <w:rsid w:val="5011BEE1"/>
    <w:rsid w:val="52F858DC"/>
    <w:rsid w:val="538644CE"/>
    <w:rsid w:val="553893BB"/>
    <w:rsid w:val="5616633E"/>
    <w:rsid w:val="563C946B"/>
    <w:rsid w:val="5644FC9C"/>
    <w:rsid w:val="58DDB7E2"/>
    <w:rsid w:val="594E0400"/>
    <w:rsid w:val="595C09EA"/>
    <w:rsid w:val="59775305"/>
    <w:rsid w:val="5A89BB9B"/>
    <w:rsid w:val="5B454302"/>
    <w:rsid w:val="5CF48F74"/>
    <w:rsid w:val="5E3D5BE5"/>
    <w:rsid w:val="5EFC0FB9"/>
    <w:rsid w:val="608048FB"/>
    <w:rsid w:val="61495C85"/>
    <w:rsid w:val="61821F78"/>
    <w:rsid w:val="619D0D61"/>
    <w:rsid w:val="626DB16C"/>
    <w:rsid w:val="64D3814B"/>
    <w:rsid w:val="64E678FC"/>
    <w:rsid w:val="656B513D"/>
    <w:rsid w:val="65AFAC27"/>
    <w:rsid w:val="68A2F1FF"/>
    <w:rsid w:val="68E94E09"/>
    <w:rsid w:val="69BABB10"/>
    <w:rsid w:val="6AA657FF"/>
    <w:rsid w:val="6AD2C1F5"/>
    <w:rsid w:val="6C1C5F2E"/>
    <w:rsid w:val="6CBEECA6"/>
    <w:rsid w:val="6D766322"/>
    <w:rsid w:val="70AE03E4"/>
    <w:rsid w:val="7154A2CD"/>
    <w:rsid w:val="71E4917B"/>
    <w:rsid w:val="72C4D672"/>
    <w:rsid w:val="72C8DBB3"/>
    <w:rsid w:val="7307F41B"/>
    <w:rsid w:val="74113E0E"/>
    <w:rsid w:val="74548F58"/>
    <w:rsid w:val="7589628D"/>
    <w:rsid w:val="76BE5841"/>
    <w:rsid w:val="76C1A90E"/>
    <w:rsid w:val="775CD5B3"/>
    <w:rsid w:val="78C1034F"/>
    <w:rsid w:val="79EA7B3A"/>
    <w:rsid w:val="7A9314B4"/>
    <w:rsid w:val="7CA3ABE7"/>
    <w:rsid w:val="7EAB6C92"/>
    <w:rsid w:val="7EC96D77"/>
    <w:rsid w:val="7F5DCF03"/>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8AEB0A"/>
  <w15:docId w15:val="{E13A9C2C-2073-440F-A1F1-7F90D56E6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82B46"/>
  </w:style>
  <w:style w:type="paragraph" w:styleId="Pealkiri1">
    <w:name w:val="heading 1"/>
    <w:basedOn w:val="Normaallaad"/>
    <w:next w:val="Normaallaad"/>
    <w:link w:val="Pealkiri1Mrk"/>
    <w:uiPriority w:val="9"/>
    <w:qFormat/>
    <w:rsid w:val="00F07E3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uiPriority w:val="9"/>
    <w:semiHidden/>
    <w:unhideWhenUsed/>
    <w:qFormat/>
    <w:rsid w:val="00882F8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link w:val="Pealkiri3Mrk"/>
    <w:uiPriority w:val="9"/>
    <w:qFormat/>
    <w:rsid w:val="003442EF"/>
    <w:pPr>
      <w:spacing w:before="100" w:beforeAutospacing="1" w:after="100" w:afterAutospacing="1" w:line="240" w:lineRule="auto"/>
      <w:outlineLvl w:val="2"/>
    </w:pPr>
    <w:rPr>
      <w:rFonts w:ascii="Times New Roman" w:eastAsia="Times New Roman" w:hAnsi="Times New Roman" w:cs="Times New Roman"/>
      <w:b/>
      <w:bCs/>
      <w:sz w:val="27"/>
      <w:szCs w:val="27"/>
      <w:lang w:eastAsia="et-EE"/>
    </w:rPr>
  </w:style>
  <w:style w:type="paragraph" w:styleId="Pealkiri6">
    <w:name w:val="heading 6"/>
    <w:basedOn w:val="Normaallaad"/>
    <w:next w:val="Normaallaad"/>
    <w:link w:val="Pealkiri6Mrk"/>
    <w:uiPriority w:val="9"/>
    <w:semiHidden/>
    <w:unhideWhenUsed/>
    <w:qFormat/>
    <w:rsid w:val="00825013"/>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0C1BED"/>
    <w:pPr>
      <w:ind w:left="720"/>
      <w:contextualSpacing/>
    </w:pPr>
  </w:style>
  <w:style w:type="character" w:styleId="Kommentaariviide">
    <w:name w:val="annotation reference"/>
    <w:basedOn w:val="Liguvaikefont"/>
    <w:uiPriority w:val="99"/>
    <w:semiHidden/>
    <w:unhideWhenUsed/>
    <w:rsid w:val="00BD46CA"/>
    <w:rPr>
      <w:sz w:val="16"/>
      <w:szCs w:val="16"/>
    </w:rPr>
  </w:style>
  <w:style w:type="paragraph" w:styleId="Kommentaaritekst">
    <w:name w:val="annotation text"/>
    <w:basedOn w:val="Normaallaad"/>
    <w:link w:val="KommentaaritekstMrk"/>
    <w:uiPriority w:val="99"/>
    <w:unhideWhenUsed/>
    <w:rsid w:val="00BD46CA"/>
    <w:pPr>
      <w:spacing w:line="240" w:lineRule="auto"/>
    </w:pPr>
    <w:rPr>
      <w:sz w:val="20"/>
      <w:szCs w:val="20"/>
    </w:rPr>
  </w:style>
  <w:style w:type="character" w:customStyle="1" w:styleId="KommentaaritekstMrk">
    <w:name w:val="Kommentaari tekst Märk"/>
    <w:basedOn w:val="Liguvaikefont"/>
    <w:link w:val="Kommentaaritekst"/>
    <w:uiPriority w:val="99"/>
    <w:rsid w:val="00BD46CA"/>
    <w:rPr>
      <w:sz w:val="20"/>
      <w:szCs w:val="20"/>
    </w:rPr>
  </w:style>
  <w:style w:type="paragraph" w:styleId="Kommentaariteema">
    <w:name w:val="annotation subject"/>
    <w:basedOn w:val="Kommentaaritekst"/>
    <w:next w:val="Kommentaaritekst"/>
    <w:link w:val="KommentaariteemaMrk"/>
    <w:uiPriority w:val="99"/>
    <w:semiHidden/>
    <w:unhideWhenUsed/>
    <w:rsid w:val="00BD46CA"/>
    <w:rPr>
      <w:b/>
      <w:bCs/>
    </w:rPr>
  </w:style>
  <w:style w:type="character" w:customStyle="1" w:styleId="KommentaariteemaMrk">
    <w:name w:val="Kommentaari teema Märk"/>
    <w:basedOn w:val="KommentaaritekstMrk"/>
    <w:link w:val="Kommentaariteema"/>
    <w:uiPriority w:val="99"/>
    <w:semiHidden/>
    <w:rsid w:val="00BD46CA"/>
    <w:rPr>
      <w:b/>
      <w:bCs/>
      <w:sz w:val="20"/>
      <w:szCs w:val="20"/>
    </w:rPr>
  </w:style>
  <w:style w:type="paragraph" w:styleId="Normaallaadveeb">
    <w:name w:val="Normal (Web)"/>
    <w:basedOn w:val="Normaallaad"/>
    <w:uiPriority w:val="99"/>
    <w:semiHidden/>
    <w:unhideWhenUsed/>
    <w:rsid w:val="00B90A73"/>
    <w:rPr>
      <w:rFonts w:ascii="Times New Roman" w:hAnsi="Times New Roman" w:cs="Times New Roman"/>
      <w:sz w:val="24"/>
      <w:szCs w:val="24"/>
    </w:rPr>
  </w:style>
  <w:style w:type="paragraph" w:styleId="Allmrkusetekst">
    <w:name w:val="footnote text"/>
    <w:basedOn w:val="Normaallaad"/>
    <w:link w:val="AllmrkusetekstMrk"/>
    <w:uiPriority w:val="99"/>
    <w:semiHidden/>
    <w:unhideWhenUsed/>
    <w:rsid w:val="00AE39BA"/>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AE39BA"/>
    <w:rPr>
      <w:sz w:val="20"/>
      <w:szCs w:val="20"/>
    </w:rPr>
  </w:style>
  <w:style w:type="character" w:styleId="Allmrkuseviide">
    <w:name w:val="footnote reference"/>
    <w:basedOn w:val="Liguvaikefont"/>
    <w:uiPriority w:val="99"/>
    <w:semiHidden/>
    <w:unhideWhenUsed/>
    <w:rsid w:val="00AE39BA"/>
    <w:rPr>
      <w:vertAlign w:val="superscript"/>
    </w:rPr>
  </w:style>
  <w:style w:type="character" w:styleId="Hperlink">
    <w:name w:val="Hyperlink"/>
    <w:basedOn w:val="Liguvaikefont"/>
    <w:uiPriority w:val="99"/>
    <w:unhideWhenUsed/>
    <w:rsid w:val="0077367E"/>
    <w:rPr>
      <w:color w:val="0563C1" w:themeColor="hyperlink"/>
      <w:u w:val="single"/>
    </w:rPr>
  </w:style>
  <w:style w:type="paragraph" w:styleId="Pis">
    <w:name w:val="header"/>
    <w:basedOn w:val="Normaallaad"/>
    <w:link w:val="PisMrk"/>
    <w:uiPriority w:val="99"/>
    <w:unhideWhenUsed/>
    <w:rsid w:val="00D00737"/>
    <w:pPr>
      <w:tabs>
        <w:tab w:val="center" w:pos="4536"/>
        <w:tab w:val="right" w:pos="9072"/>
      </w:tabs>
      <w:spacing w:after="0" w:line="240" w:lineRule="auto"/>
    </w:pPr>
  </w:style>
  <w:style w:type="character" w:customStyle="1" w:styleId="PisMrk">
    <w:name w:val="Päis Märk"/>
    <w:basedOn w:val="Liguvaikefont"/>
    <w:link w:val="Pis"/>
    <w:uiPriority w:val="99"/>
    <w:rsid w:val="00D00737"/>
  </w:style>
  <w:style w:type="paragraph" w:styleId="Jalus">
    <w:name w:val="footer"/>
    <w:basedOn w:val="Normaallaad"/>
    <w:link w:val="JalusMrk"/>
    <w:uiPriority w:val="99"/>
    <w:unhideWhenUsed/>
    <w:rsid w:val="00D00737"/>
    <w:pPr>
      <w:tabs>
        <w:tab w:val="center" w:pos="4536"/>
        <w:tab w:val="right" w:pos="9072"/>
      </w:tabs>
      <w:spacing w:after="0" w:line="240" w:lineRule="auto"/>
    </w:pPr>
  </w:style>
  <w:style w:type="character" w:customStyle="1" w:styleId="JalusMrk">
    <w:name w:val="Jalus Märk"/>
    <w:basedOn w:val="Liguvaikefont"/>
    <w:link w:val="Jalus"/>
    <w:uiPriority w:val="99"/>
    <w:rsid w:val="00D00737"/>
  </w:style>
  <w:style w:type="paragraph" w:styleId="Jutumullitekst">
    <w:name w:val="Balloon Text"/>
    <w:basedOn w:val="Normaallaad"/>
    <w:link w:val="JutumullitekstMrk"/>
    <w:uiPriority w:val="99"/>
    <w:semiHidden/>
    <w:unhideWhenUsed/>
    <w:rsid w:val="00D00737"/>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D00737"/>
    <w:rPr>
      <w:rFonts w:ascii="Segoe UI" w:hAnsi="Segoe UI" w:cs="Segoe UI"/>
      <w:sz w:val="18"/>
      <w:szCs w:val="18"/>
    </w:rPr>
  </w:style>
  <w:style w:type="paragraph" w:styleId="Redaktsioon">
    <w:name w:val="Revision"/>
    <w:hidden/>
    <w:uiPriority w:val="99"/>
    <w:semiHidden/>
    <w:rsid w:val="005B6EEE"/>
    <w:pPr>
      <w:spacing w:after="0" w:line="240" w:lineRule="auto"/>
    </w:pPr>
  </w:style>
  <w:style w:type="character" w:customStyle="1" w:styleId="Pealkiri3Mrk">
    <w:name w:val="Pealkiri 3 Märk"/>
    <w:basedOn w:val="Liguvaikefont"/>
    <w:link w:val="Pealkiri3"/>
    <w:uiPriority w:val="9"/>
    <w:rsid w:val="003442EF"/>
    <w:rPr>
      <w:rFonts w:ascii="Times New Roman" w:eastAsia="Times New Roman" w:hAnsi="Times New Roman" w:cs="Times New Roman"/>
      <w:b/>
      <w:bCs/>
      <w:sz w:val="27"/>
      <w:szCs w:val="27"/>
      <w:lang w:eastAsia="et-EE"/>
    </w:rPr>
  </w:style>
  <w:style w:type="character" w:styleId="Tugev">
    <w:name w:val="Strong"/>
    <w:basedOn w:val="Liguvaikefont"/>
    <w:uiPriority w:val="22"/>
    <w:qFormat/>
    <w:rsid w:val="003442EF"/>
    <w:rPr>
      <w:b/>
      <w:bCs/>
    </w:rPr>
  </w:style>
  <w:style w:type="character" w:customStyle="1" w:styleId="mm">
    <w:name w:val="mm"/>
    <w:basedOn w:val="Liguvaikefont"/>
    <w:rsid w:val="003442EF"/>
  </w:style>
  <w:style w:type="character" w:customStyle="1" w:styleId="tyhik">
    <w:name w:val="tyhik"/>
    <w:basedOn w:val="Liguvaikefont"/>
    <w:rsid w:val="003442EF"/>
  </w:style>
  <w:style w:type="character" w:customStyle="1" w:styleId="Pealkiri6Mrk">
    <w:name w:val="Pealkiri 6 Märk"/>
    <w:basedOn w:val="Liguvaikefont"/>
    <w:link w:val="Pealkiri6"/>
    <w:uiPriority w:val="9"/>
    <w:semiHidden/>
    <w:rsid w:val="00825013"/>
    <w:rPr>
      <w:rFonts w:asciiTheme="majorHAnsi" w:eastAsiaTheme="majorEastAsia" w:hAnsiTheme="majorHAnsi" w:cstheme="majorBidi"/>
      <w:color w:val="1F3763" w:themeColor="accent1" w:themeShade="7F"/>
    </w:rPr>
  </w:style>
  <w:style w:type="character" w:styleId="Klastatudhperlink">
    <w:name w:val="FollowedHyperlink"/>
    <w:basedOn w:val="Liguvaikefont"/>
    <w:uiPriority w:val="99"/>
    <w:semiHidden/>
    <w:unhideWhenUsed/>
    <w:rsid w:val="003D51C2"/>
    <w:rPr>
      <w:color w:val="954F72" w:themeColor="followedHyperlink"/>
      <w:u w:val="single"/>
    </w:rPr>
  </w:style>
  <w:style w:type="character" w:customStyle="1" w:styleId="Lahendamatamainimine1">
    <w:name w:val="Lahendamata mainimine1"/>
    <w:basedOn w:val="Liguvaikefont"/>
    <w:uiPriority w:val="99"/>
    <w:semiHidden/>
    <w:unhideWhenUsed/>
    <w:rsid w:val="00E47746"/>
    <w:rPr>
      <w:color w:val="605E5C"/>
      <w:shd w:val="clear" w:color="auto" w:fill="E1DFDD"/>
    </w:rPr>
  </w:style>
  <w:style w:type="paragraph" w:customStyle="1" w:styleId="Default">
    <w:name w:val="Default"/>
    <w:basedOn w:val="Normaallaad"/>
    <w:rsid w:val="00FF7EA0"/>
    <w:pPr>
      <w:autoSpaceDE w:val="0"/>
      <w:autoSpaceDN w:val="0"/>
      <w:spacing w:after="0" w:line="240" w:lineRule="auto"/>
    </w:pPr>
    <w:rPr>
      <w:rFonts w:ascii="Arial" w:hAnsi="Arial" w:cs="Arial"/>
      <w:color w:val="000000"/>
      <w:sz w:val="24"/>
      <w:szCs w:val="24"/>
      <w:lang w:eastAsia="et-EE"/>
    </w:rPr>
  </w:style>
  <w:style w:type="character" w:customStyle="1" w:styleId="Pealkiri1Mrk">
    <w:name w:val="Pealkiri 1 Märk"/>
    <w:basedOn w:val="Liguvaikefont"/>
    <w:link w:val="Pealkiri1"/>
    <w:uiPriority w:val="9"/>
    <w:rsid w:val="00F07E3E"/>
    <w:rPr>
      <w:rFonts w:asciiTheme="majorHAnsi" w:eastAsiaTheme="majorEastAsia" w:hAnsiTheme="majorHAnsi" w:cstheme="majorBidi"/>
      <w:color w:val="2F5496" w:themeColor="accent1" w:themeShade="BF"/>
      <w:sz w:val="32"/>
      <w:szCs w:val="32"/>
    </w:rPr>
  </w:style>
  <w:style w:type="paragraph" w:customStyle="1" w:styleId="pealkiri">
    <w:name w:val="§_pealkiri"/>
    <w:basedOn w:val="Normaallaad"/>
    <w:qFormat/>
    <w:rsid w:val="00F07E3E"/>
    <w:pPr>
      <w:widowControl w:val="0"/>
      <w:autoSpaceDN w:val="0"/>
      <w:adjustRightInd w:val="0"/>
      <w:spacing w:before="240" w:after="0" w:line="240" w:lineRule="auto"/>
      <w:jc w:val="both"/>
    </w:pPr>
    <w:rPr>
      <w:rFonts w:ascii="Times New Roman" w:eastAsia="Times New Roman" w:hAnsi="Times New Roman" w:cs="Times New Roman"/>
      <w:b/>
      <w:sz w:val="24"/>
      <w:szCs w:val="24"/>
      <w:lang w:eastAsia="et-EE"/>
    </w:rPr>
  </w:style>
  <w:style w:type="paragraph" w:customStyle="1" w:styleId="muudetavtekst">
    <w:name w:val="muudetav tekst"/>
    <w:basedOn w:val="Normaallaad"/>
    <w:autoRedefine/>
    <w:qFormat/>
    <w:rsid w:val="00F07E3E"/>
    <w:pPr>
      <w:suppressAutoHyphens/>
      <w:autoSpaceDN w:val="0"/>
      <w:adjustRightInd w:val="0"/>
      <w:spacing w:after="0" w:line="240" w:lineRule="auto"/>
      <w:jc w:val="both"/>
    </w:pPr>
    <w:rPr>
      <w:rFonts w:ascii="Times New Roman" w:eastAsia="Times New Roman" w:hAnsi="Times New Roman" w:cs="Times New Roman"/>
      <w:sz w:val="24"/>
      <w:szCs w:val="24"/>
      <w:lang w:eastAsia="et-EE"/>
    </w:rPr>
  </w:style>
  <w:style w:type="paragraph" w:customStyle="1" w:styleId="muudetavtekstboldis">
    <w:name w:val="muudetav tekst boldis"/>
    <w:basedOn w:val="muudetavtekst"/>
    <w:qFormat/>
    <w:rsid w:val="00F07E3E"/>
    <w:pPr>
      <w:jc w:val="left"/>
    </w:pPr>
    <w:rPr>
      <w:rFonts w:eastAsia="MS Gothic"/>
      <w:b/>
    </w:rPr>
  </w:style>
  <w:style w:type="character" w:customStyle="1" w:styleId="Lahendamatamainimine2">
    <w:name w:val="Lahendamata mainimine2"/>
    <w:basedOn w:val="Liguvaikefont"/>
    <w:uiPriority w:val="99"/>
    <w:semiHidden/>
    <w:unhideWhenUsed/>
    <w:rsid w:val="00FF5B0F"/>
    <w:rPr>
      <w:color w:val="605E5C"/>
      <w:shd w:val="clear" w:color="auto" w:fill="E1DFDD"/>
    </w:rPr>
  </w:style>
  <w:style w:type="character" w:styleId="Lahendamatamainimine">
    <w:name w:val="Unresolved Mention"/>
    <w:basedOn w:val="Liguvaikefont"/>
    <w:uiPriority w:val="99"/>
    <w:semiHidden/>
    <w:unhideWhenUsed/>
    <w:rsid w:val="00EB346B"/>
    <w:rPr>
      <w:color w:val="605E5C"/>
      <w:shd w:val="clear" w:color="auto" w:fill="E1DFDD"/>
    </w:rPr>
  </w:style>
  <w:style w:type="character" w:customStyle="1" w:styleId="Pealkiri2Mrk">
    <w:name w:val="Pealkiri 2 Märk"/>
    <w:basedOn w:val="Liguvaikefont"/>
    <w:link w:val="Pealkiri2"/>
    <w:uiPriority w:val="9"/>
    <w:semiHidden/>
    <w:rsid w:val="00882F8F"/>
    <w:rPr>
      <w:rFonts w:asciiTheme="majorHAnsi" w:eastAsiaTheme="majorEastAsia" w:hAnsiTheme="majorHAnsi" w:cstheme="majorBidi"/>
      <w:color w:val="2F5496" w:themeColor="accent1" w:themeShade="BF"/>
      <w:sz w:val="26"/>
      <w:szCs w:val="26"/>
    </w:rPr>
  </w:style>
  <w:style w:type="character" w:styleId="Mainimine">
    <w:name w:val="Mention"/>
    <w:basedOn w:val="Liguvaikefont"/>
    <w:uiPriority w:val="99"/>
    <w:unhideWhenUsed/>
    <w:rPr>
      <w:color w:val="2B579A"/>
      <w:shd w:val="clear" w:color="auto" w:fill="E6E6E6"/>
    </w:rPr>
  </w:style>
  <w:style w:type="paragraph" w:styleId="HTML-eelvormindatud">
    <w:name w:val="HTML Preformatted"/>
    <w:basedOn w:val="Normaallaad"/>
    <w:link w:val="HTML-eelvormindatudMrk"/>
    <w:uiPriority w:val="99"/>
    <w:semiHidden/>
    <w:unhideWhenUsed/>
    <w:rsid w:val="003D6E1B"/>
    <w:pPr>
      <w:spacing w:after="0" w:line="240" w:lineRule="auto"/>
    </w:pPr>
    <w:rPr>
      <w:rFonts w:ascii="Consolas" w:hAnsi="Consolas"/>
      <w:sz w:val="20"/>
      <w:szCs w:val="20"/>
    </w:rPr>
  </w:style>
  <w:style w:type="character" w:customStyle="1" w:styleId="HTML-eelvormindatudMrk">
    <w:name w:val="HTML-eelvormindatud Märk"/>
    <w:basedOn w:val="Liguvaikefont"/>
    <w:link w:val="HTML-eelvormindatud"/>
    <w:uiPriority w:val="99"/>
    <w:semiHidden/>
    <w:rsid w:val="003D6E1B"/>
    <w:rPr>
      <w:rFonts w:ascii="Consolas" w:hAnsi="Consolas"/>
      <w:sz w:val="20"/>
      <w:szCs w:val="20"/>
    </w:rPr>
  </w:style>
  <w:style w:type="paragraph" w:customStyle="1" w:styleId="lige">
    <w:name w:val="lõige"/>
    <w:basedOn w:val="Normaallaad"/>
    <w:link w:val="ligeMrk"/>
    <w:qFormat/>
    <w:rsid w:val="00BD7E7C"/>
    <w:pPr>
      <w:spacing w:after="0" w:line="240" w:lineRule="auto"/>
      <w:jc w:val="both"/>
    </w:pPr>
    <w:rPr>
      <w:rFonts w:ascii="Times New Roman" w:hAnsi="Times New Roman" w:cs="Times New Roman"/>
      <w:sz w:val="24"/>
      <w:szCs w:val="24"/>
    </w:rPr>
  </w:style>
  <w:style w:type="character" w:customStyle="1" w:styleId="ligeMrk">
    <w:name w:val="lõige Märk"/>
    <w:basedOn w:val="Liguvaikefont"/>
    <w:link w:val="lige"/>
    <w:rsid w:val="00BD7E7C"/>
    <w:rPr>
      <w:rFonts w:ascii="Times New Roman" w:hAnsi="Times New Roman" w:cs="Times New Roman"/>
      <w:sz w:val="24"/>
      <w:szCs w:val="24"/>
    </w:rPr>
  </w:style>
  <w:style w:type="paragraph" w:customStyle="1" w:styleId="pf0">
    <w:name w:val="pf0"/>
    <w:basedOn w:val="Normaallaad"/>
    <w:rsid w:val="000A5BBF"/>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cf01">
    <w:name w:val="cf01"/>
    <w:basedOn w:val="Liguvaikefont"/>
    <w:rsid w:val="000A5BBF"/>
    <w:rPr>
      <w:rFonts w:ascii="Segoe UI" w:hAnsi="Segoe UI" w:cs="Segoe UI" w:hint="default"/>
      <w:sz w:val="18"/>
      <w:szCs w:val="18"/>
    </w:rPr>
  </w:style>
  <w:style w:type="character" w:customStyle="1" w:styleId="cf11">
    <w:name w:val="cf11"/>
    <w:basedOn w:val="Liguvaikefont"/>
    <w:rsid w:val="000A5BBF"/>
    <w:rPr>
      <w:rFonts w:ascii="Segoe UI" w:hAnsi="Segoe UI" w:cs="Segoe UI" w:hint="default"/>
      <w:sz w:val="18"/>
      <w:szCs w:val="18"/>
    </w:rPr>
  </w:style>
  <w:style w:type="character" w:customStyle="1" w:styleId="cf21">
    <w:name w:val="cf21"/>
    <w:basedOn w:val="Liguvaikefont"/>
    <w:rsid w:val="000A5BB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2765">
      <w:bodyDiv w:val="1"/>
      <w:marLeft w:val="0"/>
      <w:marRight w:val="0"/>
      <w:marTop w:val="0"/>
      <w:marBottom w:val="0"/>
      <w:divBdr>
        <w:top w:val="none" w:sz="0" w:space="0" w:color="auto"/>
        <w:left w:val="none" w:sz="0" w:space="0" w:color="auto"/>
        <w:bottom w:val="none" w:sz="0" w:space="0" w:color="auto"/>
        <w:right w:val="none" w:sz="0" w:space="0" w:color="auto"/>
      </w:divBdr>
    </w:div>
    <w:div w:id="221411810">
      <w:bodyDiv w:val="1"/>
      <w:marLeft w:val="0"/>
      <w:marRight w:val="0"/>
      <w:marTop w:val="0"/>
      <w:marBottom w:val="0"/>
      <w:divBdr>
        <w:top w:val="none" w:sz="0" w:space="0" w:color="auto"/>
        <w:left w:val="none" w:sz="0" w:space="0" w:color="auto"/>
        <w:bottom w:val="none" w:sz="0" w:space="0" w:color="auto"/>
        <w:right w:val="none" w:sz="0" w:space="0" w:color="auto"/>
      </w:divBdr>
    </w:div>
    <w:div w:id="270477204">
      <w:bodyDiv w:val="1"/>
      <w:marLeft w:val="0"/>
      <w:marRight w:val="0"/>
      <w:marTop w:val="0"/>
      <w:marBottom w:val="0"/>
      <w:divBdr>
        <w:top w:val="none" w:sz="0" w:space="0" w:color="auto"/>
        <w:left w:val="none" w:sz="0" w:space="0" w:color="auto"/>
        <w:bottom w:val="none" w:sz="0" w:space="0" w:color="auto"/>
        <w:right w:val="none" w:sz="0" w:space="0" w:color="auto"/>
      </w:divBdr>
    </w:div>
    <w:div w:id="273295195">
      <w:bodyDiv w:val="1"/>
      <w:marLeft w:val="0"/>
      <w:marRight w:val="0"/>
      <w:marTop w:val="0"/>
      <w:marBottom w:val="0"/>
      <w:divBdr>
        <w:top w:val="none" w:sz="0" w:space="0" w:color="auto"/>
        <w:left w:val="none" w:sz="0" w:space="0" w:color="auto"/>
        <w:bottom w:val="none" w:sz="0" w:space="0" w:color="auto"/>
        <w:right w:val="none" w:sz="0" w:space="0" w:color="auto"/>
      </w:divBdr>
    </w:div>
    <w:div w:id="296112354">
      <w:bodyDiv w:val="1"/>
      <w:marLeft w:val="0"/>
      <w:marRight w:val="0"/>
      <w:marTop w:val="0"/>
      <w:marBottom w:val="0"/>
      <w:divBdr>
        <w:top w:val="none" w:sz="0" w:space="0" w:color="auto"/>
        <w:left w:val="none" w:sz="0" w:space="0" w:color="auto"/>
        <w:bottom w:val="none" w:sz="0" w:space="0" w:color="auto"/>
        <w:right w:val="none" w:sz="0" w:space="0" w:color="auto"/>
      </w:divBdr>
    </w:div>
    <w:div w:id="310447177">
      <w:bodyDiv w:val="1"/>
      <w:marLeft w:val="0"/>
      <w:marRight w:val="0"/>
      <w:marTop w:val="0"/>
      <w:marBottom w:val="0"/>
      <w:divBdr>
        <w:top w:val="none" w:sz="0" w:space="0" w:color="auto"/>
        <w:left w:val="none" w:sz="0" w:space="0" w:color="auto"/>
        <w:bottom w:val="none" w:sz="0" w:space="0" w:color="auto"/>
        <w:right w:val="none" w:sz="0" w:space="0" w:color="auto"/>
      </w:divBdr>
    </w:div>
    <w:div w:id="436557072">
      <w:bodyDiv w:val="1"/>
      <w:marLeft w:val="0"/>
      <w:marRight w:val="0"/>
      <w:marTop w:val="0"/>
      <w:marBottom w:val="0"/>
      <w:divBdr>
        <w:top w:val="none" w:sz="0" w:space="0" w:color="auto"/>
        <w:left w:val="none" w:sz="0" w:space="0" w:color="auto"/>
        <w:bottom w:val="none" w:sz="0" w:space="0" w:color="auto"/>
        <w:right w:val="none" w:sz="0" w:space="0" w:color="auto"/>
      </w:divBdr>
    </w:div>
    <w:div w:id="482770813">
      <w:bodyDiv w:val="1"/>
      <w:marLeft w:val="0"/>
      <w:marRight w:val="0"/>
      <w:marTop w:val="0"/>
      <w:marBottom w:val="0"/>
      <w:divBdr>
        <w:top w:val="none" w:sz="0" w:space="0" w:color="auto"/>
        <w:left w:val="none" w:sz="0" w:space="0" w:color="auto"/>
        <w:bottom w:val="none" w:sz="0" w:space="0" w:color="auto"/>
        <w:right w:val="none" w:sz="0" w:space="0" w:color="auto"/>
      </w:divBdr>
    </w:div>
    <w:div w:id="549344338">
      <w:bodyDiv w:val="1"/>
      <w:marLeft w:val="0"/>
      <w:marRight w:val="0"/>
      <w:marTop w:val="0"/>
      <w:marBottom w:val="0"/>
      <w:divBdr>
        <w:top w:val="none" w:sz="0" w:space="0" w:color="auto"/>
        <w:left w:val="none" w:sz="0" w:space="0" w:color="auto"/>
        <w:bottom w:val="none" w:sz="0" w:space="0" w:color="auto"/>
        <w:right w:val="none" w:sz="0" w:space="0" w:color="auto"/>
      </w:divBdr>
    </w:div>
    <w:div w:id="599411041">
      <w:bodyDiv w:val="1"/>
      <w:marLeft w:val="0"/>
      <w:marRight w:val="0"/>
      <w:marTop w:val="0"/>
      <w:marBottom w:val="0"/>
      <w:divBdr>
        <w:top w:val="none" w:sz="0" w:space="0" w:color="auto"/>
        <w:left w:val="none" w:sz="0" w:space="0" w:color="auto"/>
        <w:bottom w:val="none" w:sz="0" w:space="0" w:color="auto"/>
        <w:right w:val="none" w:sz="0" w:space="0" w:color="auto"/>
      </w:divBdr>
    </w:div>
    <w:div w:id="626352463">
      <w:bodyDiv w:val="1"/>
      <w:marLeft w:val="0"/>
      <w:marRight w:val="0"/>
      <w:marTop w:val="0"/>
      <w:marBottom w:val="0"/>
      <w:divBdr>
        <w:top w:val="none" w:sz="0" w:space="0" w:color="auto"/>
        <w:left w:val="none" w:sz="0" w:space="0" w:color="auto"/>
        <w:bottom w:val="none" w:sz="0" w:space="0" w:color="auto"/>
        <w:right w:val="none" w:sz="0" w:space="0" w:color="auto"/>
      </w:divBdr>
    </w:div>
    <w:div w:id="650334186">
      <w:bodyDiv w:val="1"/>
      <w:marLeft w:val="0"/>
      <w:marRight w:val="0"/>
      <w:marTop w:val="0"/>
      <w:marBottom w:val="0"/>
      <w:divBdr>
        <w:top w:val="none" w:sz="0" w:space="0" w:color="auto"/>
        <w:left w:val="none" w:sz="0" w:space="0" w:color="auto"/>
        <w:bottom w:val="none" w:sz="0" w:space="0" w:color="auto"/>
        <w:right w:val="none" w:sz="0" w:space="0" w:color="auto"/>
      </w:divBdr>
    </w:div>
    <w:div w:id="655383131">
      <w:bodyDiv w:val="1"/>
      <w:marLeft w:val="0"/>
      <w:marRight w:val="0"/>
      <w:marTop w:val="0"/>
      <w:marBottom w:val="0"/>
      <w:divBdr>
        <w:top w:val="none" w:sz="0" w:space="0" w:color="auto"/>
        <w:left w:val="none" w:sz="0" w:space="0" w:color="auto"/>
        <w:bottom w:val="none" w:sz="0" w:space="0" w:color="auto"/>
        <w:right w:val="none" w:sz="0" w:space="0" w:color="auto"/>
      </w:divBdr>
    </w:div>
    <w:div w:id="680936790">
      <w:bodyDiv w:val="1"/>
      <w:marLeft w:val="0"/>
      <w:marRight w:val="0"/>
      <w:marTop w:val="0"/>
      <w:marBottom w:val="0"/>
      <w:divBdr>
        <w:top w:val="none" w:sz="0" w:space="0" w:color="auto"/>
        <w:left w:val="none" w:sz="0" w:space="0" w:color="auto"/>
        <w:bottom w:val="none" w:sz="0" w:space="0" w:color="auto"/>
        <w:right w:val="none" w:sz="0" w:space="0" w:color="auto"/>
      </w:divBdr>
    </w:div>
    <w:div w:id="682513125">
      <w:bodyDiv w:val="1"/>
      <w:marLeft w:val="0"/>
      <w:marRight w:val="0"/>
      <w:marTop w:val="0"/>
      <w:marBottom w:val="0"/>
      <w:divBdr>
        <w:top w:val="none" w:sz="0" w:space="0" w:color="auto"/>
        <w:left w:val="none" w:sz="0" w:space="0" w:color="auto"/>
        <w:bottom w:val="none" w:sz="0" w:space="0" w:color="auto"/>
        <w:right w:val="none" w:sz="0" w:space="0" w:color="auto"/>
      </w:divBdr>
    </w:div>
    <w:div w:id="693461947">
      <w:bodyDiv w:val="1"/>
      <w:marLeft w:val="0"/>
      <w:marRight w:val="0"/>
      <w:marTop w:val="0"/>
      <w:marBottom w:val="0"/>
      <w:divBdr>
        <w:top w:val="none" w:sz="0" w:space="0" w:color="auto"/>
        <w:left w:val="none" w:sz="0" w:space="0" w:color="auto"/>
        <w:bottom w:val="none" w:sz="0" w:space="0" w:color="auto"/>
        <w:right w:val="none" w:sz="0" w:space="0" w:color="auto"/>
      </w:divBdr>
    </w:div>
    <w:div w:id="742065122">
      <w:bodyDiv w:val="1"/>
      <w:marLeft w:val="0"/>
      <w:marRight w:val="0"/>
      <w:marTop w:val="0"/>
      <w:marBottom w:val="0"/>
      <w:divBdr>
        <w:top w:val="none" w:sz="0" w:space="0" w:color="auto"/>
        <w:left w:val="none" w:sz="0" w:space="0" w:color="auto"/>
        <w:bottom w:val="none" w:sz="0" w:space="0" w:color="auto"/>
        <w:right w:val="none" w:sz="0" w:space="0" w:color="auto"/>
      </w:divBdr>
    </w:div>
    <w:div w:id="751967456">
      <w:bodyDiv w:val="1"/>
      <w:marLeft w:val="0"/>
      <w:marRight w:val="0"/>
      <w:marTop w:val="0"/>
      <w:marBottom w:val="0"/>
      <w:divBdr>
        <w:top w:val="none" w:sz="0" w:space="0" w:color="auto"/>
        <w:left w:val="none" w:sz="0" w:space="0" w:color="auto"/>
        <w:bottom w:val="none" w:sz="0" w:space="0" w:color="auto"/>
        <w:right w:val="none" w:sz="0" w:space="0" w:color="auto"/>
      </w:divBdr>
    </w:div>
    <w:div w:id="827987881">
      <w:bodyDiv w:val="1"/>
      <w:marLeft w:val="0"/>
      <w:marRight w:val="0"/>
      <w:marTop w:val="0"/>
      <w:marBottom w:val="0"/>
      <w:divBdr>
        <w:top w:val="none" w:sz="0" w:space="0" w:color="auto"/>
        <w:left w:val="none" w:sz="0" w:space="0" w:color="auto"/>
        <w:bottom w:val="none" w:sz="0" w:space="0" w:color="auto"/>
        <w:right w:val="none" w:sz="0" w:space="0" w:color="auto"/>
      </w:divBdr>
    </w:div>
    <w:div w:id="852493219">
      <w:bodyDiv w:val="1"/>
      <w:marLeft w:val="0"/>
      <w:marRight w:val="0"/>
      <w:marTop w:val="0"/>
      <w:marBottom w:val="0"/>
      <w:divBdr>
        <w:top w:val="none" w:sz="0" w:space="0" w:color="auto"/>
        <w:left w:val="none" w:sz="0" w:space="0" w:color="auto"/>
        <w:bottom w:val="none" w:sz="0" w:space="0" w:color="auto"/>
        <w:right w:val="none" w:sz="0" w:space="0" w:color="auto"/>
      </w:divBdr>
    </w:div>
    <w:div w:id="1071385495">
      <w:bodyDiv w:val="1"/>
      <w:marLeft w:val="0"/>
      <w:marRight w:val="0"/>
      <w:marTop w:val="0"/>
      <w:marBottom w:val="0"/>
      <w:divBdr>
        <w:top w:val="none" w:sz="0" w:space="0" w:color="auto"/>
        <w:left w:val="none" w:sz="0" w:space="0" w:color="auto"/>
        <w:bottom w:val="none" w:sz="0" w:space="0" w:color="auto"/>
        <w:right w:val="none" w:sz="0" w:space="0" w:color="auto"/>
      </w:divBdr>
    </w:div>
    <w:div w:id="1083376695">
      <w:bodyDiv w:val="1"/>
      <w:marLeft w:val="0"/>
      <w:marRight w:val="0"/>
      <w:marTop w:val="0"/>
      <w:marBottom w:val="0"/>
      <w:divBdr>
        <w:top w:val="none" w:sz="0" w:space="0" w:color="auto"/>
        <w:left w:val="none" w:sz="0" w:space="0" w:color="auto"/>
        <w:bottom w:val="none" w:sz="0" w:space="0" w:color="auto"/>
        <w:right w:val="none" w:sz="0" w:space="0" w:color="auto"/>
      </w:divBdr>
    </w:div>
    <w:div w:id="1149664559">
      <w:bodyDiv w:val="1"/>
      <w:marLeft w:val="0"/>
      <w:marRight w:val="0"/>
      <w:marTop w:val="0"/>
      <w:marBottom w:val="0"/>
      <w:divBdr>
        <w:top w:val="none" w:sz="0" w:space="0" w:color="auto"/>
        <w:left w:val="none" w:sz="0" w:space="0" w:color="auto"/>
        <w:bottom w:val="none" w:sz="0" w:space="0" w:color="auto"/>
        <w:right w:val="none" w:sz="0" w:space="0" w:color="auto"/>
      </w:divBdr>
    </w:div>
    <w:div w:id="1193960746">
      <w:bodyDiv w:val="1"/>
      <w:marLeft w:val="0"/>
      <w:marRight w:val="0"/>
      <w:marTop w:val="0"/>
      <w:marBottom w:val="0"/>
      <w:divBdr>
        <w:top w:val="none" w:sz="0" w:space="0" w:color="auto"/>
        <w:left w:val="none" w:sz="0" w:space="0" w:color="auto"/>
        <w:bottom w:val="none" w:sz="0" w:space="0" w:color="auto"/>
        <w:right w:val="none" w:sz="0" w:space="0" w:color="auto"/>
      </w:divBdr>
    </w:div>
    <w:div w:id="1286889663">
      <w:bodyDiv w:val="1"/>
      <w:marLeft w:val="0"/>
      <w:marRight w:val="0"/>
      <w:marTop w:val="0"/>
      <w:marBottom w:val="0"/>
      <w:divBdr>
        <w:top w:val="none" w:sz="0" w:space="0" w:color="auto"/>
        <w:left w:val="none" w:sz="0" w:space="0" w:color="auto"/>
        <w:bottom w:val="none" w:sz="0" w:space="0" w:color="auto"/>
        <w:right w:val="none" w:sz="0" w:space="0" w:color="auto"/>
      </w:divBdr>
    </w:div>
    <w:div w:id="1311054803">
      <w:bodyDiv w:val="1"/>
      <w:marLeft w:val="0"/>
      <w:marRight w:val="0"/>
      <w:marTop w:val="0"/>
      <w:marBottom w:val="0"/>
      <w:divBdr>
        <w:top w:val="none" w:sz="0" w:space="0" w:color="auto"/>
        <w:left w:val="none" w:sz="0" w:space="0" w:color="auto"/>
        <w:bottom w:val="none" w:sz="0" w:space="0" w:color="auto"/>
        <w:right w:val="none" w:sz="0" w:space="0" w:color="auto"/>
      </w:divBdr>
    </w:div>
    <w:div w:id="1343357002">
      <w:bodyDiv w:val="1"/>
      <w:marLeft w:val="0"/>
      <w:marRight w:val="0"/>
      <w:marTop w:val="0"/>
      <w:marBottom w:val="0"/>
      <w:divBdr>
        <w:top w:val="none" w:sz="0" w:space="0" w:color="auto"/>
        <w:left w:val="none" w:sz="0" w:space="0" w:color="auto"/>
        <w:bottom w:val="none" w:sz="0" w:space="0" w:color="auto"/>
        <w:right w:val="none" w:sz="0" w:space="0" w:color="auto"/>
      </w:divBdr>
    </w:div>
    <w:div w:id="1399085512">
      <w:bodyDiv w:val="1"/>
      <w:marLeft w:val="0"/>
      <w:marRight w:val="0"/>
      <w:marTop w:val="0"/>
      <w:marBottom w:val="0"/>
      <w:divBdr>
        <w:top w:val="none" w:sz="0" w:space="0" w:color="auto"/>
        <w:left w:val="none" w:sz="0" w:space="0" w:color="auto"/>
        <w:bottom w:val="none" w:sz="0" w:space="0" w:color="auto"/>
        <w:right w:val="none" w:sz="0" w:space="0" w:color="auto"/>
      </w:divBdr>
    </w:div>
    <w:div w:id="1506819213">
      <w:bodyDiv w:val="1"/>
      <w:marLeft w:val="0"/>
      <w:marRight w:val="0"/>
      <w:marTop w:val="0"/>
      <w:marBottom w:val="0"/>
      <w:divBdr>
        <w:top w:val="none" w:sz="0" w:space="0" w:color="auto"/>
        <w:left w:val="none" w:sz="0" w:space="0" w:color="auto"/>
        <w:bottom w:val="none" w:sz="0" w:space="0" w:color="auto"/>
        <w:right w:val="none" w:sz="0" w:space="0" w:color="auto"/>
      </w:divBdr>
    </w:div>
    <w:div w:id="1511480936">
      <w:bodyDiv w:val="1"/>
      <w:marLeft w:val="0"/>
      <w:marRight w:val="0"/>
      <w:marTop w:val="0"/>
      <w:marBottom w:val="0"/>
      <w:divBdr>
        <w:top w:val="none" w:sz="0" w:space="0" w:color="auto"/>
        <w:left w:val="none" w:sz="0" w:space="0" w:color="auto"/>
        <w:bottom w:val="none" w:sz="0" w:space="0" w:color="auto"/>
        <w:right w:val="none" w:sz="0" w:space="0" w:color="auto"/>
      </w:divBdr>
    </w:div>
    <w:div w:id="1561013385">
      <w:bodyDiv w:val="1"/>
      <w:marLeft w:val="0"/>
      <w:marRight w:val="0"/>
      <w:marTop w:val="0"/>
      <w:marBottom w:val="0"/>
      <w:divBdr>
        <w:top w:val="none" w:sz="0" w:space="0" w:color="auto"/>
        <w:left w:val="none" w:sz="0" w:space="0" w:color="auto"/>
        <w:bottom w:val="none" w:sz="0" w:space="0" w:color="auto"/>
        <w:right w:val="none" w:sz="0" w:space="0" w:color="auto"/>
      </w:divBdr>
    </w:div>
    <w:div w:id="1598244951">
      <w:bodyDiv w:val="1"/>
      <w:marLeft w:val="0"/>
      <w:marRight w:val="0"/>
      <w:marTop w:val="0"/>
      <w:marBottom w:val="0"/>
      <w:divBdr>
        <w:top w:val="none" w:sz="0" w:space="0" w:color="auto"/>
        <w:left w:val="none" w:sz="0" w:space="0" w:color="auto"/>
        <w:bottom w:val="none" w:sz="0" w:space="0" w:color="auto"/>
        <w:right w:val="none" w:sz="0" w:space="0" w:color="auto"/>
      </w:divBdr>
    </w:div>
    <w:div w:id="1629317112">
      <w:bodyDiv w:val="1"/>
      <w:marLeft w:val="0"/>
      <w:marRight w:val="0"/>
      <w:marTop w:val="0"/>
      <w:marBottom w:val="0"/>
      <w:divBdr>
        <w:top w:val="none" w:sz="0" w:space="0" w:color="auto"/>
        <w:left w:val="none" w:sz="0" w:space="0" w:color="auto"/>
        <w:bottom w:val="none" w:sz="0" w:space="0" w:color="auto"/>
        <w:right w:val="none" w:sz="0" w:space="0" w:color="auto"/>
      </w:divBdr>
    </w:div>
    <w:div w:id="1651590263">
      <w:bodyDiv w:val="1"/>
      <w:marLeft w:val="0"/>
      <w:marRight w:val="0"/>
      <w:marTop w:val="0"/>
      <w:marBottom w:val="0"/>
      <w:divBdr>
        <w:top w:val="none" w:sz="0" w:space="0" w:color="auto"/>
        <w:left w:val="none" w:sz="0" w:space="0" w:color="auto"/>
        <w:bottom w:val="none" w:sz="0" w:space="0" w:color="auto"/>
        <w:right w:val="none" w:sz="0" w:space="0" w:color="auto"/>
      </w:divBdr>
    </w:div>
    <w:div w:id="1719934218">
      <w:bodyDiv w:val="1"/>
      <w:marLeft w:val="0"/>
      <w:marRight w:val="0"/>
      <w:marTop w:val="0"/>
      <w:marBottom w:val="0"/>
      <w:divBdr>
        <w:top w:val="none" w:sz="0" w:space="0" w:color="auto"/>
        <w:left w:val="none" w:sz="0" w:space="0" w:color="auto"/>
        <w:bottom w:val="none" w:sz="0" w:space="0" w:color="auto"/>
        <w:right w:val="none" w:sz="0" w:space="0" w:color="auto"/>
      </w:divBdr>
    </w:div>
    <w:div w:id="1761873717">
      <w:bodyDiv w:val="1"/>
      <w:marLeft w:val="0"/>
      <w:marRight w:val="0"/>
      <w:marTop w:val="0"/>
      <w:marBottom w:val="0"/>
      <w:divBdr>
        <w:top w:val="none" w:sz="0" w:space="0" w:color="auto"/>
        <w:left w:val="none" w:sz="0" w:space="0" w:color="auto"/>
        <w:bottom w:val="none" w:sz="0" w:space="0" w:color="auto"/>
        <w:right w:val="none" w:sz="0" w:space="0" w:color="auto"/>
      </w:divBdr>
    </w:div>
    <w:div w:id="1811314652">
      <w:bodyDiv w:val="1"/>
      <w:marLeft w:val="0"/>
      <w:marRight w:val="0"/>
      <w:marTop w:val="0"/>
      <w:marBottom w:val="0"/>
      <w:divBdr>
        <w:top w:val="none" w:sz="0" w:space="0" w:color="auto"/>
        <w:left w:val="none" w:sz="0" w:space="0" w:color="auto"/>
        <w:bottom w:val="none" w:sz="0" w:space="0" w:color="auto"/>
        <w:right w:val="none" w:sz="0" w:space="0" w:color="auto"/>
      </w:divBdr>
    </w:div>
    <w:div w:id="1835799848">
      <w:bodyDiv w:val="1"/>
      <w:marLeft w:val="0"/>
      <w:marRight w:val="0"/>
      <w:marTop w:val="0"/>
      <w:marBottom w:val="0"/>
      <w:divBdr>
        <w:top w:val="none" w:sz="0" w:space="0" w:color="auto"/>
        <w:left w:val="none" w:sz="0" w:space="0" w:color="auto"/>
        <w:bottom w:val="none" w:sz="0" w:space="0" w:color="auto"/>
        <w:right w:val="none" w:sz="0" w:space="0" w:color="auto"/>
      </w:divBdr>
    </w:div>
    <w:div w:id="1921670052">
      <w:bodyDiv w:val="1"/>
      <w:marLeft w:val="0"/>
      <w:marRight w:val="0"/>
      <w:marTop w:val="0"/>
      <w:marBottom w:val="0"/>
      <w:divBdr>
        <w:top w:val="none" w:sz="0" w:space="0" w:color="auto"/>
        <w:left w:val="none" w:sz="0" w:space="0" w:color="auto"/>
        <w:bottom w:val="none" w:sz="0" w:space="0" w:color="auto"/>
        <w:right w:val="none" w:sz="0" w:space="0" w:color="auto"/>
      </w:divBdr>
    </w:div>
    <w:div w:id="1970479356">
      <w:bodyDiv w:val="1"/>
      <w:marLeft w:val="0"/>
      <w:marRight w:val="0"/>
      <w:marTop w:val="0"/>
      <w:marBottom w:val="0"/>
      <w:divBdr>
        <w:top w:val="none" w:sz="0" w:space="0" w:color="auto"/>
        <w:left w:val="none" w:sz="0" w:space="0" w:color="auto"/>
        <w:bottom w:val="none" w:sz="0" w:space="0" w:color="auto"/>
        <w:right w:val="none" w:sz="0" w:space="0" w:color="auto"/>
      </w:divBdr>
    </w:div>
    <w:div w:id="2047951248">
      <w:bodyDiv w:val="1"/>
      <w:marLeft w:val="0"/>
      <w:marRight w:val="0"/>
      <w:marTop w:val="0"/>
      <w:marBottom w:val="0"/>
      <w:divBdr>
        <w:top w:val="none" w:sz="0" w:space="0" w:color="auto"/>
        <w:left w:val="none" w:sz="0" w:space="0" w:color="auto"/>
        <w:bottom w:val="none" w:sz="0" w:space="0" w:color="auto"/>
        <w:right w:val="none" w:sz="0" w:space="0" w:color="auto"/>
      </w:divBdr>
    </w:div>
    <w:div w:id="2060546440">
      <w:bodyDiv w:val="1"/>
      <w:marLeft w:val="0"/>
      <w:marRight w:val="0"/>
      <w:marTop w:val="0"/>
      <w:marBottom w:val="0"/>
      <w:divBdr>
        <w:top w:val="none" w:sz="0" w:space="0" w:color="auto"/>
        <w:left w:val="none" w:sz="0" w:space="0" w:color="auto"/>
        <w:bottom w:val="none" w:sz="0" w:space="0" w:color="auto"/>
        <w:right w:val="none" w:sz="0" w:space="0" w:color="auto"/>
      </w:divBdr>
    </w:div>
    <w:div w:id="2073582500">
      <w:bodyDiv w:val="1"/>
      <w:marLeft w:val="0"/>
      <w:marRight w:val="0"/>
      <w:marTop w:val="0"/>
      <w:marBottom w:val="0"/>
      <w:divBdr>
        <w:top w:val="none" w:sz="0" w:space="0" w:color="auto"/>
        <w:left w:val="none" w:sz="0" w:space="0" w:color="auto"/>
        <w:bottom w:val="none" w:sz="0" w:space="0" w:color="auto"/>
        <w:right w:val="none" w:sz="0" w:space="0" w:color="auto"/>
      </w:divBdr>
    </w:div>
    <w:div w:id="20927282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A687D1518E5FB43AFB4A67121B614F0" ma:contentTypeVersion="2" ma:contentTypeDescription="Loo uus dokument" ma:contentTypeScope="" ma:versionID="05f41f39345e7ffb2641204b71cd7836">
  <xsd:schema xmlns:xsd="http://www.w3.org/2001/XMLSchema" xmlns:xs="http://www.w3.org/2001/XMLSchema" xmlns:p="http://schemas.microsoft.com/office/2006/metadata/properties" xmlns:ns1="http://schemas.microsoft.com/sharepoint/v3" xmlns:ns2="a7338fc0-1f71-47ca-af62-527eb90cb0f3" targetNamespace="http://schemas.microsoft.com/office/2006/metadata/properties" ma:root="true" ma:fieldsID="b7d18e2338e437220cd68f230ab1a59e" ns1:_="" ns2:_="">
    <xsd:import namespace="http://schemas.microsoft.com/sharepoint/v3"/>
    <xsd:import namespace="a7338fc0-1f71-47ca-af62-527eb90cb0f3"/>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Ajastamise alguskuupäev" ma:description="Veerg Ajastamise alguskuupäev on avaldamisfunktsiooni loodud saidiveerg, mille abil määratakse kuupäev ja kellaaeg, kui lehte esimest korda külastajatele kuvatakse." ma:hidden="true" ma:internalName="PublishingStartDate">
      <xsd:simpleType>
        <xsd:restriction base="dms:Unknown"/>
      </xsd:simpleType>
    </xsd:element>
    <xsd:element name="PublishingExpirationDate" ma:index="9" nillable="true" ma:displayName="Ajastamise lõppkuupäev" ma:description="Veerg Ajastamise lõppkuupäev on avaldamisfunktsiooni loodud saidiveerg, mille abil määratakse kuupäev ja kellaaeg, kui lehte enam külastajatele ei kuvata."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7338fc0-1f71-47ca-af62-527eb90cb0f3" elementFormDefault="qualified">
    <xsd:import namespace="http://schemas.microsoft.com/office/2006/documentManagement/types"/>
    <xsd:import namespace="http://schemas.microsoft.com/office/infopath/2007/PartnerControls"/>
    <xsd:element name="SharedWithUsers" ma:index="10"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780932-F636-48F0-9036-5F93D387BCCC}">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BC2E948-E5DD-47E6-AE64-9172C93EE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7338fc0-1f71-47ca-af62-527eb90c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4C5713-689B-453C-9943-8BE4C322EAB3}">
  <ds:schemaRefs>
    <ds:schemaRef ds:uri="http://schemas.openxmlformats.org/officeDocument/2006/bibliography"/>
  </ds:schemaRefs>
</ds:datastoreItem>
</file>

<file path=customXml/itemProps4.xml><?xml version="1.0" encoding="utf-8"?>
<ds:datastoreItem xmlns:ds="http://schemas.openxmlformats.org/officeDocument/2006/customXml" ds:itemID="{59ED7418-1979-4345-BEAE-9DFC52F695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1617</TotalTime>
  <Pages>21</Pages>
  <Words>8111</Words>
  <Characters>47044</Characters>
  <Application>Microsoft Office Word</Application>
  <DocSecurity>0</DocSecurity>
  <Lines>392</Lines>
  <Paragraphs>110</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Eelnõu</vt:lpstr>
      <vt:lpstr>Teadus- ja arendustegevuse ning innovatsiooni korralduse seaduse eelnõu</vt:lpstr>
    </vt:vector>
  </TitlesOfParts>
  <Company/>
  <LinksUpToDate>false</LinksUpToDate>
  <CharactersWithSpaces>55045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subject/>
  <dc:creator>Mariann Saaliste</dc:creator>
  <dc:description/>
  <cp:lastModifiedBy>Mari Käbi</cp:lastModifiedBy>
  <cp:revision>24</cp:revision>
  <cp:lastPrinted>2022-06-28T13:34:00Z</cp:lastPrinted>
  <dcterms:created xsi:type="dcterms:W3CDTF">2024-09-09T07:13:00Z</dcterms:created>
  <dcterms:modified xsi:type="dcterms:W3CDTF">2024-09-19T10:11:00Z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0x0101004A687D1518E5FB43AFB4A67121B614F0</vt:lpwstr>
  </property>
</Properties>
</file>